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DA7F2" w14:textId="77777777" w:rsidR="00A1679E" w:rsidRPr="00A1679E" w:rsidRDefault="00A1679E" w:rsidP="00A1679E">
      <w:pPr>
        <w:spacing w:after="0" w:line="360" w:lineRule="auto"/>
        <w:ind w:right="-143"/>
        <w:jc w:val="center"/>
        <w:rPr>
          <w:rFonts w:ascii="Times New Roman" w:eastAsia="MS Mincho" w:hAnsi="Times New Roman" w:cs="Times New Roman"/>
          <w:b/>
          <w:sz w:val="20"/>
          <w:szCs w:val="20"/>
          <w:lang w:val="ru-RU"/>
        </w:rPr>
      </w:pPr>
      <w:bookmarkStart w:id="0" w:name="block-32697325"/>
      <w:r w:rsidRPr="00A1679E">
        <w:rPr>
          <w:rFonts w:ascii="Times New Roman" w:eastAsia="MS Mincho" w:hAnsi="Times New Roman" w:cs="Times New Roman"/>
          <w:b/>
          <w:sz w:val="20"/>
          <w:szCs w:val="20"/>
          <w:lang w:val="ru-RU"/>
        </w:rPr>
        <w:t>МИНИСТЕРСТВО ПРОСВЕЩЕНИЯ РОССИЙСКОЙ ФЕДЕРАЦИИ</w:t>
      </w:r>
    </w:p>
    <w:p w14:paraId="1400C862" w14:textId="77777777" w:rsidR="00A1679E" w:rsidRPr="00A1679E" w:rsidRDefault="00A1679E" w:rsidP="00A1679E">
      <w:pPr>
        <w:spacing w:after="0" w:line="360" w:lineRule="auto"/>
        <w:ind w:right="-143"/>
        <w:jc w:val="center"/>
        <w:rPr>
          <w:rFonts w:ascii="Times New Roman" w:eastAsia="MS Mincho" w:hAnsi="Times New Roman" w:cs="Times New Roman"/>
          <w:b/>
          <w:sz w:val="20"/>
          <w:szCs w:val="20"/>
          <w:lang w:val="ru-RU"/>
        </w:rPr>
      </w:pPr>
      <w:r w:rsidRPr="00A1679E">
        <w:rPr>
          <w:rFonts w:ascii="Times New Roman" w:eastAsia="MS Mincho" w:hAnsi="Times New Roman" w:cs="Times New Roman"/>
          <w:b/>
          <w:sz w:val="20"/>
          <w:szCs w:val="20"/>
          <w:lang w:val="ru-RU"/>
        </w:rPr>
        <w:t>МИНИСТЕРСТВО ОБРАЗОВАНИЯ И НАУКИ ЧЕЧЕНСКОЙ РЕСПУБЛИКИ</w:t>
      </w:r>
    </w:p>
    <w:p w14:paraId="7D14066E" w14:textId="77777777" w:rsidR="00A1679E" w:rsidRPr="00A1679E" w:rsidRDefault="00A1679E" w:rsidP="00A1679E">
      <w:pPr>
        <w:spacing w:after="0" w:line="360" w:lineRule="auto"/>
        <w:ind w:right="-143"/>
        <w:jc w:val="center"/>
        <w:rPr>
          <w:rFonts w:ascii="Times New Roman" w:eastAsia="MS Mincho" w:hAnsi="Times New Roman" w:cs="Times New Roman"/>
          <w:b/>
          <w:sz w:val="20"/>
          <w:szCs w:val="20"/>
          <w:lang w:val="ru-RU"/>
        </w:rPr>
      </w:pPr>
      <w:r w:rsidRPr="00A1679E">
        <w:rPr>
          <w:rFonts w:ascii="Times New Roman" w:eastAsia="MS Mincho" w:hAnsi="Times New Roman" w:cs="Times New Roman"/>
          <w:b/>
          <w:sz w:val="20"/>
          <w:szCs w:val="20"/>
          <w:lang w:val="ru-RU"/>
        </w:rPr>
        <w:t>МУ «ОТДЕЛ ОБРАЗОВАНИЯ СЕРНОВОДСКОГО МУНИЦИПАЛЬНОГО РАЙОНА</w:t>
      </w:r>
    </w:p>
    <w:p w14:paraId="4468F1DF" w14:textId="77777777" w:rsidR="00A1679E" w:rsidRDefault="00A1679E" w:rsidP="00A1679E">
      <w:pPr>
        <w:spacing w:after="0" w:line="360" w:lineRule="auto"/>
        <w:ind w:right="-143"/>
        <w:jc w:val="center"/>
        <w:rPr>
          <w:rFonts w:ascii="Times New Roman" w:eastAsia="MS Mincho" w:hAnsi="Times New Roman" w:cs="Times New Roman"/>
          <w:b/>
          <w:sz w:val="20"/>
          <w:szCs w:val="20"/>
          <w:lang w:val="ru-RU"/>
        </w:rPr>
      </w:pPr>
      <w:r w:rsidRPr="00A1679E">
        <w:rPr>
          <w:rFonts w:ascii="Times New Roman" w:eastAsia="MS Mincho" w:hAnsi="Times New Roman" w:cs="Times New Roman"/>
          <w:b/>
          <w:sz w:val="20"/>
          <w:szCs w:val="20"/>
          <w:lang w:val="ru-RU"/>
        </w:rPr>
        <w:t>МБОУ «СОШ № 2 С.СЕРНОВОДСКОЕ»</w:t>
      </w:r>
    </w:p>
    <w:p w14:paraId="7FB23D25" w14:textId="55F7CEA2" w:rsidR="00A1679E" w:rsidRPr="003864D6" w:rsidRDefault="00A1679E" w:rsidP="003864D6">
      <w:pPr>
        <w:spacing w:after="0" w:line="360" w:lineRule="auto"/>
        <w:ind w:right="-143"/>
        <w:jc w:val="center"/>
        <w:rPr>
          <w:rFonts w:ascii="Times New Roman" w:eastAsia="MS Mincho" w:hAnsi="Times New Roman" w:cs="Times New Roman"/>
          <w:b/>
          <w:sz w:val="20"/>
          <w:szCs w:val="20"/>
          <w:lang w:val="ru-RU"/>
        </w:rPr>
      </w:pPr>
      <w:r w:rsidRPr="00A1679E">
        <w:rPr>
          <w:rFonts w:ascii="Times New Roman" w:eastAsia="MS Mincho" w:hAnsi="Times New Roman" w:cs="Times New Roman"/>
          <w:b/>
          <w:sz w:val="20"/>
          <w:szCs w:val="20"/>
          <w:lang w:val="ru-RU"/>
        </w:rPr>
        <w:t>СЕРНОВОДСКОГО МУНИЦИПАЛЬНОГО РАЙОНА</w:t>
      </w:r>
    </w:p>
    <w:p w14:paraId="73E0B251"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0E25D3A0"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tbl>
      <w:tblPr>
        <w:tblStyle w:val="33"/>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5353"/>
        <w:gridCol w:w="4394"/>
      </w:tblGrid>
      <w:tr w:rsidR="00A1679E" w:rsidRPr="00A1679E" w14:paraId="1ED411D7" w14:textId="77777777" w:rsidTr="00A1679E">
        <w:trPr>
          <w:jc w:val="center"/>
        </w:trPr>
        <w:tc>
          <w:tcPr>
            <w:tcW w:w="5353" w:type="dxa"/>
          </w:tcPr>
          <w:p w14:paraId="5C3460E3" w14:textId="77777777" w:rsidR="00A1679E" w:rsidRPr="00A1679E" w:rsidRDefault="00A1679E" w:rsidP="00A1679E">
            <w:pPr>
              <w:spacing w:after="0" w:line="240" w:lineRule="auto"/>
              <w:ind w:right="-143"/>
              <w:rPr>
                <w:rFonts w:ascii="Times New Roman" w:eastAsia="MS Mincho" w:hAnsi="Times New Roman" w:cs="Times New Roman"/>
                <w:b/>
                <w:sz w:val="28"/>
                <w:szCs w:val="28"/>
                <w:lang w:val="ru-RU"/>
              </w:rPr>
            </w:pPr>
            <w:r w:rsidRPr="00A1679E">
              <w:rPr>
                <w:rFonts w:ascii="Times New Roman" w:eastAsia="MS Mincho" w:hAnsi="Times New Roman" w:cs="Times New Roman"/>
                <w:b/>
                <w:sz w:val="28"/>
                <w:szCs w:val="28"/>
                <w:lang w:val="ru-RU"/>
              </w:rPr>
              <w:t>РАССМОТРЕНО</w:t>
            </w:r>
          </w:p>
          <w:p w14:paraId="6075D468" w14:textId="77777777" w:rsidR="00A1679E" w:rsidRPr="00A1679E" w:rsidRDefault="00A1679E" w:rsidP="00A1679E">
            <w:pPr>
              <w:spacing w:after="0" w:line="240" w:lineRule="auto"/>
              <w:ind w:right="-143"/>
              <w:rPr>
                <w:rFonts w:ascii="Times New Roman" w:eastAsia="MS Mincho" w:hAnsi="Times New Roman" w:cs="Times New Roman"/>
                <w:sz w:val="28"/>
                <w:szCs w:val="28"/>
                <w:lang w:val="ru-RU"/>
              </w:rPr>
            </w:pPr>
            <w:r w:rsidRPr="00A1679E">
              <w:rPr>
                <w:rFonts w:ascii="Times New Roman" w:eastAsia="MS Mincho" w:hAnsi="Times New Roman" w:cs="Times New Roman"/>
                <w:sz w:val="28"/>
                <w:szCs w:val="28"/>
                <w:lang w:val="ru-RU"/>
              </w:rPr>
              <w:t>На заседании МО начальных классов</w:t>
            </w:r>
          </w:p>
          <w:p w14:paraId="236281DC" w14:textId="77777777" w:rsidR="00A1679E" w:rsidRPr="00A1679E" w:rsidRDefault="00A1679E" w:rsidP="00A1679E">
            <w:pPr>
              <w:spacing w:after="0" w:line="240" w:lineRule="auto"/>
              <w:ind w:right="-143"/>
              <w:rPr>
                <w:rFonts w:ascii="Times New Roman" w:eastAsia="MS Mincho" w:hAnsi="Times New Roman" w:cs="Times New Roman"/>
                <w:sz w:val="28"/>
                <w:szCs w:val="28"/>
                <w:lang w:val="ru-RU"/>
              </w:rPr>
            </w:pPr>
            <w:r w:rsidRPr="00A1679E">
              <w:rPr>
                <w:rFonts w:ascii="Times New Roman" w:eastAsia="MS Mincho" w:hAnsi="Times New Roman" w:cs="Times New Roman"/>
                <w:sz w:val="28"/>
                <w:szCs w:val="28"/>
                <w:lang w:val="ru-RU"/>
              </w:rPr>
              <w:t>____________Асланбекова Л.С.</w:t>
            </w:r>
          </w:p>
          <w:p w14:paraId="151C93DD" w14:textId="07F29683" w:rsidR="00A1679E" w:rsidRPr="00A1679E" w:rsidRDefault="00A1679E" w:rsidP="00A1679E">
            <w:pPr>
              <w:spacing w:after="0" w:line="240" w:lineRule="auto"/>
              <w:ind w:right="-143"/>
              <w:rPr>
                <w:rFonts w:ascii="Times New Roman" w:eastAsia="MS Mincho" w:hAnsi="Times New Roman" w:cs="Times New Roman"/>
                <w:b/>
                <w:sz w:val="28"/>
                <w:szCs w:val="28"/>
                <w:lang w:val="ru-RU"/>
              </w:rPr>
            </w:pPr>
            <w:r w:rsidRPr="00A1679E">
              <w:rPr>
                <w:rFonts w:ascii="Times New Roman" w:eastAsia="MS Mincho" w:hAnsi="Times New Roman" w:cs="Times New Roman"/>
                <w:sz w:val="28"/>
                <w:szCs w:val="28"/>
                <w:lang w:val="ru-RU"/>
              </w:rPr>
              <w:t>Протокол № 1 от ___.08.2024 г.</w:t>
            </w:r>
          </w:p>
        </w:tc>
        <w:tc>
          <w:tcPr>
            <w:tcW w:w="4394" w:type="dxa"/>
          </w:tcPr>
          <w:p w14:paraId="04614EF2" w14:textId="77777777" w:rsidR="00A1679E" w:rsidRPr="00A1679E" w:rsidRDefault="00A1679E" w:rsidP="00A1679E">
            <w:pPr>
              <w:spacing w:after="0" w:line="240" w:lineRule="auto"/>
              <w:jc w:val="right"/>
              <w:rPr>
                <w:rFonts w:ascii="Times New Roman" w:hAnsi="Times New Roman" w:cs="Times New Roman"/>
                <w:b/>
                <w:sz w:val="28"/>
                <w:szCs w:val="28"/>
                <w:lang w:val="ru-RU"/>
              </w:rPr>
            </w:pPr>
            <w:r w:rsidRPr="00A1679E">
              <w:rPr>
                <w:rFonts w:ascii="Times New Roman" w:hAnsi="Times New Roman" w:cs="Times New Roman"/>
                <w:b/>
                <w:sz w:val="28"/>
                <w:szCs w:val="28"/>
                <w:lang w:val="ru-RU"/>
              </w:rPr>
              <w:t>СОГЛАСОВАНО</w:t>
            </w:r>
          </w:p>
          <w:p w14:paraId="241E3C3C" w14:textId="77777777" w:rsidR="00A1679E" w:rsidRPr="00A1679E" w:rsidRDefault="00A1679E" w:rsidP="00A1679E">
            <w:pPr>
              <w:spacing w:after="0" w:line="240" w:lineRule="auto"/>
              <w:jc w:val="right"/>
              <w:rPr>
                <w:rFonts w:ascii="Times New Roman" w:hAnsi="Times New Roman" w:cs="Times New Roman"/>
                <w:sz w:val="28"/>
                <w:szCs w:val="28"/>
                <w:lang w:val="ru-RU"/>
              </w:rPr>
            </w:pPr>
            <w:r w:rsidRPr="00A1679E">
              <w:rPr>
                <w:rFonts w:ascii="Times New Roman" w:hAnsi="Times New Roman" w:cs="Times New Roman"/>
                <w:sz w:val="28"/>
                <w:szCs w:val="28"/>
                <w:lang w:val="ru-RU"/>
              </w:rPr>
              <w:t>Заместитель директора по УР</w:t>
            </w:r>
          </w:p>
          <w:p w14:paraId="36F9849E" w14:textId="77777777" w:rsidR="00A1679E" w:rsidRPr="00A1679E" w:rsidRDefault="00A1679E" w:rsidP="00A1679E">
            <w:pPr>
              <w:spacing w:after="0" w:line="240" w:lineRule="auto"/>
              <w:jc w:val="right"/>
              <w:rPr>
                <w:rFonts w:ascii="Times New Roman" w:hAnsi="Times New Roman" w:cs="Times New Roman"/>
                <w:sz w:val="28"/>
                <w:szCs w:val="28"/>
                <w:lang w:val="ru-RU"/>
              </w:rPr>
            </w:pPr>
            <w:r w:rsidRPr="00A1679E">
              <w:rPr>
                <w:rFonts w:ascii="Times New Roman" w:hAnsi="Times New Roman" w:cs="Times New Roman"/>
                <w:sz w:val="28"/>
                <w:szCs w:val="28"/>
                <w:lang w:val="ru-RU"/>
              </w:rPr>
              <w:t>__________ Асланбекова Л.С.</w:t>
            </w:r>
          </w:p>
          <w:p w14:paraId="1D616B6E" w14:textId="6ADAA4EB" w:rsidR="00A1679E" w:rsidRPr="00A1679E" w:rsidRDefault="00A1679E" w:rsidP="00A1679E">
            <w:pPr>
              <w:spacing w:after="0" w:line="240" w:lineRule="auto"/>
              <w:jc w:val="right"/>
              <w:rPr>
                <w:rFonts w:ascii="Times New Roman" w:eastAsia="MS Mincho" w:hAnsi="Times New Roman" w:cs="Times New Roman"/>
                <w:sz w:val="28"/>
                <w:szCs w:val="28"/>
                <w:lang w:val="ru-RU"/>
              </w:rPr>
            </w:pPr>
            <w:r w:rsidRPr="00A1679E">
              <w:rPr>
                <w:rFonts w:ascii="Times New Roman" w:hAnsi="Times New Roman" w:cs="Times New Roman"/>
                <w:sz w:val="28"/>
                <w:szCs w:val="28"/>
                <w:lang w:val="ru-RU"/>
              </w:rPr>
              <w:t>___.08.2024</w:t>
            </w:r>
            <w:r w:rsidRPr="00A1679E">
              <w:rPr>
                <w:rFonts w:ascii="Times New Roman" w:eastAsia="MS Mincho" w:hAnsi="Times New Roman" w:cs="Times New Roman"/>
                <w:sz w:val="28"/>
                <w:szCs w:val="28"/>
                <w:lang w:val="ru-RU"/>
              </w:rPr>
              <w:t xml:space="preserve"> г.</w:t>
            </w:r>
          </w:p>
          <w:p w14:paraId="3D63201F" w14:textId="77777777" w:rsidR="00A1679E" w:rsidRPr="00A1679E" w:rsidRDefault="00A1679E" w:rsidP="00A1679E">
            <w:pPr>
              <w:spacing w:after="0" w:line="240" w:lineRule="auto"/>
              <w:jc w:val="right"/>
              <w:rPr>
                <w:rFonts w:ascii="Times New Roman" w:eastAsia="MS Mincho" w:hAnsi="Times New Roman" w:cs="Times New Roman"/>
                <w:sz w:val="28"/>
                <w:szCs w:val="28"/>
                <w:lang w:val="ru-RU"/>
              </w:rPr>
            </w:pPr>
          </w:p>
        </w:tc>
      </w:tr>
    </w:tbl>
    <w:p w14:paraId="48BD3102"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1D0DF3A5"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3B48B338"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6F10409C"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5D8B95A2"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4EF85685"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281C1106"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57C5CB73"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r w:rsidRPr="00A1679E">
        <w:rPr>
          <w:rFonts w:ascii="Times New Roman" w:eastAsia="MS Mincho" w:hAnsi="Times New Roman" w:cs="Times New Roman"/>
          <w:b/>
          <w:sz w:val="24"/>
          <w:szCs w:val="24"/>
          <w:lang w:val="ru-RU"/>
        </w:rPr>
        <w:t>РАБОЧАЯ ПРОГРАММА</w:t>
      </w:r>
    </w:p>
    <w:p w14:paraId="5A1AE46D"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r w:rsidRPr="00A1679E">
        <w:rPr>
          <w:rFonts w:ascii="Times New Roman" w:eastAsia="MS Mincho" w:hAnsi="Times New Roman" w:cs="Times New Roman"/>
          <w:b/>
          <w:sz w:val="24"/>
          <w:szCs w:val="24"/>
        </w:rPr>
        <w:t>ID</w:t>
      </w:r>
      <w:r w:rsidRPr="00A1679E">
        <w:rPr>
          <w:rFonts w:ascii="Times New Roman" w:eastAsia="MS Mincho" w:hAnsi="Times New Roman" w:cs="Times New Roman"/>
          <w:b/>
          <w:sz w:val="24"/>
          <w:szCs w:val="24"/>
          <w:lang w:val="ru-RU"/>
        </w:rPr>
        <w:t xml:space="preserve"> (3487466)</w:t>
      </w:r>
    </w:p>
    <w:p w14:paraId="54BA07C8" w14:textId="77777777" w:rsidR="00A1679E" w:rsidRPr="00A1679E" w:rsidRDefault="00A1679E" w:rsidP="00A1679E">
      <w:pPr>
        <w:spacing w:after="0" w:line="240" w:lineRule="auto"/>
        <w:ind w:right="-143"/>
        <w:jc w:val="center"/>
        <w:rPr>
          <w:rFonts w:ascii="Times New Roman" w:eastAsia="MS Mincho" w:hAnsi="Times New Roman" w:cs="Times New Roman"/>
          <w:sz w:val="24"/>
          <w:szCs w:val="24"/>
          <w:lang w:val="ru-RU"/>
        </w:rPr>
      </w:pPr>
      <w:r w:rsidRPr="00A1679E">
        <w:rPr>
          <w:rFonts w:ascii="Times New Roman" w:eastAsia="MS Mincho" w:hAnsi="Times New Roman" w:cs="Times New Roman"/>
          <w:sz w:val="24"/>
          <w:szCs w:val="24"/>
          <w:lang w:val="ru-RU"/>
        </w:rPr>
        <w:t>учебного предмета «Математика»</w:t>
      </w:r>
    </w:p>
    <w:p w14:paraId="7FC969DB"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r w:rsidRPr="00A1679E">
        <w:rPr>
          <w:rFonts w:ascii="Times New Roman" w:eastAsia="MS Mincho" w:hAnsi="Times New Roman" w:cs="Times New Roman"/>
          <w:sz w:val="24"/>
          <w:szCs w:val="24"/>
          <w:lang w:val="ru-RU"/>
        </w:rPr>
        <w:t>для обучающихся 1-4 классов</w:t>
      </w:r>
    </w:p>
    <w:p w14:paraId="6CEEED78"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2518F8A0"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4A06D87B"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03ABD608"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723EA13B"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67BC5AB4"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3FF09869"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0C13D900"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70789B35"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5DE721A9"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07032F55"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203B88AD"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p>
    <w:p w14:paraId="26F7228D"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r w:rsidRPr="00A1679E">
        <w:rPr>
          <w:rFonts w:ascii="Times New Roman" w:eastAsia="MS Mincho" w:hAnsi="Times New Roman" w:cs="Times New Roman"/>
          <w:sz w:val="24"/>
          <w:szCs w:val="24"/>
          <w:lang w:val="ru-RU"/>
        </w:rPr>
        <w:t>Составитель Бахарчиева Седа Мусаевна</w:t>
      </w:r>
    </w:p>
    <w:p w14:paraId="71F53C8F" w14:textId="77777777" w:rsidR="00A1679E" w:rsidRPr="00A1679E" w:rsidRDefault="00A1679E" w:rsidP="00A1679E">
      <w:pPr>
        <w:spacing w:after="0" w:line="240" w:lineRule="auto"/>
        <w:ind w:right="-143"/>
        <w:jc w:val="right"/>
        <w:rPr>
          <w:rFonts w:ascii="Times New Roman" w:eastAsia="MS Mincho" w:hAnsi="Times New Roman" w:cs="Times New Roman"/>
          <w:sz w:val="24"/>
          <w:szCs w:val="24"/>
          <w:lang w:val="ru-RU"/>
        </w:rPr>
      </w:pPr>
      <w:r w:rsidRPr="00A1679E">
        <w:rPr>
          <w:rFonts w:ascii="Times New Roman" w:eastAsia="MS Mincho" w:hAnsi="Times New Roman" w:cs="Times New Roman"/>
          <w:sz w:val="24"/>
          <w:szCs w:val="24"/>
          <w:lang w:val="ru-RU"/>
        </w:rPr>
        <w:t>Учитель начальных классов</w:t>
      </w:r>
    </w:p>
    <w:p w14:paraId="682122C6"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5A3FE443"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6024D27A" w14:textId="77777777" w:rsidR="00A1679E" w:rsidRPr="00A1679E" w:rsidRDefault="00A1679E" w:rsidP="00A1679E">
      <w:pPr>
        <w:spacing w:after="0" w:line="240" w:lineRule="auto"/>
        <w:ind w:right="-143"/>
        <w:rPr>
          <w:rFonts w:ascii="Times New Roman" w:eastAsia="MS Mincho" w:hAnsi="Times New Roman" w:cs="Times New Roman"/>
          <w:b/>
          <w:sz w:val="24"/>
          <w:szCs w:val="24"/>
          <w:lang w:val="ru-RU"/>
        </w:rPr>
      </w:pPr>
    </w:p>
    <w:p w14:paraId="6254BBAB" w14:textId="77777777" w:rsidR="00A1679E" w:rsidRPr="00A1679E" w:rsidRDefault="00A1679E" w:rsidP="00A1679E">
      <w:pPr>
        <w:spacing w:after="0" w:line="240" w:lineRule="auto"/>
        <w:ind w:right="-143"/>
        <w:rPr>
          <w:rFonts w:ascii="Times New Roman" w:eastAsia="MS Mincho" w:hAnsi="Times New Roman" w:cs="Times New Roman"/>
          <w:b/>
          <w:sz w:val="24"/>
          <w:szCs w:val="24"/>
          <w:lang w:val="ru-RU"/>
        </w:rPr>
      </w:pPr>
    </w:p>
    <w:p w14:paraId="67B078D8" w14:textId="77777777" w:rsidR="00A1679E" w:rsidRPr="00A1679E" w:rsidRDefault="00A1679E" w:rsidP="00A1679E">
      <w:pPr>
        <w:spacing w:after="0" w:line="240" w:lineRule="auto"/>
        <w:ind w:right="-143"/>
        <w:rPr>
          <w:rFonts w:ascii="Times New Roman" w:eastAsia="MS Mincho" w:hAnsi="Times New Roman" w:cs="Times New Roman"/>
          <w:b/>
          <w:sz w:val="24"/>
          <w:szCs w:val="24"/>
          <w:lang w:val="ru-RU"/>
        </w:rPr>
      </w:pPr>
    </w:p>
    <w:p w14:paraId="7818DB9E" w14:textId="77777777" w:rsidR="00A1679E" w:rsidRPr="00A1679E" w:rsidRDefault="00A1679E" w:rsidP="00A1679E">
      <w:pPr>
        <w:spacing w:after="0" w:line="240" w:lineRule="auto"/>
        <w:ind w:right="-143"/>
        <w:rPr>
          <w:rFonts w:ascii="Times New Roman" w:eastAsia="MS Mincho" w:hAnsi="Times New Roman" w:cs="Times New Roman"/>
          <w:b/>
          <w:sz w:val="24"/>
          <w:szCs w:val="24"/>
          <w:lang w:val="ru-RU"/>
        </w:rPr>
      </w:pPr>
    </w:p>
    <w:p w14:paraId="18EE7AC0" w14:textId="1EBEFD5D" w:rsidR="00A1679E" w:rsidRDefault="00A1679E" w:rsidP="00A1679E">
      <w:pPr>
        <w:spacing w:after="0" w:line="240" w:lineRule="auto"/>
        <w:ind w:right="-143"/>
        <w:rPr>
          <w:rFonts w:ascii="Times New Roman" w:eastAsia="MS Mincho" w:hAnsi="Times New Roman" w:cs="Times New Roman"/>
          <w:b/>
          <w:sz w:val="24"/>
          <w:szCs w:val="24"/>
          <w:lang w:val="ru-RU"/>
        </w:rPr>
      </w:pPr>
    </w:p>
    <w:p w14:paraId="200A8A77" w14:textId="4F6EBB1D" w:rsidR="003864D6" w:rsidRDefault="003864D6" w:rsidP="00A1679E">
      <w:pPr>
        <w:spacing w:after="0" w:line="240" w:lineRule="auto"/>
        <w:ind w:right="-143"/>
        <w:rPr>
          <w:rFonts w:ascii="Times New Roman" w:eastAsia="MS Mincho" w:hAnsi="Times New Roman" w:cs="Times New Roman"/>
          <w:b/>
          <w:sz w:val="24"/>
          <w:szCs w:val="24"/>
          <w:lang w:val="ru-RU"/>
        </w:rPr>
      </w:pPr>
    </w:p>
    <w:p w14:paraId="660D371A" w14:textId="2407CC0B" w:rsidR="003864D6" w:rsidRDefault="003864D6" w:rsidP="00A1679E">
      <w:pPr>
        <w:spacing w:after="0" w:line="240" w:lineRule="auto"/>
        <w:ind w:right="-143"/>
        <w:rPr>
          <w:rFonts w:ascii="Times New Roman" w:eastAsia="MS Mincho" w:hAnsi="Times New Roman" w:cs="Times New Roman"/>
          <w:b/>
          <w:sz w:val="24"/>
          <w:szCs w:val="24"/>
          <w:lang w:val="ru-RU"/>
        </w:rPr>
      </w:pPr>
    </w:p>
    <w:p w14:paraId="5A2B958A" w14:textId="77777777" w:rsidR="003864D6" w:rsidRPr="00A1679E" w:rsidRDefault="003864D6" w:rsidP="00A1679E">
      <w:pPr>
        <w:spacing w:after="0" w:line="240" w:lineRule="auto"/>
        <w:ind w:right="-143"/>
        <w:rPr>
          <w:rFonts w:ascii="Times New Roman" w:eastAsia="MS Mincho" w:hAnsi="Times New Roman" w:cs="Times New Roman"/>
          <w:b/>
          <w:sz w:val="24"/>
          <w:szCs w:val="24"/>
          <w:lang w:val="ru-RU"/>
        </w:rPr>
      </w:pPr>
    </w:p>
    <w:p w14:paraId="0FE7E2FB"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4DFB78BF" w14:textId="7F5B4E10" w:rsid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6CCEA96E" w14:textId="77777777" w:rsidR="00A1679E" w:rsidRPr="00A1679E" w:rsidRDefault="00A1679E" w:rsidP="00A1679E">
      <w:pPr>
        <w:spacing w:after="0" w:line="240" w:lineRule="auto"/>
        <w:ind w:right="-143"/>
        <w:jc w:val="center"/>
        <w:rPr>
          <w:rFonts w:ascii="Times New Roman" w:eastAsia="MS Mincho" w:hAnsi="Times New Roman" w:cs="Times New Roman"/>
          <w:b/>
          <w:sz w:val="24"/>
          <w:szCs w:val="24"/>
          <w:lang w:val="ru-RU"/>
        </w:rPr>
      </w:pPr>
    </w:p>
    <w:p w14:paraId="198FD922" w14:textId="4C380577" w:rsidR="00E51B96" w:rsidRPr="00A1679E" w:rsidRDefault="00A1679E" w:rsidP="00A1679E">
      <w:pPr>
        <w:spacing w:after="0" w:line="240" w:lineRule="auto"/>
        <w:ind w:right="-143"/>
        <w:jc w:val="center"/>
        <w:rPr>
          <w:rFonts w:ascii="Times New Roman" w:eastAsia="MS Mincho" w:hAnsi="Times New Roman" w:cs="Times New Roman"/>
          <w:b/>
          <w:sz w:val="24"/>
          <w:szCs w:val="24"/>
          <w:lang w:val="ru-RU"/>
        </w:rPr>
      </w:pPr>
      <w:r w:rsidRPr="00A1679E">
        <w:rPr>
          <w:rFonts w:ascii="Times New Roman" w:eastAsia="MS Mincho" w:hAnsi="Times New Roman" w:cs="Times New Roman"/>
          <w:b/>
          <w:sz w:val="24"/>
          <w:szCs w:val="24"/>
          <w:lang w:val="ru-RU"/>
        </w:rPr>
        <w:t>с.СЕРНОВОДСКОЕ 202</w:t>
      </w:r>
      <w:r>
        <w:rPr>
          <w:rFonts w:ascii="Times New Roman" w:eastAsia="MS Mincho" w:hAnsi="Times New Roman" w:cs="Times New Roman"/>
          <w:b/>
          <w:sz w:val="24"/>
          <w:szCs w:val="24"/>
          <w:lang w:val="ru-RU"/>
        </w:rPr>
        <w:t>4</w:t>
      </w:r>
    </w:p>
    <w:p w14:paraId="6F8F9AD4" w14:textId="3E89B13D" w:rsidR="00E51B96" w:rsidRPr="00C17400" w:rsidRDefault="00E51B96" w:rsidP="00E51B96">
      <w:pPr>
        <w:spacing w:after="0" w:line="264" w:lineRule="auto"/>
        <w:jc w:val="center"/>
        <w:rPr>
          <w:lang w:val="ru-RU"/>
        </w:rPr>
      </w:pPr>
      <w:r w:rsidRPr="00C17400">
        <w:rPr>
          <w:rFonts w:ascii="Times New Roman" w:hAnsi="Times New Roman"/>
          <w:b/>
          <w:color w:val="000000"/>
          <w:sz w:val="28"/>
          <w:lang w:val="ru-RU"/>
        </w:rPr>
        <w:lastRenderedPageBreak/>
        <w:t>ПОЯСНИТЕЛЬНАЯ ЗАПИСКА</w:t>
      </w:r>
    </w:p>
    <w:p w14:paraId="73339C7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E067F5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A4FD4B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39F6AF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17400">
        <w:rPr>
          <w:rFonts w:ascii="Calibri" w:hAnsi="Calibri"/>
          <w:color w:val="000000"/>
          <w:sz w:val="28"/>
          <w:lang w:val="ru-RU"/>
        </w:rPr>
        <w:t xml:space="preserve">– </w:t>
      </w:r>
      <w:r w:rsidRPr="00C17400">
        <w:rPr>
          <w:rFonts w:ascii="Times New Roman" w:hAnsi="Times New Roman"/>
          <w:color w:val="000000"/>
          <w:sz w:val="28"/>
          <w:lang w:val="ru-RU"/>
        </w:rPr>
        <w:t>целое»,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«равно</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75D71F2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8D224E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0DFA6B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F0A7A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016655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63A841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DEB074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C83260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E55CDD4" w14:textId="77777777" w:rsidR="00E51B96" w:rsidRPr="00C17400" w:rsidRDefault="00E51B96" w:rsidP="00E51B96">
      <w:pPr>
        <w:spacing w:after="0" w:line="264" w:lineRule="auto"/>
        <w:ind w:firstLine="600"/>
        <w:jc w:val="both"/>
        <w:rPr>
          <w:lang w:val="ru-RU"/>
        </w:rPr>
      </w:pPr>
      <w:bookmarkStart w:id="1" w:name="bc284a2b-8dc7-47b2-bec2-e0e566c832dd"/>
      <w:r w:rsidRPr="00C1740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14:paraId="4CC6135C" w14:textId="77777777" w:rsidR="00E51B96" w:rsidRPr="00C17400" w:rsidRDefault="00E51B96" w:rsidP="00E51B96">
      <w:pPr>
        <w:rPr>
          <w:lang w:val="ru-RU"/>
        </w:rPr>
        <w:sectPr w:rsidR="00E51B96" w:rsidRPr="00C17400" w:rsidSect="00E51B96">
          <w:pgSz w:w="11906" w:h="16383"/>
          <w:pgMar w:top="709" w:right="850" w:bottom="709" w:left="993" w:header="720" w:footer="720" w:gutter="0"/>
          <w:cols w:space="720"/>
        </w:sectPr>
      </w:pPr>
    </w:p>
    <w:p w14:paraId="17DE2563" w14:textId="1C44C305" w:rsidR="00E51B96" w:rsidRPr="00C17400" w:rsidRDefault="00E51B96" w:rsidP="00E51B96">
      <w:pPr>
        <w:spacing w:after="0" w:line="264" w:lineRule="auto"/>
        <w:ind w:left="120"/>
        <w:jc w:val="center"/>
        <w:rPr>
          <w:lang w:val="ru-RU"/>
        </w:rPr>
      </w:pPr>
      <w:bookmarkStart w:id="2" w:name="block-32697318"/>
      <w:bookmarkEnd w:id="0"/>
      <w:r w:rsidRPr="00C17400">
        <w:rPr>
          <w:rFonts w:ascii="Times New Roman" w:hAnsi="Times New Roman"/>
          <w:b/>
          <w:color w:val="000000"/>
          <w:sz w:val="28"/>
          <w:lang w:val="ru-RU"/>
        </w:rPr>
        <w:lastRenderedPageBreak/>
        <w:t>СОДЕРЖАНИЕ ОБУЧЕНИЯ</w:t>
      </w:r>
    </w:p>
    <w:p w14:paraId="64D46B59" w14:textId="14FA4D84"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E77435E" w14:textId="617C8B5B"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1 КЛАСС</w:t>
      </w:r>
    </w:p>
    <w:p w14:paraId="30602FFC"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751DB14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F27161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987187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7EC187B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618010B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Сложение и вычитание чисел в пределах 20. </w:t>
      </w:r>
      <w:r w:rsidRPr="00D038C1">
        <w:rPr>
          <w:rFonts w:ascii="Times New Roman" w:hAnsi="Times New Roman"/>
          <w:color w:val="000000"/>
          <w:sz w:val="28"/>
          <w:lang w:val="ru-RU"/>
        </w:rPr>
        <w:t xml:space="preserve">Названия компонентов действий, результатов действий сложения, вычитания. </w:t>
      </w:r>
      <w:r w:rsidRPr="00C17400">
        <w:rPr>
          <w:rFonts w:ascii="Times New Roman" w:hAnsi="Times New Roman"/>
          <w:color w:val="000000"/>
          <w:sz w:val="28"/>
          <w:lang w:val="ru-RU"/>
        </w:rPr>
        <w:t xml:space="preserve">Вычитание как действие, обратное сложению. </w:t>
      </w:r>
    </w:p>
    <w:p w14:paraId="090EB805"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14B6426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F1D3D4F"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14:paraId="0FC5D0C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справа», «сверху</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снизу», «между». </w:t>
      </w:r>
    </w:p>
    <w:p w14:paraId="32E703F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638ED70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14:paraId="79DBA39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A1F003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12571DD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3321547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0B2476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7269082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w:t>
      </w:r>
      <w:r w:rsidRPr="00C17400">
        <w:rPr>
          <w:rFonts w:ascii="Times New Roman" w:hAnsi="Times New Roman"/>
          <w:color w:val="000000"/>
          <w:sz w:val="28"/>
          <w:lang w:val="ru-RU"/>
        </w:rPr>
        <w:lastRenderedPageBreak/>
        <w:t xml:space="preserve">учебных действий, коммуникативных универсальных учебных действий, регулятивных универсальных учебных действий, совместной деятельности. </w:t>
      </w:r>
    </w:p>
    <w:p w14:paraId="426B086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F2D31E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объекты (числа, величины) в окружающем мире;</w:t>
      </w:r>
    </w:p>
    <w:p w14:paraId="23E03B6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общее и различное в записи арифметических действий;</w:t>
      </w:r>
    </w:p>
    <w:p w14:paraId="6C53485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действие измерительных приборов;</w:t>
      </w:r>
    </w:p>
    <w:p w14:paraId="520A0ED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два объекта, два числа;</w:t>
      </w:r>
    </w:p>
    <w:p w14:paraId="66E8FA0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объекты на группы по заданному основанию;</w:t>
      </w:r>
    </w:p>
    <w:p w14:paraId="12CD55F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копировать изученные фигуры, рисовать от руки по собственному замыслу;</w:t>
      </w:r>
    </w:p>
    <w:p w14:paraId="6A67694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приводить примеры чисел, геометрических фигур;</w:t>
      </w:r>
    </w:p>
    <w:p w14:paraId="1C3F8BE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соблюдать последовательность при количественном и порядковом счёте. </w:t>
      </w:r>
    </w:p>
    <w:p w14:paraId="4CE63FE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82F7DB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0F63FF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читать таблицу, извлекать информацию, представленную в табличной форме. </w:t>
      </w:r>
    </w:p>
    <w:p w14:paraId="52012EA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26714B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7932AE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сравнения двух объектов;</w:t>
      </w:r>
    </w:p>
    <w:p w14:paraId="03E1485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74A01CF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математические знаки;</w:t>
      </w:r>
    </w:p>
    <w:p w14:paraId="3D8361B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строить предложения относительно заданного набора объектов. </w:t>
      </w:r>
    </w:p>
    <w:p w14:paraId="7449197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3632F4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учебную задачу, удерживать её в процессе деятельности;</w:t>
      </w:r>
    </w:p>
    <w:p w14:paraId="7F1A1F4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действовать в соответствии с предложенным образцом, инструкцией;</w:t>
      </w:r>
    </w:p>
    <w:p w14:paraId="282F724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F40460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FCBE09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Совместная деятельность способствует формированию умений:</w:t>
      </w:r>
    </w:p>
    <w:p w14:paraId="3D841140" w14:textId="01FB0A10"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430DAC19" w14:textId="16BDBFC9"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2 КЛАСС</w:t>
      </w:r>
    </w:p>
    <w:p w14:paraId="7E9009AE"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76D046C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F392A9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F2305DF"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3DA505E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EDFD96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CA48C5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FA83DA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452AA2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2567CB3"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6AFAB37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EC3F7A2"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14:paraId="2EFFD13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7097915"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14:paraId="3176CF2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5F5F1A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745198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0F1BCF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04EB36E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EA640C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5B0F7AE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BEB496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C6D0CC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E90060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64455A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069674A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55052E9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модели геометрических фигур в окружающем мире;</w:t>
      </w:r>
    </w:p>
    <w:p w14:paraId="42D9122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различных решений задачи (расчётной, с геометрическим содержанием);</w:t>
      </w:r>
    </w:p>
    <w:p w14:paraId="1C99231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9E46F3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0B8C6C5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подбирать примеры, подтверждающие суждение, вывод, ответ. </w:t>
      </w:r>
    </w:p>
    <w:p w14:paraId="25256F7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8321FF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извлекать и использовать информацию, представленную в текстовой, графической (рисунок, схема, таблица) форме;</w:t>
      </w:r>
    </w:p>
    <w:p w14:paraId="26012A9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5CC816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дополнять модели (схемы, изображения) готовыми числовыми данными. </w:t>
      </w:r>
    </w:p>
    <w:p w14:paraId="618C56D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FECE99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вычислений;</w:t>
      </w:r>
    </w:p>
    <w:p w14:paraId="1ECB5F5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выбор величины, соответствующей ситуации измерения;</w:t>
      </w:r>
    </w:p>
    <w:p w14:paraId="7B1559A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текстовую задачу с заданным отношением (готовым решением) по образцу;</w:t>
      </w:r>
    </w:p>
    <w:p w14:paraId="7D1C6B3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6496B2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называть числа, величины, геометрические фигуры, обладающие заданным свойством;</w:t>
      </w:r>
    </w:p>
    <w:p w14:paraId="09A0991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записывать, читать число, числовое выражение;</w:t>
      </w:r>
    </w:p>
    <w:p w14:paraId="711E3D6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0278DA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конструировать утверждения с использованием слов «каждый», «все». </w:t>
      </w:r>
    </w:p>
    <w:p w14:paraId="7871769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3E03B0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C464FA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06A325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35197BA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находить с помощью учителя причину возникшей ошибки или затруднения. </w:t>
      </w:r>
    </w:p>
    <w:p w14:paraId="2DA8DBD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14:paraId="4206360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03534E23" w14:textId="77777777" w:rsidR="00E51B96" w:rsidRPr="00EC5D79"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EC5D79">
        <w:rPr>
          <w:rFonts w:ascii="Times New Roman" w:hAnsi="Times New Roman"/>
          <w:color w:val="000000"/>
          <w:sz w:val="28"/>
          <w:lang w:val="ru-RU"/>
        </w:rPr>
        <w:t>(устное выступление) решения или ответа;</w:t>
      </w:r>
    </w:p>
    <w:p w14:paraId="2DE952E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72EA5B8" w14:textId="08734FCD"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совместно с учителем оценивать результаты выполнения общей работы.</w:t>
      </w:r>
    </w:p>
    <w:p w14:paraId="20C01FC6" w14:textId="4AC9246B"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3 КЛАСС</w:t>
      </w:r>
    </w:p>
    <w:p w14:paraId="058FBE22"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767DD19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3DEE41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легче на…»,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легче в…». </w:t>
      </w:r>
    </w:p>
    <w:p w14:paraId="28E092B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Стоимость (единицы – рубль, копейка), установление отношения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дешевле на…»,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4A69E40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Время (единица времени – секунда), установление отношения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медленнее на…»,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5B5CCC8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2206DC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011F5CDC"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2B3A0BE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6CE8A98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чисел в пределах 1000. Действия с числами 0 и 1.</w:t>
      </w:r>
    </w:p>
    <w:p w14:paraId="34BBFC3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Письменное умножение в столбик, письменное деление уголком. </w:t>
      </w:r>
      <w:r w:rsidRPr="00C06665">
        <w:rPr>
          <w:rFonts w:ascii="Times New Roman" w:hAnsi="Times New Roman"/>
          <w:color w:val="000000"/>
          <w:sz w:val="28"/>
          <w:lang w:val="ru-RU"/>
        </w:rPr>
        <w:t xml:space="preserve">Письменное умножение, деление на однозначное число в пределах 100. </w:t>
      </w:r>
      <w:r w:rsidRPr="00C06665">
        <w:rPr>
          <w:rFonts w:ascii="Times New Roman" w:hAnsi="Times New Roman"/>
          <w:b/>
          <w:bCs/>
          <w:color w:val="000000"/>
          <w:sz w:val="28"/>
          <w:lang w:val="ru-RU"/>
        </w:rPr>
        <w:t>Проверка результата вычисления (прикидка</w:t>
      </w:r>
      <w:r w:rsidRPr="00C06665">
        <w:rPr>
          <w:rFonts w:ascii="Times New Roman" w:hAnsi="Times New Roman"/>
          <w:color w:val="000000"/>
          <w:sz w:val="28"/>
          <w:lang w:val="ru-RU"/>
        </w:rPr>
        <w:t xml:space="preserve"> или оценка результата,</w:t>
      </w:r>
      <w:r w:rsidRPr="00C17400">
        <w:rPr>
          <w:rFonts w:ascii="Times New Roman" w:hAnsi="Times New Roman"/>
          <w:color w:val="000000"/>
          <w:sz w:val="28"/>
          <w:lang w:val="ru-RU"/>
        </w:rPr>
        <w:t xml:space="preserve"> обратное действие, применение алгоритма, использование калькулятора). </w:t>
      </w:r>
    </w:p>
    <w:p w14:paraId="2AC6ADC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Переместительное, сочетательное свойства сложения, умножения при вычислениях.</w:t>
      </w:r>
    </w:p>
    <w:p w14:paraId="2304A9A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неизвестного компонента арифметического действия. </w:t>
      </w:r>
    </w:p>
    <w:p w14:paraId="04EDD5D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EAFCF13" w14:textId="2186F883" w:rsidR="00E51B96" w:rsidRPr="00E51B96"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Однородные величины: сложение и вычитание. </w:t>
      </w:r>
    </w:p>
    <w:p w14:paraId="39A8034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7D9208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меньше в…»), зависимостей («купля-продажа», расчёт времени, количества), на сравнение </w:t>
      </w:r>
      <w:r w:rsidRPr="00C17400">
        <w:rPr>
          <w:rFonts w:ascii="Times New Roman" w:hAnsi="Times New Roman"/>
          <w:color w:val="000000"/>
          <w:sz w:val="28"/>
          <w:lang w:val="ru-RU"/>
        </w:rPr>
        <w:lastRenderedPageBreak/>
        <w:t>(разностное, кратное). Запись решения задачи по действиям и с помощью числового выражения. Проверка решения и оценка полученного результата.</w:t>
      </w:r>
    </w:p>
    <w:p w14:paraId="66690DD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7450217"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14:paraId="5D6E186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63AAFE6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Периметр многоугольника: измерение, вычисление, запись равенства. </w:t>
      </w:r>
    </w:p>
    <w:p w14:paraId="31EED79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2D08BDA"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14:paraId="0591EA3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Классификация объектов по двум признакам.</w:t>
      </w:r>
    </w:p>
    <w:p w14:paraId="49D1EB8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546A8A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2C141D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B06FAB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5CE229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012C7D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B893EA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B3635D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математические объекты (числа, величины, геометрические фигуры);</w:t>
      </w:r>
    </w:p>
    <w:p w14:paraId="79BC150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приём вычисления, выполнения действия;</w:t>
      </w:r>
    </w:p>
    <w:p w14:paraId="3F808A6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конструировать геометрические фигуры;</w:t>
      </w:r>
    </w:p>
    <w:p w14:paraId="414AAD3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8E322D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прикидывать размеры фигуры, её элементов;</w:t>
      </w:r>
    </w:p>
    <w:p w14:paraId="6CBC7D7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смысл зависимостей и математических отношений, описанных в задаче;</w:t>
      </w:r>
    </w:p>
    <w:p w14:paraId="1626965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разные приёмы и алгоритмы вычисления;</w:t>
      </w:r>
    </w:p>
    <w:p w14:paraId="6161C24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7E67B6C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соотносить начало, окончание, продолжительность события в практической ситуации;</w:t>
      </w:r>
    </w:p>
    <w:p w14:paraId="6BDBA99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6506C43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моделировать предложенную практическую ситуацию;</w:t>
      </w:r>
    </w:p>
    <w:p w14:paraId="4FA2B6F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последовательность событий, действий сюжета текстовой задачи.</w:t>
      </w:r>
    </w:p>
    <w:p w14:paraId="3052100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3D9E6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читать информацию, представленную в разных формах;</w:t>
      </w:r>
    </w:p>
    <w:p w14:paraId="71F2C8A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0A08BC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заполнять таблицы сложения и умножения, дополнять данными чертёж;</w:t>
      </w:r>
    </w:p>
    <w:p w14:paraId="0C401AB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соответствие между различными записями решения задачи;</w:t>
      </w:r>
    </w:p>
    <w:p w14:paraId="124D4C8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A7C8D9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74F969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2351116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строить речевые высказывания для решения задач, составлять текстовую задачу;</w:t>
      </w:r>
    </w:p>
    <w:p w14:paraId="78162BA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на примерах отношения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«равно»;</w:t>
      </w:r>
    </w:p>
    <w:p w14:paraId="0595BA8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символику для составления числовых выражений;</w:t>
      </w:r>
    </w:p>
    <w:p w14:paraId="5C228A1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341775A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участвовать в обсуждении ошибок в ходе и результате выполнения вычисления.</w:t>
      </w:r>
    </w:p>
    <w:p w14:paraId="030992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151F4C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ход и результат выполнения действия;</w:t>
      </w:r>
    </w:p>
    <w:p w14:paraId="6029420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ошибок, характеризовать их и исправлять;</w:t>
      </w:r>
    </w:p>
    <w:p w14:paraId="29D5EF9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формулировать ответ (вывод), подтверждать его объяснением, расчётами;</w:t>
      </w:r>
    </w:p>
    <w:p w14:paraId="0F5440E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E4BA73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 обучающегося будут сформированы следующие умения совместной деятельности:</w:t>
      </w:r>
    </w:p>
    <w:p w14:paraId="275B41D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2F908C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4842164" w14:textId="51F872AF"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выполнять совместно прикидку и оценку результата выполнения общей работы.</w:t>
      </w:r>
    </w:p>
    <w:p w14:paraId="0D4587D7" w14:textId="43548D26"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4 КЛАСС</w:t>
      </w:r>
    </w:p>
    <w:p w14:paraId="3F78F48F"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1E4AE74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A97FDD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объектов по массе, длине, площади, вместимости. </w:t>
      </w:r>
    </w:p>
    <w:p w14:paraId="73F0FF0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массы (</w:t>
      </w:r>
      <w:r w:rsidRPr="00C17400">
        <w:rPr>
          <w:rFonts w:ascii="Times New Roman" w:hAnsi="Times New Roman"/>
          <w:color w:val="333333"/>
          <w:sz w:val="28"/>
          <w:lang w:val="ru-RU"/>
        </w:rPr>
        <w:t>центнер, тонна)</w:t>
      </w:r>
      <w:r>
        <w:rPr>
          <w:rFonts w:ascii="Times New Roman" w:hAnsi="Times New Roman"/>
          <w:color w:val="333333"/>
          <w:sz w:val="28"/>
          <w:lang w:val="ru-RU"/>
        </w:rPr>
        <w:t xml:space="preserve"> </w:t>
      </w:r>
      <w:r w:rsidRPr="00C17400">
        <w:rPr>
          <w:rFonts w:ascii="Times New Roman" w:hAnsi="Times New Roman"/>
          <w:color w:val="000000"/>
          <w:sz w:val="28"/>
          <w:lang w:val="ru-RU"/>
        </w:rPr>
        <w:t>и соотношения между ними.</w:t>
      </w:r>
    </w:p>
    <w:p w14:paraId="7F74DA6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времени (сутки, неделя, месяц, год, век), соотношения между ними.</w:t>
      </w:r>
    </w:p>
    <w:p w14:paraId="40EA9A7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334E8B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Доля величины времени, массы, длины.</w:t>
      </w:r>
    </w:p>
    <w:p w14:paraId="1FD0059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0A72BD7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EDC09C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A70C97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3ED21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Умножение и деление величины на однозначное число.</w:t>
      </w:r>
    </w:p>
    <w:p w14:paraId="5B36E4A7"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63EECE6E" w14:textId="77777777" w:rsidR="00E51B96" w:rsidRPr="00D038C1"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w:t>
      </w:r>
      <w:r w:rsidRPr="00D038C1">
        <w:rPr>
          <w:rFonts w:ascii="Times New Roman" w:hAnsi="Times New Roman"/>
          <w:color w:val="000000"/>
          <w:sz w:val="28"/>
          <w:lang w:val="ru-RU"/>
        </w:rPr>
        <w:t xml:space="preserve">Задачи на нахождение доли величины, величины по </w:t>
      </w:r>
      <w:r w:rsidRPr="00D038C1">
        <w:rPr>
          <w:rFonts w:ascii="Times New Roman" w:hAnsi="Times New Roman"/>
          <w:color w:val="000000"/>
          <w:sz w:val="28"/>
          <w:lang w:val="ru-RU"/>
        </w:rPr>
        <w:lastRenderedPageBreak/>
        <w:t>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B724426"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Пространственные отношения и геометрические фигуры</w:t>
      </w:r>
    </w:p>
    <w:p w14:paraId="49AD5F1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Наглядные представления о симметрии.</w:t>
      </w:r>
    </w:p>
    <w:p w14:paraId="1B26B84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779108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A7AF6F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Периметр, площадь фигуры, составленной из двух </w:t>
      </w:r>
      <w:r w:rsidRPr="00D038C1">
        <w:rPr>
          <w:rFonts w:ascii="Calibri" w:hAnsi="Calibri"/>
          <w:color w:val="000000"/>
          <w:sz w:val="28"/>
          <w:lang w:val="ru-RU"/>
        </w:rPr>
        <w:t xml:space="preserve">– </w:t>
      </w:r>
      <w:r w:rsidRPr="00D038C1">
        <w:rPr>
          <w:rFonts w:ascii="Times New Roman" w:hAnsi="Times New Roman"/>
          <w:color w:val="000000"/>
          <w:sz w:val="28"/>
          <w:lang w:val="ru-RU"/>
        </w:rPr>
        <w:t>трёх прямоугольников (квадратов).</w:t>
      </w:r>
    </w:p>
    <w:p w14:paraId="1A61FE63"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Математическая информация</w:t>
      </w:r>
    </w:p>
    <w:p w14:paraId="3C68D1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C38903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10204A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579064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Алгоритмы решения изученных учебных и практических задач.</w:t>
      </w:r>
    </w:p>
    <w:p w14:paraId="0EF2D7E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5520B1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7805E7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62B44D9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A11CF0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84047B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изученных геометрических фигур в окружающем мире;</w:t>
      </w:r>
    </w:p>
    <w:p w14:paraId="350B065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2FF754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1–2 выбранным признакам;</w:t>
      </w:r>
    </w:p>
    <w:p w14:paraId="1D41E7D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4675FC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CD107E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A297A9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разных формах;</w:t>
      </w:r>
    </w:p>
    <w:p w14:paraId="344FEF5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интерпретировать информацию, представленную в таблице, на диаграмме;</w:t>
      </w:r>
    </w:p>
    <w:p w14:paraId="799E585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AB0CD9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BCCD42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BF4C1D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7BE8E3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читать числовое выражение;</w:t>
      </w:r>
    </w:p>
    <w:p w14:paraId="64626D6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описывать практическую ситуацию с использованием изученной терминологии;</w:t>
      </w:r>
    </w:p>
    <w:p w14:paraId="2F0B124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56C836A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инструкцию, записывать рассуждение;</w:t>
      </w:r>
    </w:p>
    <w:p w14:paraId="59E5AC3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B0C840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A312C4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B7B5FD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выполнять прикидку и оценку результата измерений;</w:t>
      </w:r>
    </w:p>
    <w:p w14:paraId="671813E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исправлять, прогнозировать ошибки и трудности в решении учебной задачи.</w:t>
      </w:r>
    </w:p>
    <w:p w14:paraId="21C0F84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умения совместной деятельности:</w:t>
      </w:r>
    </w:p>
    <w:p w14:paraId="0301E12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w:t>
      </w:r>
      <w:r w:rsidRPr="00D038C1">
        <w:rPr>
          <w:rFonts w:ascii="Times New Roman" w:hAnsi="Times New Roman"/>
          <w:color w:val="000000"/>
          <w:sz w:val="28"/>
          <w:lang w:val="ru-RU"/>
        </w:rPr>
        <w:lastRenderedPageBreak/>
        <w:t>требующих перебора большого количества вариантов), согласовывать мнения в ходе поиска доказательств, выбора рационального способа;</w:t>
      </w:r>
    </w:p>
    <w:p w14:paraId="7A27B72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0AA94DC" w14:textId="77777777" w:rsidR="00E51B96" w:rsidRPr="00D038C1" w:rsidRDefault="00E51B96" w:rsidP="00E51B96">
      <w:pPr>
        <w:rPr>
          <w:lang w:val="ru-RU"/>
        </w:rPr>
        <w:sectPr w:rsidR="00E51B96" w:rsidRPr="00D038C1" w:rsidSect="00E51B96">
          <w:pgSz w:w="11906" w:h="16383"/>
          <w:pgMar w:top="709" w:right="850" w:bottom="1134" w:left="851" w:header="720" w:footer="720" w:gutter="0"/>
          <w:cols w:space="720"/>
        </w:sectPr>
      </w:pPr>
    </w:p>
    <w:bookmarkEnd w:id="2"/>
    <w:p w14:paraId="09D62234" w14:textId="1DB7C206" w:rsidR="00E51B96" w:rsidRPr="00D038C1" w:rsidRDefault="00E51B96" w:rsidP="00E51B96">
      <w:pPr>
        <w:spacing w:after="0" w:line="264" w:lineRule="auto"/>
        <w:ind w:left="120"/>
        <w:jc w:val="center"/>
        <w:rPr>
          <w:lang w:val="ru-RU"/>
        </w:rPr>
      </w:pPr>
      <w:r w:rsidRPr="00D038C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BF10F02" w14:textId="2D9B2424"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ЛИЧНОСТНЫЕ РЕЗУЛЬТАТЫ</w:t>
      </w:r>
    </w:p>
    <w:p w14:paraId="59D99A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C079FC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B8A236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D7D45D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9EE1D8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осваивать навыки организации безопасного поведения в информационной среде;</w:t>
      </w:r>
    </w:p>
    <w:p w14:paraId="6EEEBF1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826D94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569A07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03D561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2746695" w14:textId="33C64941"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1BB1AD49" w14:textId="58F503BA"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МЕТАПРЕДМЕТНЫЕ РЕЗУЛЬТАТЫ</w:t>
      </w:r>
    </w:p>
    <w:p w14:paraId="0A517E7F" w14:textId="7777777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Познавательные универсальные учебные действия</w:t>
      </w:r>
    </w:p>
    <w:p w14:paraId="736E91B8"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логические действия:</w:t>
      </w:r>
    </w:p>
    <w:p w14:paraId="73D939E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038C1">
        <w:rPr>
          <w:rFonts w:ascii="Calibri" w:hAnsi="Calibri"/>
          <w:color w:val="000000"/>
          <w:sz w:val="28"/>
          <w:lang w:val="ru-RU"/>
        </w:rPr>
        <w:t xml:space="preserve">– </w:t>
      </w:r>
      <w:r w:rsidRPr="00D038C1">
        <w:rPr>
          <w:rFonts w:ascii="Times New Roman" w:hAnsi="Times New Roman"/>
          <w:color w:val="000000"/>
          <w:sz w:val="28"/>
          <w:lang w:val="ru-RU"/>
        </w:rPr>
        <w:t>целое», «причина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следствие», </w:t>
      </w:r>
      <w:r w:rsidRPr="00D038C1">
        <w:rPr>
          <w:rFonts w:ascii="Calibri" w:hAnsi="Calibri"/>
          <w:color w:val="000000"/>
          <w:sz w:val="28"/>
          <w:lang w:val="ru-RU"/>
        </w:rPr>
        <w:t>«</w:t>
      </w:r>
      <w:r w:rsidRPr="00D038C1">
        <w:rPr>
          <w:rFonts w:ascii="Times New Roman" w:hAnsi="Times New Roman"/>
          <w:color w:val="000000"/>
          <w:sz w:val="28"/>
          <w:lang w:val="ru-RU"/>
        </w:rPr>
        <w:t>протяжённость</w:t>
      </w:r>
      <w:r w:rsidRPr="00D038C1">
        <w:rPr>
          <w:rFonts w:ascii="Calibri" w:hAnsi="Calibri"/>
          <w:color w:val="000000"/>
          <w:sz w:val="28"/>
          <w:lang w:val="ru-RU"/>
        </w:rPr>
        <w:t>»</w:t>
      </w:r>
      <w:r w:rsidRPr="00D038C1">
        <w:rPr>
          <w:rFonts w:ascii="Times New Roman" w:hAnsi="Times New Roman"/>
          <w:color w:val="000000"/>
          <w:sz w:val="28"/>
          <w:lang w:val="ru-RU"/>
        </w:rPr>
        <w:t>);</w:t>
      </w:r>
    </w:p>
    <w:p w14:paraId="6F8F28B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219A735" w14:textId="77777777" w:rsidR="00E51B96" w:rsidRPr="00D038C1" w:rsidRDefault="00E51B96" w:rsidP="00E51B96">
      <w:pPr>
        <w:spacing w:after="0" w:line="264" w:lineRule="auto"/>
        <w:ind w:firstLine="600"/>
        <w:jc w:val="both"/>
        <w:rPr>
          <w:lang w:val="ru-RU"/>
        </w:rPr>
      </w:pPr>
      <w:bookmarkStart w:id="3" w:name="_Hlk175256196"/>
      <w:r w:rsidRPr="00D038C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bookmarkEnd w:id="3"/>
    <w:p w14:paraId="0D30750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7070A34"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lastRenderedPageBreak/>
        <w:t>Базовые исследовательские действия:</w:t>
      </w:r>
    </w:p>
    <w:p w14:paraId="041F334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BFDE73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69C992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изученные методы познания (измерение, моделирование, перебор вариантов).</w:t>
      </w:r>
    </w:p>
    <w:p w14:paraId="10AB4089"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Работа с информацией:</w:t>
      </w:r>
    </w:p>
    <w:p w14:paraId="14D78E6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C7FD07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E6CB85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70DA498" w14:textId="4A9CCA7D"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1703A75" w14:textId="7777777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Коммуникативные универсальные учебные действия</w:t>
      </w:r>
    </w:p>
    <w:p w14:paraId="197F48D0"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Общение:</w:t>
      </w:r>
    </w:p>
    <w:p w14:paraId="431910C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утверждения, проверять их истинность;</w:t>
      </w:r>
    </w:p>
    <w:p w14:paraId="33A58B7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70E53B8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комментировать процесс вычисления, построения, решения;</w:t>
      </w:r>
    </w:p>
    <w:p w14:paraId="2528E92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объяснять полученный ответ с использованием изученной терминологии;</w:t>
      </w:r>
    </w:p>
    <w:p w14:paraId="2D8571F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3728AD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C45401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53A3E20A" w14:textId="7C110808"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составлять тексты заданий, аналогичные типовым изученным.</w:t>
      </w:r>
    </w:p>
    <w:p w14:paraId="51237A11" w14:textId="7777777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Регулятивные универсальные учебные действия</w:t>
      </w:r>
    </w:p>
    <w:p w14:paraId="590EAF3F"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Самоорганизация:</w:t>
      </w:r>
    </w:p>
    <w:p w14:paraId="2365F24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планировать действия по решению учебной задачи для получения результата;</w:t>
      </w:r>
    </w:p>
    <w:p w14:paraId="190B96CF" w14:textId="77777777" w:rsidR="00E51B96" w:rsidRPr="00D038C1" w:rsidRDefault="00E51B96" w:rsidP="00E51B96">
      <w:pPr>
        <w:spacing w:after="0" w:line="264" w:lineRule="auto"/>
        <w:ind w:firstLine="600"/>
        <w:jc w:val="both"/>
        <w:rPr>
          <w:lang w:val="ru-RU"/>
        </w:rPr>
      </w:pPr>
      <w:bookmarkStart w:id="4" w:name="_Hlk175256117"/>
      <w:r w:rsidRPr="00D038C1">
        <w:rPr>
          <w:rFonts w:ascii="Times New Roman" w:hAnsi="Times New Roman"/>
          <w:color w:val="000000"/>
          <w:sz w:val="28"/>
          <w:lang w:val="ru-RU"/>
        </w:rPr>
        <w:t>планировать этапы предстоящей работы, определять последовательность учебных действий;</w:t>
      </w:r>
    </w:p>
    <w:bookmarkEnd w:id="4"/>
    <w:p w14:paraId="6CA54BF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1C5FB7CB"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Самоконтроль (рефлексия):</w:t>
      </w:r>
    </w:p>
    <w:p w14:paraId="1F1AACC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контроль процесса и результата своей деятельности;</w:t>
      </w:r>
    </w:p>
    <w:p w14:paraId="5D642E4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и при необходимости корректировать способы действий;</w:t>
      </w:r>
    </w:p>
    <w:p w14:paraId="67514D8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находить ошибки в своей работе, устанавливать их причины, вести поиск путей преодоления ошибок;</w:t>
      </w:r>
    </w:p>
    <w:p w14:paraId="3517790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089C9BE" w14:textId="77777777" w:rsidR="00E51B96" w:rsidRPr="00D038C1" w:rsidRDefault="00E51B96" w:rsidP="00E51B96">
      <w:pPr>
        <w:spacing w:after="0" w:line="264" w:lineRule="auto"/>
        <w:ind w:firstLine="600"/>
        <w:jc w:val="both"/>
        <w:rPr>
          <w:lang w:val="ru-RU"/>
        </w:rPr>
      </w:pPr>
      <w:bookmarkStart w:id="5" w:name="_Hlk175256137"/>
      <w:r w:rsidRPr="00D038C1">
        <w:rPr>
          <w:rFonts w:ascii="Times New Roman" w:hAnsi="Times New Roman"/>
          <w:color w:val="000000"/>
          <w:sz w:val="28"/>
          <w:lang w:val="ru-RU"/>
        </w:rPr>
        <w:t>оценивать рациональность своих действий, давать им качественную характеристику.</w:t>
      </w:r>
    </w:p>
    <w:bookmarkEnd w:id="5"/>
    <w:p w14:paraId="210D6893"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Совместная деятельность:</w:t>
      </w:r>
    </w:p>
    <w:p w14:paraId="1A718E1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EB57823" w14:textId="346E06F4"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986E0BE" w14:textId="7C0D95C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ПРЕДМЕТНЫЕ РЕЗУЛЬТАТЫ</w:t>
      </w:r>
    </w:p>
    <w:p w14:paraId="36688F46"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1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644D376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от 0 до 20;</w:t>
      </w:r>
    </w:p>
    <w:p w14:paraId="0152AB5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пересчитывать различные объекты, устанавливать порядковый номер объекта;</w:t>
      </w:r>
    </w:p>
    <w:p w14:paraId="5B83919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числа, большее или меньшее данного числа на заданное число;</w:t>
      </w:r>
    </w:p>
    <w:p w14:paraId="6175A3D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91BBE8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86852A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5387B6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038C1">
        <w:rPr>
          <w:rFonts w:ascii="Calibri" w:hAnsi="Calibri"/>
          <w:color w:val="000000"/>
          <w:sz w:val="28"/>
          <w:lang w:val="ru-RU"/>
        </w:rPr>
        <w:t xml:space="preserve">– </w:t>
      </w:r>
      <w:r w:rsidRPr="00D038C1">
        <w:rPr>
          <w:rFonts w:ascii="Times New Roman" w:hAnsi="Times New Roman"/>
          <w:color w:val="000000"/>
          <w:sz w:val="28"/>
          <w:lang w:val="ru-RU"/>
        </w:rPr>
        <w:t>короче», «выше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ниже», «шире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уже»;</w:t>
      </w:r>
    </w:p>
    <w:p w14:paraId="32E3265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измерять длину отрезка (в см), чертить отрезок заданной длины;</w:t>
      </w:r>
    </w:p>
    <w:p w14:paraId="4F429E1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число и цифру;</w:t>
      </w:r>
    </w:p>
    <w:p w14:paraId="49B8957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494A519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между объектами соотношения: «слева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справа», «спереди</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сзади», </w:t>
      </w:r>
      <w:r w:rsidRPr="00D038C1">
        <w:rPr>
          <w:rFonts w:ascii="Times New Roman" w:hAnsi="Times New Roman"/>
          <w:color w:val="333333"/>
          <w:sz w:val="28"/>
          <w:lang w:val="ru-RU"/>
        </w:rPr>
        <w:t>«</w:t>
      </w:r>
      <w:r w:rsidRPr="00D038C1">
        <w:rPr>
          <w:rFonts w:ascii="Times New Roman" w:hAnsi="Times New Roman"/>
          <w:color w:val="000000"/>
          <w:sz w:val="28"/>
          <w:lang w:val="ru-RU"/>
        </w:rPr>
        <w:t>между</w:t>
      </w:r>
      <w:r w:rsidRPr="00D038C1">
        <w:rPr>
          <w:rFonts w:ascii="Times New Roman" w:hAnsi="Times New Roman"/>
          <w:color w:val="333333"/>
          <w:sz w:val="28"/>
          <w:lang w:val="ru-RU"/>
        </w:rPr>
        <w:t>»</w:t>
      </w:r>
      <w:r w:rsidRPr="00D038C1">
        <w:rPr>
          <w:rFonts w:ascii="Times New Roman" w:hAnsi="Times New Roman"/>
          <w:color w:val="000000"/>
          <w:sz w:val="28"/>
          <w:lang w:val="ru-RU"/>
        </w:rPr>
        <w:t>;</w:t>
      </w:r>
    </w:p>
    <w:p w14:paraId="4328EE8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452FD9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4ED685A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6D3548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два объекта (числа, геометрические фигуры);</w:t>
      </w:r>
    </w:p>
    <w:p w14:paraId="445EA39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распределять объекты на две группы по заданному основанию.</w:t>
      </w:r>
    </w:p>
    <w:p w14:paraId="7DB6F547" w14:textId="77777777" w:rsidR="00E51B96" w:rsidRPr="00D038C1" w:rsidRDefault="00E51B96" w:rsidP="00E51B96">
      <w:pPr>
        <w:spacing w:after="0" w:line="264" w:lineRule="auto"/>
        <w:ind w:left="120"/>
        <w:jc w:val="both"/>
        <w:rPr>
          <w:lang w:val="ru-RU"/>
        </w:rPr>
      </w:pPr>
    </w:p>
    <w:p w14:paraId="6EEC96AE"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во</w:t>
      </w:r>
      <w:r w:rsidRPr="00D038C1">
        <w:rPr>
          <w:rFonts w:ascii="Times New Roman" w:hAnsi="Times New Roman"/>
          <w:b/>
          <w:i/>
          <w:color w:val="000000"/>
          <w:sz w:val="28"/>
          <w:lang w:val="ru-RU"/>
        </w:rPr>
        <w:t xml:space="preserve"> </w:t>
      </w:r>
      <w:r w:rsidRPr="00D038C1">
        <w:rPr>
          <w:rFonts w:ascii="Times New Roman" w:hAnsi="Times New Roman"/>
          <w:b/>
          <w:color w:val="000000"/>
          <w:sz w:val="28"/>
          <w:lang w:val="ru-RU"/>
        </w:rPr>
        <w:t>2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055D950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w:t>
      </w:r>
    </w:p>
    <w:p w14:paraId="722A5B0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5DF3B5B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98F567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AF41DE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422BA2C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сложения, вычитания;</w:t>
      </w:r>
    </w:p>
    <w:p w14:paraId="1F11465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4C3AC4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1B5F12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BF0028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19D23A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 называть геометрические фигуры: прямой угол, ломаную, многоугольник;</w:t>
      </w:r>
    </w:p>
    <w:p w14:paraId="546E4D4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697AE2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измерение длин реальных объектов с помощью линейки;</w:t>
      </w:r>
    </w:p>
    <w:p w14:paraId="2400F6B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5404CD0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73B430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проводить одно-двухшаговые логические рассуждения и делать выводы;</w:t>
      </w:r>
    </w:p>
    <w:p w14:paraId="1786BB6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6CF6AA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закономерность в ряду объектов (чисел, геометрических фигур);</w:t>
      </w:r>
    </w:p>
    <w:p w14:paraId="7E3B708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9586EB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группы объектов (находить общее, различное);</w:t>
      </w:r>
    </w:p>
    <w:p w14:paraId="609C389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обнаруживать модели геометрических фигур в окружающем мире;</w:t>
      </w:r>
    </w:p>
    <w:p w14:paraId="64332DE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подбирать примеры, подтверждающие суждение, ответ;</w:t>
      </w:r>
    </w:p>
    <w:p w14:paraId="1A75C4B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(дополнять) текстовую задачу;</w:t>
      </w:r>
    </w:p>
    <w:p w14:paraId="73FC7B31" w14:textId="3037FD03"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проверять правильность вычисления, измерения.</w:t>
      </w:r>
    </w:p>
    <w:p w14:paraId="380EF399"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 xml:space="preserve">К концу обучения в </w:t>
      </w:r>
      <w:r w:rsidRPr="00D038C1">
        <w:rPr>
          <w:rFonts w:ascii="Times New Roman" w:hAnsi="Times New Roman"/>
          <w:b/>
          <w:color w:val="000000"/>
          <w:sz w:val="28"/>
          <w:lang w:val="ru-RU"/>
        </w:rPr>
        <w:t>3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30A4048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1000;</w:t>
      </w:r>
    </w:p>
    <w:p w14:paraId="1F4EA7F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78F021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45088F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действия умножение и деление с числами 0 и 1;</w:t>
      </w:r>
    </w:p>
    <w:p w14:paraId="10A27C2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4821F5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EF91C6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14:paraId="45C3866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908790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51810A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743D47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находить долю величины (половина, четверть);</w:t>
      </w:r>
    </w:p>
    <w:p w14:paraId="203AFED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выраженные долями;</w:t>
      </w:r>
    </w:p>
    <w:p w14:paraId="124EA8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EA19F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496F87F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6BF488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034E0EF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фигуры по площади (наложение, сопоставление числовых значений);</w:t>
      </w:r>
    </w:p>
    <w:p w14:paraId="64A06B0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периметр прямоугольника (квадрата), площадь прямоугольника (квадрата);</w:t>
      </w:r>
    </w:p>
    <w:p w14:paraId="7937A55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распознавать верные (истинные) и неверные (ложные) утверждения со словами: «все», «некоторые», «и», «каждый», «если…, то…»;</w:t>
      </w:r>
    </w:p>
    <w:p w14:paraId="66CF06B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2F41B47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одному-двум признакам;</w:t>
      </w:r>
    </w:p>
    <w:p w14:paraId="06B4D0C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1B97DA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416BEC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(находить общее, различное, уникальное);</w:t>
      </w:r>
    </w:p>
    <w:p w14:paraId="02862C60" w14:textId="6EF23088" w:rsidR="00E51B96" w:rsidRPr="00E51B96"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верное решение математической задачи.</w:t>
      </w:r>
    </w:p>
    <w:p w14:paraId="70612142"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4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5945DEA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многозначные числа;</w:t>
      </w:r>
    </w:p>
    <w:p w14:paraId="687ACEC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A5BB80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BAEE70A" w14:textId="77777777" w:rsidR="00E51B96" w:rsidRPr="00A51772"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вычислять значение числового выражения (со скобками или без скобок), содержащего 2–4 арифметических действия, использовать при вычислениях </w:t>
      </w:r>
      <w:r w:rsidRPr="00A51772">
        <w:rPr>
          <w:rFonts w:ascii="Times New Roman" w:hAnsi="Times New Roman"/>
          <w:color w:val="000000"/>
          <w:sz w:val="28"/>
          <w:lang w:val="ru-RU"/>
        </w:rPr>
        <w:t>изученные свойства арифметических действий;</w:t>
      </w:r>
    </w:p>
    <w:p w14:paraId="3FE23AF5" w14:textId="77777777" w:rsidR="00E51B96" w:rsidRPr="00D038C1" w:rsidRDefault="00E51B96" w:rsidP="00E51B96">
      <w:pPr>
        <w:spacing w:after="0" w:line="264" w:lineRule="auto"/>
        <w:ind w:firstLine="600"/>
        <w:jc w:val="both"/>
        <w:rPr>
          <w:lang w:val="ru-RU"/>
        </w:rPr>
      </w:pPr>
      <w:r w:rsidRPr="00A51772">
        <w:rPr>
          <w:rFonts w:ascii="Times New Roman" w:hAnsi="Times New Roman"/>
          <w:color w:val="000000"/>
          <w:sz w:val="28"/>
          <w:lang w:val="ru-RU"/>
        </w:rPr>
        <w:t>выполнять прикидку результата вычислений, проверку полученного ответа по критериям:</w:t>
      </w:r>
      <w:r w:rsidRPr="00D038C1">
        <w:rPr>
          <w:rFonts w:ascii="Times New Roman" w:hAnsi="Times New Roman"/>
          <w:color w:val="000000"/>
          <w:sz w:val="28"/>
          <w:lang w:val="ru-RU"/>
        </w:rPr>
        <w:t xml:space="preserve"> достоверность (реальность), соответствие правилу (алгоритму), а также с помощью калькулятора;</w:t>
      </w:r>
    </w:p>
    <w:p w14:paraId="64FC980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долю величины, величину по её доле;</w:t>
      </w:r>
    </w:p>
    <w:p w14:paraId="49621CC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14:paraId="53F6503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B700C9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4A103E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01FB47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B5A591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418EC3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B2A2B6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BCF13B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2330C8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B7526E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86185A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5050C0B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44FEFCA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530A03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заполнять данными предложенную таблицу, столбчатую диаграмму;</w:t>
      </w:r>
    </w:p>
    <w:p w14:paraId="358015C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0DCF85E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текстовой задачи, числовое выражение;</w:t>
      </w:r>
    </w:p>
    <w:p w14:paraId="6D509AE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2295D2C4" w14:textId="77777777" w:rsidR="00E51B96" w:rsidRDefault="00E51B96">
      <w:pPr>
        <w:rPr>
          <w:lang w:val="ru-RU"/>
        </w:rPr>
        <w:sectPr w:rsidR="00E51B96" w:rsidSect="00E51B96">
          <w:pgSz w:w="11906" w:h="16838"/>
          <w:pgMar w:top="568" w:right="850" w:bottom="568" w:left="993" w:header="708" w:footer="708" w:gutter="0"/>
          <w:cols w:space="708"/>
          <w:docGrid w:linePitch="360"/>
        </w:sectPr>
      </w:pPr>
    </w:p>
    <w:p w14:paraId="30B26882" w14:textId="77777777" w:rsidR="00E51B96" w:rsidRPr="00E51B96" w:rsidRDefault="00E51B96" w:rsidP="00E51B96">
      <w:pPr>
        <w:spacing w:after="0"/>
        <w:ind w:left="120"/>
      </w:pPr>
      <w:r w:rsidRPr="00E51B96">
        <w:rPr>
          <w:rFonts w:ascii="Times New Roman" w:hAnsi="Times New Roman"/>
          <w:b/>
          <w:color w:val="000000"/>
          <w:sz w:val="28"/>
        </w:rPr>
        <w:lastRenderedPageBreak/>
        <w:t xml:space="preserve">ТЕМАТИЧЕСКОЕ ПЛАНИРОВАНИЕ </w:t>
      </w:r>
    </w:p>
    <w:p w14:paraId="3DAA550D" w14:textId="7B28551A" w:rsidR="00E51B96" w:rsidRPr="00E51B96" w:rsidRDefault="00E51B96" w:rsidP="00E51B96">
      <w:pPr>
        <w:spacing w:after="0"/>
        <w:ind w:left="120"/>
        <w:rPr>
          <w:rFonts w:ascii="Times New Roman" w:hAnsi="Times New Roman"/>
          <w:b/>
          <w:color w:val="000000"/>
          <w:sz w:val="28"/>
          <w:lang w:val="ru-RU"/>
        </w:rPr>
      </w:pPr>
      <w:r w:rsidRPr="00E51B96">
        <w:rPr>
          <w:rFonts w:ascii="Times New Roman" w:hAnsi="Times New Roman"/>
          <w:b/>
          <w:color w:val="000000"/>
          <w:sz w:val="28"/>
        </w:rPr>
        <w:t xml:space="preserve"> 1 КЛАСС </w:t>
      </w:r>
    </w:p>
    <w:tbl>
      <w:tblPr>
        <w:tblW w:w="148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2916"/>
        <w:gridCol w:w="946"/>
        <w:gridCol w:w="1657"/>
        <w:gridCol w:w="1966"/>
        <w:gridCol w:w="1910"/>
        <w:gridCol w:w="4652"/>
      </w:tblGrid>
      <w:tr w:rsidR="00E51B96" w:rsidRPr="00E51B96" w14:paraId="7F81CD4A" w14:textId="77777777" w:rsidTr="00E51B96">
        <w:trPr>
          <w:trHeight w:val="144"/>
          <w:tblCellSpacing w:w="20" w:type="nil"/>
        </w:trPr>
        <w:tc>
          <w:tcPr>
            <w:tcW w:w="837" w:type="dxa"/>
            <w:vMerge w:val="restart"/>
            <w:tcMar>
              <w:top w:w="50" w:type="dxa"/>
              <w:left w:w="100" w:type="dxa"/>
            </w:tcMar>
            <w:vAlign w:val="center"/>
          </w:tcPr>
          <w:p w14:paraId="4A8DA1CC" w14:textId="3E874521"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 п/п</w:t>
            </w:r>
          </w:p>
          <w:p w14:paraId="3684F34A" w14:textId="77777777" w:rsidR="00E51B96" w:rsidRPr="00E51B96" w:rsidRDefault="00E51B96" w:rsidP="00E51B96">
            <w:pPr>
              <w:spacing w:after="0"/>
              <w:ind w:left="135"/>
              <w:jc w:val="center"/>
              <w:rPr>
                <w:rFonts w:ascii="Calibri" w:eastAsia="Calibri" w:hAnsi="Calibri" w:cs="Times New Roman"/>
              </w:rPr>
            </w:pPr>
          </w:p>
        </w:tc>
        <w:tc>
          <w:tcPr>
            <w:tcW w:w="2916" w:type="dxa"/>
            <w:vMerge w:val="restart"/>
            <w:tcMar>
              <w:top w:w="50" w:type="dxa"/>
              <w:left w:w="100" w:type="dxa"/>
            </w:tcMar>
            <w:vAlign w:val="center"/>
          </w:tcPr>
          <w:p w14:paraId="2576321B" w14:textId="6673D0E9"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b/>
                <w:color w:val="000000"/>
                <w:sz w:val="24"/>
              </w:rPr>
              <w:t>Наименование разделов и тем программы</w:t>
            </w:r>
          </w:p>
          <w:p w14:paraId="426CEF94" w14:textId="77777777" w:rsidR="00E51B96" w:rsidRPr="00E51B96" w:rsidRDefault="00E51B96" w:rsidP="00E51B96">
            <w:pPr>
              <w:spacing w:after="0"/>
              <w:ind w:left="135"/>
              <w:jc w:val="center"/>
              <w:rPr>
                <w:rFonts w:ascii="Calibri" w:eastAsia="Calibri" w:hAnsi="Calibri" w:cs="Times New Roman"/>
              </w:rPr>
            </w:pPr>
          </w:p>
        </w:tc>
        <w:tc>
          <w:tcPr>
            <w:tcW w:w="6479" w:type="dxa"/>
            <w:gridSpan w:val="4"/>
          </w:tcPr>
          <w:p w14:paraId="682FDC53"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b/>
                <w:color w:val="000000"/>
                <w:sz w:val="24"/>
              </w:rPr>
              <w:t>Количество часов</w:t>
            </w:r>
          </w:p>
        </w:tc>
        <w:tc>
          <w:tcPr>
            <w:tcW w:w="4652" w:type="dxa"/>
            <w:tcMar>
              <w:top w:w="50" w:type="dxa"/>
              <w:left w:w="100" w:type="dxa"/>
            </w:tcMar>
            <w:vAlign w:val="center"/>
          </w:tcPr>
          <w:p w14:paraId="0F245B02" w14:textId="04227741"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Электронные (цифровые) образовательные ресурсы</w:t>
            </w:r>
          </w:p>
          <w:p w14:paraId="00C42310" w14:textId="77777777" w:rsidR="00E51B96" w:rsidRPr="00E51B96" w:rsidRDefault="00E51B96" w:rsidP="00E51B96">
            <w:pPr>
              <w:spacing w:after="0"/>
              <w:ind w:left="135"/>
              <w:jc w:val="center"/>
              <w:rPr>
                <w:rFonts w:ascii="Calibri" w:eastAsia="Calibri" w:hAnsi="Calibri" w:cs="Times New Roman"/>
              </w:rPr>
            </w:pPr>
          </w:p>
        </w:tc>
      </w:tr>
      <w:tr w:rsidR="00E51B96" w:rsidRPr="00E51B96" w14:paraId="51BD1891" w14:textId="77777777" w:rsidTr="00E51B96">
        <w:trPr>
          <w:trHeight w:val="144"/>
          <w:tblCellSpacing w:w="20" w:type="nil"/>
        </w:trPr>
        <w:tc>
          <w:tcPr>
            <w:tcW w:w="837" w:type="dxa"/>
            <w:vMerge/>
            <w:tcBorders>
              <w:top w:val="nil"/>
            </w:tcBorders>
            <w:tcMar>
              <w:top w:w="50" w:type="dxa"/>
              <w:left w:w="100" w:type="dxa"/>
            </w:tcMar>
          </w:tcPr>
          <w:p w14:paraId="31AD7DBB" w14:textId="77777777" w:rsidR="00E51B96" w:rsidRPr="00E51B96" w:rsidRDefault="00E51B96" w:rsidP="00E51B96">
            <w:pPr>
              <w:spacing w:after="0"/>
              <w:jc w:val="center"/>
              <w:rPr>
                <w:rFonts w:ascii="Calibri" w:eastAsia="Calibri" w:hAnsi="Calibri" w:cs="Times New Roman"/>
              </w:rPr>
            </w:pPr>
          </w:p>
        </w:tc>
        <w:tc>
          <w:tcPr>
            <w:tcW w:w="2916" w:type="dxa"/>
            <w:vMerge/>
            <w:tcBorders>
              <w:top w:val="nil"/>
            </w:tcBorders>
            <w:tcMar>
              <w:top w:w="50" w:type="dxa"/>
              <w:left w:w="100" w:type="dxa"/>
            </w:tcMar>
          </w:tcPr>
          <w:p w14:paraId="67BD38E3" w14:textId="77777777" w:rsidR="00E51B96" w:rsidRPr="00E51B96" w:rsidRDefault="00E51B96" w:rsidP="00E51B96">
            <w:pPr>
              <w:spacing w:after="0"/>
              <w:jc w:val="center"/>
              <w:rPr>
                <w:rFonts w:ascii="Calibri" w:eastAsia="Calibri" w:hAnsi="Calibri" w:cs="Times New Roman"/>
              </w:rPr>
            </w:pPr>
          </w:p>
        </w:tc>
        <w:tc>
          <w:tcPr>
            <w:tcW w:w="946" w:type="dxa"/>
            <w:tcMar>
              <w:top w:w="50" w:type="dxa"/>
              <w:left w:w="100" w:type="dxa"/>
            </w:tcMar>
            <w:vAlign w:val="center"/>
          </w:tcPr>
          <w:p w14:paraId="613C4104" w14:textId="3945AEB6"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Всего</w:t>
            </w:r>
          </w:p>
          <w:p w14:paraId="5F972D83" w14:textId="77777777" w:rsidR="00E51B96" w:rsidRPr="00E51B96" w:rsidRDefault="00E51B96" w:rsidP="00E51B96">
            <w:pPr>
              <w:spacing w:after="0"/>
              <w:ind w:left="135"/>
              <w:jc w:val="center"/>
              <w:rPr>
                <w:rFonts w:ascii="Calibri" w:eastAsia="Calibri" w:hAnsi="Calibri" w:cs="Times New Roman"/>
              </w:rPr>
            </w:pPr>
          </w:p>
        </w:tc>
        <w:tc>
          <w:tcPr>
            <w:tcW w:w="1657" w:type="dxa"/>
          </w:tcPr>
          <w:p w14:paraId="45B9EC7B" w14:textId="77777777" w:rsidR="00E51B96" w:rsidRPr="00E51B96" w:rsidRDefault="00E51B96" w:rsidP="00E51B96">
            <w:pPr>
              <w:spacing w:after="0"/>
              <w:ind w:left="135"/>
              <w:jc w:val="center"/>
              <w:rPr>
                <w:rFonts w:ascii="Times New Roman" w:eastAsia="Calibri" w:hAnsi="Times New Roman" w:cs="Times New Roman"/>
                <w:b/>
                <w:color w:val="000000"/>
                <w:sz w:val="24"/>
                <w:lang w:val="ru-RU"/>
              </w:rPr>
            </w:pPr>
            <w:r w:rsidRPr="00E51B96">
              <w:rPr>
                <w:rFonts w:ascii="Times New Roman" w:eastAsia="Calibri" w:hAnsi="Times New Roman" w:cs="Times New Roman"/>
                <w:b/>
                <w:color w:val="000000"/>
                <w:sz w:val="24"/>
                <w:lang w:val="ru-RU"/>
              </w:rPr>
              <w:t>Дата изучения</w:t>
            </w:r>
          </w:p>
        </w:tc>
        <w:tc>
          <w:tcPr>
            <w:tcW w:w="1966" w:type="dxa"/>
            <w:tcMar>
              <w:top w:w="50" w:type="dxa"/>
              <w:left w:w="100" w:type="dxa"/>
            </w:tcMar>
            <w:vAlign w:val="center"/>
          </w:tcPr>
          <w:p w14:paraId="08B2081F" w14:textId="414C5B80"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Контрольные работы</w:t>
            </w:r>
          </w:p>
          <w:p w14:paraId="30EE5425"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421EE2D6" w14:textId="295F201B"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Практические работы</w:t>
            </w:r>
          </w:p>
          <w:p w14:paraId="35F10BF3" w14:textId="77777777" w:rsidR="00E51B96" w:rsidRPr="00E51B96" w:rsidRDefault="00E51B96" w:rsidP="00E51B96">
            <w:pPr>
              <w:spacing w:after="0"/>
              <w:ind w:left="135"/>
              <w:jc w:val="center"/>
              <w:rPr>
                <w:rFonts w:ascii="Calibri" w:eastAsia="Calibri" w:hAnsi="Calibri" w:cs="Times New Roman"/>
              </w:rPr>
            </w:pPr>
          </w:p>
        </w:tc>
        <w:tc>
          <w:tcPr>
            <w:tcW w:w="4652" w:type="dxa"/>
            <w:tcBorders>
              <w:top w:val="nil"/>
            </w:tcBorders>
            <w:tcMar>
              <w:top w:w="50" w:type="dxa"/>
              <w:left w:w="100" w:type="dxa"/>
            </w:tcMar>
          </w:tcPr>
          <w:p w14:paraId="7B644BCE" w14:textId="77777777" w:rsidR="00E51B96" w:rsidRPr="00E51B96" w:rsidRDefault="00E51B96" w:rsidP="00E51B96">
            <w:pPr>
              <w:spacing w:after="0"/>
              <w:jc w:val="center"/>
              <w:rPr>
                <w:rFonts w:ascii="Calibri" w:eastAsia="Calibri" w:hAnsi="Calibri" w:cs="Times New Roman"/>
              </w:rPr>
            </w:pPr>
          </w:p>
        </w:tc>
      </w:tr>
      <w:tr w:rsidR="00E51B96" w:rsidRPr="00E51B96" w14:paraId="545E96C6" w14:textId="77777777" w:rsidTr="00E51B96">
        <w:trPr>
          <w:trHeight w:val="144"/>
          <w:tblCellSpacing w:w="20" w:type="nil"/>
        </w:trPr>
        <w:tc>
          <w:tcPr>
            <w:tcW w:w="14884" w:type="dxa"/>
            <w:gridSpan w:val="7"/>
          </w:tcPr>
          <w:p w14:paraId="4BE61273"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Раздел 1.</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Числа и величины</w:t>
            </w:r>
          </w:p>
        </w:tc>
      </w:tr>
      <w:tr w:rsidR="00E51B96" w:rsidRPr="003864D6" w14:paraId="39568AA6" w14:textId="77777777" w:rsidTr="00E51B96">
        <w:trPr>
          <w:trHeight w:val="144"/>
          <w:tblCellSpacing w:w="20" w:type="nil"/>
        </w:trPr>
        <w:tc>
          <w:tcPr>
            <w:tcW w:w="837" w:type="dxa"/>
            <w:tcMar>
              <w:top w:w="50" w:type="dxa"/>
              <w:left w:w="100" w:type="dxa"/>
            </w:tcMar>
            <w:vAlign w:val="center"/>
          </w:tcPr>
          <w:p w14:paraId="4BCB1155"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2916" w:type="dxa"/>
            <w:tcMar>
              <w:top w:w="50" w:type="dxa"/>
              <w:left w:w="100" w:type="dxa"/>
            </w:tcMar>
            <w:vAlign w:val="center"/>
          </w:tcPr>
          <w:p w14:paraId="4864B6D4"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rPr>
              <w:t>Числа от 1 до 9</w:t>
            </w:r>
          </w:p>
        </w:tc>
        <w:tc>
          <w:tcPr>
            <w:tcW w:w="946" w:type="dxa"/>
            <w:tcMar>
              <w:top w:w="50" w:type="dxa"/>
              <w:left w:w="100" w:type="dxa"/>
            </w:tcMar>
            <w:vAlign w:val="center"/>
          </w:tcPr>
          <w:p w14:paraId="5AC6D1C2" w14:textId="08D08065"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r w:rsidRPr="00E51B96">
              <w:rPr>
                <w:rFonts w:ascii="Times New Roman" w:eastAsia="Calibri" w:hAnsi="Times New Roman" w:cs="Times New Roman"/>
                <w:color w:val="000000"/>
                <w:sz w:val="24"/>
                <w:lang w:val="ru-RU"/>
              </w:rPr>
              <w:t>5</w:t>
            </w:r>
          </w:p>
        </w:tc>
        <w:tc>
          <w:tcPr>
            <w:tcW w:w="1657" w:type="dxa"/>
          </w:tcPr>
          <w:p w14:paraId="1869EB27"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326EEB52"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64466C73"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vAlign w:val="center"/>
          </w:tcPr>
          <w:p w14:paraId="7CBB5270" w14:textId="77777777" w:rsidR="00E51B96" w:rsidRPr="00E51B96" w:rsidRDefault="00E51B96" w:rsidP="00E51B96">
            <w:pPr>
              <w:spacing w:after="0"/>
              <w:ind w:left="57"/>
              <w:jc w:val="center"/>
              <w:rPr>
                <w:rFonts w:ascii="Times New Roman" w:eastAsia="Calibri" w:hAnsi="Times New Roman"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3864D6" w14:paraId="10774C59" w14:textId="77777777" w:rsidTr="00E51B96">
        <w:trPr>
          <w:trHeight w:val="144"/>
          <w:tblCellSpacing w:w="20" w:type="nil"/>
        </w:trPr>
        <w:tc>
          <w:tcPr>
            <w:tcW w:w="837" w:type="dxa"/>
            <w:tcMar>
              <w:top w:w="50" w:type="dxa"/>
              <w:left w:w="100" w:type="dxa"/>
            </w:tcMar>
            <w:vAlign w:val="center"/>
          </w:tcPr>
          <w:p w14:paraId="4811D4CD"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2916" w:type="dxa"/>
            <w:tcMar>
              <w:top w:w="50" w:type="dxa"/>
              <w:left w:w="100" w:type="dxa"/>
            </w:tcMar>
            <w:vAlign w:val="center"/>
          </w:tcPr>
          <w:p w14:paraId="6F1D95C9" w14:textId="77777777"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Числа от 0 до 10</w:t>
            </w:r>
          </w:p>
        </w:tc>
        <w:tc>
          <w:tcPr>
            <w:tcW w:w="946" w:type="dxa"/>
            <w:tcMar>
              <w:top w:w="50" w:type="dxa"/>
              <w:left w:w="100" w:type="dxa"/>
            </w:tcMar>
            <w:vAlign w:val="center"/>
          </w:tcPr>
          <w:p w14:paraId="5D082DA3" w14:textId="6F3CCBE5"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4</w:t>
            </w:r>
          </w:p>
        </w:tc>
        <w:tc>
          <w:tcPr>
            <w:tcW w:w="1657" w:type="dxa"/>
          </w:tcPr>
          <w:p w14:paraId="1DCBBC87"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2C0C599E"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70D6BC51"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790358EC"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3864D6" w14:paraId="74F060EC" w14:textId="77777777" w:rsidTr="00E51B96">
        <w:trPr>
          <w:trHeight w:val="144"/>
          <w:tblCellSpacing w:w="20" w:type="nil"/>
        </w:trPr>
        <w:tc>
          <w:tcPr>
            <w:tcW w:w="837" w:type="dxa"/>
            <w:tcMar>
              <w:top w:w="50" w:type="dxa"/>
              <w:left w:w="100" w:type="dxa"/>
            </w:tcMar>
            <w:vAlign w:val="center"/>
          </w:tcPr>
          <w:p w14:paraId="4BB8BA7D"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1.3</w:t>
            </w:r>
          </w:p>
        </w:tc>
        <w:tc>
          <w:tcPr>
            <w:tcW w:w="2916" w:type="dxa"/>
            <w:tcMar>
              <w:top w:w="50" w:type="dxa"/>
              <w:left w:w="100" w:type="dxa"/>
            </w:tcMar>
            <w:vAlign w:val="center"/>
          </w:tcPr>
          <w:p w14:paraId="08D7242E" w14:textId="77777777"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Числа от 11 до 20</w:t>
            </w:r>
          </w:p>
        </w:tc>
        <w:tc>
          <w:tcPr>
            <w:tcW w:w="946" w:type="dxa"/>
            <w:tcMar>
              <w:top w:w="50" w:type="dxa"/>
              <w:left w:w="100" w:type="dxa"/>
            </w:tcMar>
            <w:vAlign w:val="center"/>
          </w:tcPr>
          <w:p w14:paraId="4093B939" w14:textId="2DC1D1E4"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3</w:t>
            </w:r>
          </w:p>
        </w:tc>
        <w:tc>
          <w:tcPr>
            <w:tcW w:w="1657" w:type="dxa"/>
          </w:tcPr>
          <w:p w14:paraId="7E35A89A"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6B922789"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61039BE4"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62807409"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3864D6" w14:paraId="620B903E" w14:textId="77777777" w:rsidTr="00E51B96">
        <w:trPr>
          <w:trHeight w:val="144"/>
          <w:tblCellSpacing w:w="20" w:type="nil"/>
        </w:trPr>
        <w:tc>
          <w:tcPr>
            <w:tcW w:w="837" w:type="dxa"/>
            <w:tcMar>
              <w:top w:w="50" w:type="dxa"/>
              <w:left w:w="100" w:type="dxa"/>
            </w:tcMar>
            <w:vAlign w:val="center"/>
          </w:tcPr>
          <w:p w14:paraId="44C32DE7"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1.4</w:t>
            </w:r>
          </w:p>
        </w:tc>
        <w:tc>
          <w:tcPr>
            <w:tcW w:w="2916" w:type="dxa"/>
            <w:tcMar>
              <w:top w:w="50" w:type="dxa"/>
              <w:left w:w="100" w:type="dxa"/>
            </w:tcMar>
            <w:vAlign w:val="center"/>
          </w:tcPr>
          <w:p w14:paraId="0EC4CD9D" w14:textId="77777777"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Длина. Измерение длины</w:t>
            </w:r>
          </w:p>
        </w:tc>
        <w:tc>
          <w:tcPr>
            <w:tcW w:w="946" w:type="dxa"/>
            <w:tcMar>
              <w:top w:w="50" w:type="dxa"/>
              <w:left w:w="100" w:type="dxa"/>
            </w:tcMar>
            <w:vAlign w:val="center"/>
          </w:tcPr>
          <w:p w14:paraId="2F10B995" w14:textId="65844A60"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657" w:type="dxa"/>
          </w:tcPr>
          <w:p w14:paraId="2FAC4FCA" w14:textId="77777777" w:rsidR="00E51B96" w:rsidRPr="00E51B96" w:rsidRDefault="00E51B96" w:rsidP="00E51B96">
            <w:pPr>
              <w:spacing w:after="0"/>
              <w:ind w:left="135"/>
              <w:jc w:val="center"/>
              <w:rPr>
                <w:rFonts w:ascii="Calibri" w:eastAsia="Calibri" w:hAnsi="Calibri" w:cs="Times New Roman"/>
              </w:rPr>
            </w:pPr>
          </w:p>
        </w:tc>
        <w:tc>
          <w:tcPr>
            <w:tcW w:w="1966" w:type="dxa"/>
            <w:tcBorders>
              <w:right w:val="single" w:sz="4" w:space="0" w:color="auto"/>
            </w:tcBorders>
            <w:tcMar>
              <w:top w:w="50" w:type="dxa"/>
              <w:left w:w="100" w:type="dxa"/>
            </w:tcMar>
            <w:vAlign w:val="center"/>
          </w:tcPr>
          <w:p w14:paraId="007DB6E1" w14:textId="77777777" w:rsidR="00E51B96" w:rsidRPr="00E51B96" w:rsidRDefault="00E51B96" w:rsidP="00E51B96">
            <w:pPr>
              <w:spacing w:after="0"/>
              <w:ind w:left="135"/>
              <w:jc w:val="center"/>
              <w:rPr>
                <w:rFonts w:ascii="Calibri" w:eastAsia="Calibri" w:hAnsi="Calibri" w:cs="Times New Roman"/>
              </w:rPr>
            </w:pPr>
          </w:p>
        </w:tc>
        <w:tc>
          <w:tcPr>
            <w:tcW w:w="1910" w:type="dxa"/>
            <w:tcBorders>
              <w:left w:val="single" w:sz="4" w:space="0" w:color="auto"/>
              <w:right w:val="single" w:sz="4" w:space="0" w:color="auto"/>
            </w:tcBorders>
            <w:tcMar>
              <w:top w:w="50" w:type="dxa"/>
              <w:left w:w="100" w:type="dxa"/>
            </w:tcMar>
            <w:vAlign w:val="center"/>
          </w:tcPr>
          <w:p w14:paraId="71DD7595"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57F4B689"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14:paraId="597E755F" w14:textId="77777777" w:rsidTr="00E51B96">
        <w:trPr>
          <w:trHeight w:val="144"/>
          <w:tblCellSpacing w:w="20" w:type="nil"/>
        </w:trPr>
        <w:tc>
          <w:tcPr>
            <w:tcW w:w="3753" w:type="dxa"/>
            <w:gridSpan w:val="2"/>
            <w:tcMar>
              <w:top w:w="50" w:type="dxa"/>
              <w:left w:w="100" w:type="dxa"/>
            </w:tcMar>
            <w:vAlign w:val="center"/>
          </w:tcPr>
          <w:p w14:paraId="70A978A1"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14:paraId="3085BE16" w14:textId="158ED77B"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w:t>
            </w:r>
            <w:r w:rsidRPr="00E51B96">
              <w:rPr>
                <w:rFonts w:ascii="Times New Roman" w:eastAsia="Calibri" w:hAnsi="Times New Roman" w:cs="Times New Roman"/>
                <w:color w:val="000000"/>
                <w:sz w:val="24"/>
                <w:lang w:val="ru-RU"/>
              </w:rPr>
              <w:t>9</w:t>
            </w:r>
          </w:p>
        </w:tc>
        <w:tc>
          <w:tcPr>
            <w:tcW w:w="1657" w:type="dxa"/>
          </w:tcPr>
          <w:p w14:paraId="15DA26BD" w14:textId="77777777"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14:paraId="6D0CE4D8" w14:textId="77777777"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14:paraId="22B4178D" w14:textId="77777777" w:rsidR="00E51B96" w:rsidRPr="00E51B96" w:rsidRDefault="00E51B96" w:rsidP="00E51B96">
            <w:pPr>
              <w:spacing w:after="0"/>
              <w:jc w:val="center"/>
              <w:rPr>
                <w:rFonts w:ascii="Calibri" w:eastAsia="Calibri" w:hAnsi="Calibri" w:cs="Times New Roman"/>
                <w:lang w:val="ru-RU"/>
              </w:rPr>
            </w:pPr>
          </w:p>
        </w:tc>
        <w:tc>
          <w:tcPr>
            <w:tcW w:w="4652" w:type="dxa"/>
            <w:tcBorders>
              <w:left w:val="single" w:sz="4" w:space="0" w:color="auto"/>
            </w:tcBorders>
            <w:vAlign w:val="center"/>
          </w:tcPr>
          <w:p w14:paraId="71F8310B" w14:textId="77777777" w:rsidR="00E51B96" w:rsidRPr="00E51B96" w:rsidRDefault="00E51B96" w:rsidP="00E51B96">
            <w:pPr>
              <w:spacing w:after="0"/>
              <w:jc w:val="center"/>
              <w:rPr>
                <w:rFonts w:ascii="Calibri" w:eastAsia="Calibri" w:hAnsi="Calibri" w:cs="Times New Roman"/>
                <w:lang w:val="ru-RU"/>
              </w:rPr>
            </w:pPr>
          </w:p>
        </w:tc>
      </w:tr>
      <w:tr w:rsidR="00E51B96" w:rsidRPr="00E51B96" w14:paraId="1653697B" w14:textId="77777777" w:rsidTr="00E51B96">
        <w:trPr>
          <w:trHeight w:val="144"/>
          <w:tblCellSpacing w:w="20" w:type="nil"/>
        </w:trPr>
        <w:tc>
          <w:tcPr>
            <w:tcW w:w="14884" w:type="dxa"/>
            <w:gridSpan w:val="7"/>
          </w:tcPr>
          <w:p w14:paraId="6530A5BE"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Раздел 2.</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Арифметические действия</w:t>
            </w:r>
          </w:p>
        </w:tc>
      </w:tr>
      <w:tr w:rsidR="00E51B96" w:rsidRPr="003864D6" w14:paraId="5AAA88EC" w14:textId="77777777" w:rsidTr="00E51B96">
        <w:trPr>
          <w:trHeight w:val="144"/>
          <w:tblCellSpacing w:w="20" w:type="nil"/>
        </w:trPr>
        <w:tc>
          <w:tcPr>
            <w:tcW w:w="837" w:type="dxa"/>
            <w:tcMar>
              <w:top w:w="50" w:type="dxa"/>
              <w:left w:w="100" w:type="dxa"/>
            </w:tcMar>
            <w:vAlign w:val="center"/>
          </w:tcPr>
          <w:p w14:paraId="1902460A"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2.1</w:t>
            </w:r>
          </w:p>
        </w:tc>
        <w:tc>
          <w:tcPr>
            <w:tcW w:w="2916" w:type="dxa"/>
            <w:tcMar>
              <w:top w:w="50" w:type="dxa"/>
              <w:left w:w="100" w:type="dxa"/>
            </w:tcMar>
            <w:vAlign w:val="center"/>
          </w:tcPr>
          <w:p w14:paraId="0745A383"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Сложение и вычитание в пределах 10</w:t>
            </w:r>
          </w:p>
        </w:tc>
        <w:tc>
          <w:tcPr>
            <w:tcW w:w="946" w:type="dxa"/>
            <w:tcMar>
              <w:top w:w="50" w:type="dxa"/>
              <w:left w:w="100" w:type="dxa"/>
            </w:tcMar>
            <w:vAlign w:val="center"/>
          </w:tcPr>
          <w:p w14:paraId="159E7CB5" w14:textId="23ED4ED8"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rPr>
              <w:t>1</w:t>
            </w:r>
            <w:r w:rsidRPr="00E51B96">
              <w:rPr>
                <w:rFonts w:ascii="Times New Roman" w:eastAsia="Calibri" w:hAnsi="Times New Roman" w:cs="Times New Roman"/>
                <w:color w:val="000000"/>
                <w:sz w:val="24"/>
                <w:lang w:val="ru-RU"/>
              </w:rPr>
              <w:t>6</w:t>
            </w:r>
          </w:p>
        </w:tc>
        <w:tc>
          <w:tcPr>
            <w:tcW w:w="1657" w:type="dxa"/>
          </w:tcPr>
          <w:p w14:paraId="7C22F45B"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640547A2"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399A065E"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64F308EE"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3864D6" w14:paraId="167037EC" w14:textId="77777777" w:rsidTr="00E51B96">
        <w:trPr>
          <w:trHeight w:val="144"/>
          <w:tblCellSpacing w:w="20" w:type="nil"/>
        </w:trPr>
        <w:tc>
          <w:tcPr>
            <w:tcW w:w="837" w:type="dxa"/>
            <w:tcMar>
              <w:top w:w="50" w:type="dxa"/>
              <w:left w:w="100" w:type="dxa"/>
            </w:tcMar>
            <w:vAlign w:val="center"/>
          </w:tcPr>
          <w:p w14:paraId="5B53A63E"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2916" w:type="dxa"/>
            <w:tcMar>
              <w:top w:w="50" w:type="dxa"/>
              <w:left w:w="100" w:type="dxa"/>
            </w:tcMar>
            <w:vAlign w:val="center"/>
          </w:tcPr>
          <w:p w14:paraId="331D7091"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Сложение и вычитание в пределах 20</w:t>
            </w:r>
          </w:p>
        </w:tc>
        <w:tc>
          <w:tcPr>
            <w:tcW w:w="946" w:type="dxa"/>
            <w:tcMar>
              <w:top w:w="50" w:type="dxa"/>
              <w:left w:w="100" w:type="dxa"/>
            </w:tcMar>
            <w:vAlign w:val="center"/>
          </w:tcPr>
          <w:p w14:paraId="0B742E90" w14:textId="61F6810B"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rPr>
              <w:t>2</w:t>
            </w:r>
            <w:r w:rsidRPr="00E51B96">
              <w:rPr>
                <w:rFonts w:ascii="Times New Roman" w:eastAsia="Calibri" w:hAnsi="Times New Roman" w:cs="Times New Roman"/>
                <w:color w:val="000000"/>
                <w:sz w:val="24"/>
                <w:lang w:val="ru-RU"/>
              </w:rPr>
              <w:t>3</w:t>
            </w:r>
          </w:p>
        </w:tc>
        <w:tc>
          <w:tcPr>
            <w:tcW w:w="1657" w:type="dxa"/>
          </w:tcPr>
          <w:p w14:paraId="032B1385"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26989A8D"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476DE6C5"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5E3AF259"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14:paraId="5285117D" w14:textId="77777777" w:rsidTr="00E51B96">
        <w:trPr>
          <w:trHeight w:val="144"/>
          <w:tblCellSpacing w:w="20" w:type="nil"/>
        </w:trPr>
        <w:tc>
          <w:tcPr>
            <w:tcW w:w="3753" w:type="dxa"/>
            <w:gridSpan w:val="2"/>
            <w:tcMar>
              <w:top w:w="50" w:type="dxa"/>
              <w:left w:w="100" w:type="dxa"/>
            </w:tcMar>
            <w:vAlign w:val="center"/>
          </w:tcPr>
          <w:p w14:paraId="6A1E0850"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14:paraId="1D31CC04" w14:textId="48C17543"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39</w:t>
            </w:r>
          </w:p>
        </w:tc>
        <w:tc>
          <w:tcPr>
            <w:tcW w:w="1657" w:type="dxa"/>
          </w:tcPr>
          <w:p w14:paraId="1A6C7EF6" w14:textId="77777777"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14:paraId="4F4F5E1C" w14:textId="77777777"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14:paraId="32DA4199" w14:textId="77777777" w:rsidR="00E51B96" w:rsidRPr="00E51B96" w:rsidRDefault="00E51B96" w:rsidP="00E51B96">
            <w:pPr>
              <w:spacing w:after="0"/>
              <w:jc w:val="center"/>
              <w:rPr>
                <w:rFonts w:ascii="Calibri" w:eastAsia="Calibri" w:hAnsi="Calibri" w:cs="Times New Roman"/>
                <w:lang w:val="ru-RU"/>
              </w:rPr>
            </w:pPr>
          </w:p>
        </w:tc>
        <w:tc>
          <w:tcPr>
            <w:tcW w:w="4652" w:type="dxa"/>
            <w:tcBorders>
              <w:left w:val="single" w:sz="4" w:space="0" w:color="auto"/>
            </w:tcBorders>
            <w:vAlign w:val="center"/>
          </w:tcPr>
          <w:p w14:paraId="7A1353DC" w14:textId="77777777" w:rsidR="00E51B96" w:rsidRPr="00E51B96" w:rsidRDefault="00E51B96" w:rsidP="00E51B96">
            <w:pPr>
              <w:spacing w:after="0"/>
              <w:jc w:val="center"/>
              <w:rPr>
                <w:rFonts w:ascii="Calibri" w:eastAsia="Calibri" w:hAnsi="Calibri" w:cs="Times New Roman"/>
                <w:lang w:val="ru-RU"/>
              </w:rPr>
            </w:pPr>
          </w:p>
        </w:tc>
      </w:tr>
      <w:tr w:rsidR="00E51B96" w:rsidRPr="00E51B96" w14:paraId="4F7BCADE" w14:textId="77777777" w:rsidTr="00E51B96">
        <w:trPr>
          <w:trHeight w:val="144"/>
          <w:tblCellSpacing w:w="20" w:type="nil"/>
        </w:trPr>
        <w:tc>
          <w:tcPr>
            <w:tcW w:w="14884" w:type="dxa"/>
            <w:gridSpan w:val="7"/>
          </w:tcPr>
          <w:p w14:paraId="307D3C37" w14:textId="7ABCE2A2"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b/>
                <w:color w:val="000000"/>
                <w:sz w:val="24"/>
              </w:rPr>
              <w:lastRenderedPageBreak/>
              <w:t>Раздел 3.</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Текстовые задачи</w:t>
            </w:r>
          </w:p>
        </w:tc>
      </w:tr>
      <w:tr w:rsidR="00E51B96" w:rsidRPr="00E51B96" w14:paraId="4C7179F6" w14:textId="77777777" w:rsidTr="00E51B96">
        <w:trPr>
          <w:trHeight w:val="144"/>
          <w:tblCellSpacing w:w="20" w:type="nil"/>
        </w:trPr>
        <w:tc>
          <w:tcPr>
            <w:tcW w:w="837" w:type="dxa"/>
            <w:tcMar>
              <w:top w:w="50" w:type="dxa"/>
              <w:left w:w="100" w:type="dxa"/>
            </w:tcMar>
            <w:vAlign w:val="center"/>
          </w:tcPr>
          <w:p w14:paraId="5B228C06"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3.1</w:t>
            </w:r>
          </w:p>
        </w:tc>
        <w:tc>
          <w:tcPr>
            <w:tcW w:w="2916" w:type="dxa"/>
            <w:tcMar>
              <w:top w:w="50" w:type="dxa"/>
              <w:left w:w="100" w:type="dxa"/>
            </w:tcMar>
            <w:vAlign w:val="center"/>
          </w:tcPr>
          <w:p w14:paraId="5762B92A"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Текстовые задачи</w:t>
            </w:r>
          </w:p>
        </w:tc>
        <w:tc>
          <w:tcPr>
            <w:tcW w:w="946" w:type="dxa"/>
            <w:tcMar>
              <w:top w:w="50" w:type="dxa"/>
              <w:left w:w="100" w:type="dxa"/>
            </w:tcMar>
            <w:vAlign w:val="center"/>
          </w:tcPr>
          <w:p w14:paraId="01666B2F" w14:textId="40BC6541"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23</w:t>
            </w:r>
          </w:p>
        </w:tc>
        <w:tc>
          <w:tcPr>
            <w:tcW w:w="1657" w:type="dxa"/>
          </w:tcPr>
          <w:p w14:paraId="512AA544"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6C130E93"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3222FFC9" w14:textId="77777777" w:rsidR="00E51B96" w:rsidRPr="00E51B96" w:rsidRDefault="00E51B96" w:rsidP="00E51B96">
            <w:pPr>
              <w:spacing w:after="0"/>
              <w:jc w:val="center"/>
              <w:rPr>
                <w:rFonts w:ascii="Calibri" w:eastAsia="Calibri" w:hAnsi="Calibri" w:cs="Times New Roman"/>
                <w:lang w:val="ru-RU"/>
              </w:rPr>
            </w:pPr>
          </w:p>
        </w:tc>
        <w:tc>
          <w:tcPr>
            <w:tcW w:w="4652" w:type="dxa"/>
            <w:tcMar>
              <w:top w:w="50" w:type="dxa"/>
              <w:left w:w="100" w:type="dxa"/>
            </w:tcMar>
            <w:vAlign w:val="center"/>
          </w:tcPr>
          <w:p w14:paraId="03BB8888"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14:paraId="5BB22225" w14:textId="77777777" w:rsidTr="00E51B96">
        <w:trPr>
          <w:trHeight w:val="144"/>
          <w:tblCellSpacing w:w="20" w:type="nil"/>
        </w:trPr>
        <w:tc>
          <w:tcPr>
            <w:tcW w:w="3753" w:type="dxa"/>
            <w:gridSpan w:val="2"/>
            <w:tcMar>
              <w:top w:w="50" w:type="dxa"/>
              <w:left w:w="100" w:type="dxa"/>
            </w:tcMar>
            <w:vAlign w:val="center"/>
          </w:tcPr>
          <w:p w14:paraId="3860A0D1"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14:paraId="6E065295" w14:textId="16854742"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w:t>
            </w:r>
            <w:r w:rsidRPr="00E51B96">
              <w:rPr>
                <w:rFonts w:ascii="Times New Roman" w:eastAsia="Calibri" w:hAnsi="Times New Roman" w:cs="Times New Roman"/>
                <w:color w:val="000000"/>
                <w:sz w:val="24"/>
              </w:rPr>
              <w:t>3</w:t>
            </w:r>
          </w:p>
        </w:tc>
        <w:tc>
          <w:tcPr>
            <w:tcW w:w="1657" w:type="dxa"/>
          </w:tcPr>
          <w:p w14:paraId="039B041C" w14:textId="77777777" w:rsidR="00E51B96" w:rsidRPr="00E51B96" w:rsidRDefault="00E51B96" w:rsidP="00E51B96">
            <w:pPr>
              <w:spacing w:after="0"/>
              <w:jc w:val="center"/>
              <w:rPr>
                <w:rFonts w:ascii="Calibri" w:eastAsia="Calibri" w:hAnsi="Calibri" w:cs="Times New Roman"/>
              </w:rPr>
            </w:pPr>
          </w:p>
        </w:tc>
        <w:tc>
          <w:tcPr>
            <w:tcW w:w="1966" w:type="dxa"/>
            <w:tcBorders>
              <w:right w:val="single" w:sz="4" w:space="0" w:color="auto"/>
            </w:tcBorders>
            <w:tcMar>
              <w:top w:w="50" w:type="dxa"/>
              <w:left w:w="100" w:type="dxa"/>
            </w:tcMar>
            <w:vAlign w:val="center"/>
          </w:tcPr>
          <w:p w14:paraId="6CF961E3" w14:textId="77777777" w:rsidR="00E51B96" w:rsidRPr="00E51B96" w:rsidRDefault="00E51B96" w:rsidP="00E51B96">
            <w:pPr>
              <w:spacing w:after="0"/>
              <w:jc w:val="center"/>
              <w:rPr>
                <w:rFonts w:ascii="Calibri" w:eastAsia="Calibri" w:hAnsi="Calibri" w:cs="Times New Roman"/>
              </w:rPr>
            </w:pPr>
          </w:p>
        </w:tc>
        <w:tc>
          <w:tcPr>
            <w:tcW w:w="1910" w:type="dxa"/>
            <w:tcBorders>
              <w:left w:val="single" w:sz="4" w:space="0" w:color="auto"/>
            </w:tcBorders>
            <w:vAlign w:val="center"/>
          </w:tcPr>
          <w:p w14:paraId="362D38C0" w14:textId="77777777" w:rsidR="00E51B96" w:rsidRPr="00E51B96" w:rsidRDefault="00E51B96" w:rsidP="00E51B96">
            <w:pPr>
              <w:spacing w:after="0"/>
              <w:jc w:val="center"/>
              <w:rPr>
                <w:rFonts w:ascii="Calibri" w:eastAsia="Calibri" w:hAnsi="Calibri" w:cs="Times New Roman"/>
              </w:rPr>
            </w:pPr>
          </w:p>
        </w:tc>
        <w:tc>
          <w:tcPr>
            <w:tcW w:w="4652" w:type="dxa"/>
            <w:tcBorders>
              <w:left w:val="single" w:sz="4" w:space="0" w:color="auto"/>
            </w:tcBorders>
            <w:vAlign w:val="center"/>
          </w:tcPr>
          <w:p w14:paraId="7FE6FE2E" w14:textId="77777777" w:rsidR="00E51B96" w:rsidRPr="00E51B96" w:rsidRDefault="00E51B96" w:rsidP="00E51B96">
            <w:pPr>
              <w:spacing w:after="0"/>
              <w:jc w:val="center"/>
              <w:rPr>
                <w:rFonts w:ascii="Calibri" w:eastAsia="Calibri" w:hAnsi="Calibri" w:cs="Times New Roman"/>
              </w:rPr>
            </w:pPr>
          </w:p>
        </w:tc>
      </w:tr>
      <w:tr w:rsidR="00E51B96" w:rsidRPr="00E51B96" w14:paraId="6D63AFF8" w14:textId="77777777" w:rsidTr="00E51B96">
        <w:trPr>
          <w:trHeight w:val="144"/>
          <w:tblCellSpacing w:w="20" w:type="nil"/>
        </w:trPr>
        <w:tc>
          <w:tcPr>
            <w:tcW w:w="14884" w:type="dxa"/>
            <w:gridSpan w:val="7"/>
          </w:tcPr>
          <w:p w14:paraId="03B90E3B" w14:textId="67C11D28" w:rsidR="00E51B96" w:rsidRPr="00E51B96" w:rsidRDefault="00E51B96" w:rsidP="00E51B96">
            <w:pPr>
              <w:spacing w:after="0"/>
              <w:jc w:val="center"/>
              <w:rPr>
                <w:rFonts w:ascii="Calibri" w:eastAsia="Calibri" w:hAnsi="Calibri" w:cs="Times New Roman"/>
                <w:lang w:val="ru-RU"/>
              </w:rPr>
            </w:pPr>
            <w:r w:rsidRPr="00E51B96">
              <w:rPr>
                <w:rFonts w:ascii="Times New Roman" w:eastAsia="Calibri" w:hAnsi="Times New Roman" w:cs="Times New Roman"/>
                <w:b/>
                <w:color w:val="000000"/>
                <w:sz w:val="24"/>
                <w:lang w:val="ru-RU"/>
              </w:rPr>
              <w:t>Раздел 4.</w:t>
            </w:r>
            <w:r w:rsidRPr="00E51B96">
              <w:rPr>
                <w:rFonts w:ascii="Times New Roman" w:eastAsia="Calibri" w:hAnsi="Times New Roman" w:cs="Times New Roman"/>
                <w:color w:val="000000"/>
                <w:sz w:val="24"/>
                <w:lang w:val="ru-RU"/>
              </w:rPr>
              <w:t xml:space="preserve"> </w:t>
            </w:r>
            <w:r w:rsidRPr="00E51B96">
              <w:rPr>
                <w:rFonts w:ascii="Times New Roman" w:eastAsia="Calibri" w:hAnsi="Times New Roman" w:cs="Times New Roman"/>
                <w:b/>
                <w:color w:val="000000"/>
                <w:sz w:val="24"/>
                <w:lang w:val="ru-RU"/>
              </w:rPr>
              <w:t>Пространственные отношения и геометрические фигуры</w:t>
            </w:r>
          </w:p>
        </w:tc>
      </w:tr>
      <w:tr w:rsidR="00E51B96" w:rsidRPr="00E51B96" w14:paraId="1E0BBB6C" w14:textId="77777777" w:rsidTr="00E51B96">
        <w:trPr>
          <w:trHeight w:val="144"/>
          <w:tblCellSpacing w:w="20" w:type="nil"/>
        </w:trPr>
        <w:tc>
          <w:tcPr>
            <w:tcW w:w="837" w:type="dxa"/>
            <w:tcMar>
              <w:top w:w="50" w:type="dxa"/>
              <w:left w:w="100" w:type="dxa"/>
            </w:tcMar>
            <w:vAlign w:val="center"/>
          </w:tcPr>
          <w:p w14:paraId="2462A253"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4.1</w:t>
            </w:r>
          </w:p>
        </w:tc>
        <w:tc>
          <w:tcPr>
            <w:tcW w:w="2916" w:type="dxa"/>
            <w:tcMar>
              <w:top w:w="50" w:type="dxa"/>
              <w:left w:w="100" w:type="dxa"/>
            </w:tcMar>
            <w:vAlign w:val="center"/>
          </w:tcPr>
          <w:p w14:paraId="76FA0CE9"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rPr>
              <w:t>Пространственные отношения</w:t>
            </w:r>
          </w:p>
        </w:tc>
        <w:tc>
          <w:tcPr>
            <w:tcW w:w="946" w:type="dxa"/>
            <w:shd w:val="clear" w:color="auto" w:fill="FFFFFF"/>
            <w:tcMar>
              <w:top w:w="50" w:type="dxa"/>
              <w:left w:w="100" w:type="dxa"/>
            </w:tcMar>
            <w:vAlign w:val="center"/>
          </w:tcPr>
          <w:p w14:paraId="71CE40C6" w14:textId="591D75B3"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3</w:t>
            </w:r>
          </w:p>
        </w:tc>
        <w:tc>
          <w:tcPr>
            <w:tcW w:w="1657" w:type="dxa"/>
            <w:shd w:val="clear" w:color="auto" w:fill="FFFFFF"/>
          </w:tcPr>
          <w:p w14:paraId="1097EF22" w14:textId="77777777" w:rsidR="00E51B96" w:rsidRPr="00E51B96" w:rsidRDefault="00E51B96" w:rsidP="00E51B96">
            <w:pPr>
              <w:spacing w:after="0"/>
              <w:ind w:left="135"/>
              <w:jc w:val="center"/>
              <w:rPr>
                <w:rFonts w:ascii="Calibri" w:eastAsia="Calibri" w:hAnsi="Calibri" w:cs="Times New Roman"/>
              </w:rPr>
            </w:pPr>
          </w:p>
        </w:tc>
        <w:tc>
          <w:tcPr>
            <w:tcW w:w="1966" w:type="dxa"/>
            <w:shd w:val="clear" w:color="auto" w:fill="FFFFFF"/>
            <w:tcMar>
              <w:top w:w="50" w:type="dxa"/>
              <w:left w:w="100" w:type="dxa"/>
            </w:tcMar>
            <w:vAlign w:val="center"/>
          </w:tcPr>
          <w:p w14:paraId="2FBDA0ED"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shd w:val="clear" w:color="auto" w:fill="FFFFFF"/>
            <w:tcMar>
              <w:top w:w="50" w:type="dxa"/>
              <w:left w:w="100" w:type="dxa"/>
            </w:tcMar>
            <w:vAlign w:val="center"/>
          </w:tcPr>
          <w:p w14:paraId="18D37912"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03D85A45"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14:paraId="2E633743" w14:textId="77777777" w:rsidTr="00E51B96">
        <w:trPr>
          <w:trHeight w:val="144"/>
          <w:tblCellSpacing w:w="20" w:type="nil"/>
        </w:trPr>
        <w:tc>
          <w:tcPr>
            <w:tcW w:w="837" w:type="dxa"/>
            <w:tcMar>
              <w:top w:w="50" w:type="dxa"/>
              <w:left w:w="100" w:type="dxa"/>
            </w:tcMar>
            <w:vAlign w:val="center"/>
          </w:tcPr>
          <w:p w14:paraId="4321D41C"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4.2</w:t>
            </w:r>
          </w:p>
        </w:tc>
        <w:tc>
          <w:tcPr>
            <w:tcW w:w="2916" w:type="dxa"/>
            <w:tcMar>
              <w:top w:w="50" w:type="dxa"/>
              <w:left w:w="100" w:type="dxa"/>
            </w:tcMar>
            <w:vAlign w:val="center"/>
          </w:tcPr>
          <w:p w14:paraId="03D300A8" w14:textId="77777777"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Геометрические фигуры</w:t>
            </w:r>
          </w:p>
        </w:tc>
        <w:tc>
          <w:tcPr>
            <w:tcW w:w="946" w:type="dxa"/>
            <w:tcMar>
              <w:top w:w="50" w:type="dxa"/>
              <w:left w:w="100" w:type="dxa"/>
            </w:tcMar>
            <w:vAlign w:val="center"/>
          </w:tcPr>
          <w:p w14:paraId="50CCCF46" w14:textId="5A39429F"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16</w:t>
            </w:r>
          </w:p>
        </w:tc>
        <w:tc>
          <w:tcPr>
            <w:tcW w:w="1657" w:type="dxa"/>
          </w:tcPr>
          <w:p w14:paraId="5C388AA4"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002BAA19"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26291F81"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12AA67F7"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14:paraId="3B553D26" w14:textId="77777777" w:rsidTr="00E51B96">
        <w:trPr>
          <w:trHeight w:val="144"/>
          <w:tblCellSpacing w:w="20" w:type="nil"/>
        </w:trPr>
        <w:tc>
          <w:tcPr>
            <w:tcW w:w="3753" w:type="dxa"/>
            <w:gridSpan w:val="2"/>
            <w:tcMar>
              <w:top w:w="50" w:type="dxa"/>
              <w:left w:w="100" w:type="dxa"/>
            </w:tcMar>
            <w:vAlign w:val="center"/>
          </w:tcPr>
          <w:p w14:paraId="2F4BD896"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14:paraId="0BC0C4C4" w14:textId="446909E4"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19</w:t>
            </w:r>
          </w:p>
        </w:tc>
        <w:tc>
          <w:tcPr>
            <w:tcW w:w="1657" w:type="dxa"/>
          </w:tcPr>
          <w:p w14:paraId="7D49579C" w14:textId="77777777"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14:paraId="01B2F5A9" w14:textId="77777777"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14:paraId="4986FCC8" w14:textId="77777777" w:rsidR="00E51B96" w:rsidRPr="00E51B96" w:rsidRDefault="00E51B96" w:rsidP="00E51B96">
            <w:pPr>
              <w:spacing w:after="0"/>
              <w:ind w:left="222"/>
              <w:jc w:val="center"/>
              <w:rPr>
                <w:rFonts w:ascii="Calibri" w:eastAsia="Calibri" w:hAnsi="Calibri" w:cs="Times New Roman"/>
                <w:lang w:val="ru-RU"/>
              </w:rPr>
            </w:pPr>
          </w:p>
        </w:tc>
        <w:tc>
          <w:tcPr>
            <w:tcW w:w="4652" w:type="dxa"/>
            <w:tcBorders>
              <w:left w:val="single" w:sz="4" w:space="0" w:color="auto"/>
            </w:tcBorders>
            <w:vAlign w:val="center"/>
          </w:tcPr>
          <w:p w14:paraId="5A9C5AD3" w14:textId="77777777" w:rsidR="00E51B96" w:rsidRPr="00E51B96" w:rsidRDefault="00E51B96" w:rsidP="00E51B96">
            <w:pPr>
              <w:spacing w:after="0"/>
              <w:ind w:left="222"/>
              <w:jc w:val="center"/>
              <w:rPr>
                <w:rFonts w:ascii="Calibri" w:eastAsia="Calibri" w:hAnsi="Calibri" w:cs="Times New Roman"/>
                <w:lang w:val="ru-RU"/>
              </w:rPr>
            </w:pPr>
          </w:p>
        </w:tc>
      </w:tr>
      <w:tr w:rsidR="00E51B96" w:rsidRPr="00E51B96" w14:paraId="26262C72" w14:textId="77777777" w:rsidTr="00E51B96">
        <w:trPr>
          <w:trHeight w:val="144"/>
          <w:tblCellSpacing w:w="20" w:type="nil"/>
        </w:trPr>
        <w:tc>
          <w:tcPr>
            <w:tcW w:w="14884" w:type="dxa"/>
            <w:gridSpan w:val="7"/>
          </w:tcPr>
          <w:p w14:paraId="2B1D828D" w14:textId="32A5B6C1"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5.</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Математическая информация</w:t>
            </w:r>
          </w:p>
        </w:tc>
      </w:tr>
      <w:tr w:rsidR="00E51B96" w:rsidRPr="00E51B96" w14:paraId="19AC68D0" w14:textId="77777777" w:rsidTr="00E51B96">
        <w:trPr>
          <w:trHeight w:val="144"/>
          <w:tblCellSpacing w:w="20" w:type="nil"/>
        </w:trPr>
        <w:tc>
          <w:tcPr>
            <w:tcW w:w="837" w:type="dxa"/>
            <w:tcMar>
              <w:top w:w="50" w:type="dxa"/>
              <w:left w:w="100" w:type="dxa"/>
            </w:tcMar>
            <w:vAlign w:val="center"/>
          </w:tcPr>
          <w:p w14:paraId="2183E75C"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5.1</w:t>
            </w:r>
          </w:p>
        </w:tc>
        <w:tc>
          <w:tcPr>
            <w:tcW w:w="2916" w:type="dxa"/>
            <w:tcMar>
              <w:top w:w="50" w:type="dxa"/>
              <w:left w:w="100" w:type="dxa"/>
            </w:tcMar>
            <w:vAlign w:val="center"/>
          </w:tcPr>
          <w:p w14:paraId="5C4F7502" w14:textId="77777777"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Характеристика объекта, группы объектов</w:t>
            </w:r>
          </w:p>
        </w:tc>
        <w:tc>
          <w:tcPr>
            <w:tcW w:w="946" w:type="dxa"/>
            <w:tcMar>
              <w:top w:w="50" w:type="dxa"/>
              <w:left w:w="100" w:type="dxa"/>
            </w:tcMar>
            <w:vAlign w:val="center"/>
          </w:tcPr>
          <w:p w14:paraId="6F48BD98" w14:textId="0CAD591B"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13</w:t>
            </w:r>
          </w:p>
        </w:tc>
        <w:tc>
          <w:tcPr>
            <w:tcW w:w="1657" w:type="dxa"/>
          </w:tcPr>
          <w:p w14:paraId="549E5153"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58A2C693"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77A8E50B"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2567C990"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3864D6" w14:paraId="342617B9" w14:textId="77777777" w:rsidTr="00E51B96">
        <w:trPr>
          <w:trHeight w:val="144"/>
          <w:tblCellSpacing w:w="20" w:type="nil"/>
        </w:trPr>
        <w:tc>
          <w:tcPr>
            <w:tcW w:w="837" w:type="dxa"/>
            <w:tcMar>
              <w:top w:w="50" w:type="dxa"/>
              <w:left w:w="100" w:type="dxa"/>
            </w:tcMar>
            <w:vAlign w:val="center"/>
          </w:tcPr>
          <w:p w14:paraId="063DC2B1" w14:textId="77777777"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5.2</w:t>
            </w:r>
          </w:p>
        </w:tc>
        <w:tc>
          <w:tcPr>
            <w:tcW w:w="2916" w:type="dxa"/>
            <w:tcMar>
              <w:top w:w="50" w:type="dxa"/>
              <w:left w:w="100" w:type="dxa"/>
            </w:tcMar>
            <w:vAlign w:val="center"/>
          </w:tcPr>
          <w:p w14:paraId="0A62AC96" w14:textId="77777777" w:rsidR="00E51B96" w:rsidRPr="00E51B96" w:rsidRDefault="00E51B96" w:rsidP="00E51B96">
            <w:pPr>
              <w:spacing w:after="0"/>
              <w:ind w:left="57"/>
              <w:jc w:val="center"/>
              <w:rPr>
                <w:rFonts w:ascii="Calibri" w:eastAsia="Calibri" w:hAnsi="Calibri" w:cs="Times New Roman"/>
              </w:rPr>
            </w:pPr>
            <w:r w:rsidRPr="00E51B96">
              <w:rPr>
                <w:rFonts w:ascii="Times New Roman" w:eastAsia="Calibri" w:hAnsi="Times New Roman" w:cs="Times New Roman"/>
                <w:color w:val="000000"/>
                <w:sz w:val="24"/>
              </w:rPr>
              <w:t>Таблицы</w:t>
            </w:r>
          </w:p>
        </w:tc>
        <w:tc>
          <w:tcPr>
            <w:tcW w:w="946" w:type="dxa"/>
            <w:tcMar>
              <w:top w:w="50" w:type="dxa"/>
              <w:left w:w="100" w:type="dxa"/>
            </w:tcMar>
            <w:vAlign w:val="center"/>
          </w:tcPr>
          <w:p w14:paraId="0683B762" w14:textId="71401C26"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9</w:t>
            </w:r>
          </w:p>
        </w:tc>
        <w:tc>
          <w:tcPr>
            <w:tcW w:w="1657" w:type="dxa"/>
          </w:tcPr>
          <w:p w14:paraId="061EE99F" w14:textId="77777777"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14:paraId="6AF52305" w14:textId="77777777"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14:paraId="594D61BD" w14:textId="77777777"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14:paraId="08AB714C" w14:textId="77777777"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14:paraId="161978E7" w14:textId="77777777" w:rsidTr="00E51B96">
        <w:trPr>
          <w:trHeight w:val="144"/>
          <w:tblCellSpacing w:w="20" w:type="nil"/>
        </w:trPr>
        <w:tc>
          <w:tcPr>
            <w:tcW w:w="3753" w:type="dxa"/>
            <w:gridSpan w:val="2"/>
            <w:tcMar>
              <w:top w:w="50" w:type="dxa"/>
              <w:left w:w="100" w:type="dxa"/>
            </w:tcMar>
            <w:vAlign w:val="center"/>
          </w:tcPr>
          <w:p w14:paraId="3468E701" w14:textId="7777777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946" w:type="dxa"/>
            <w:tcMar>
              <w:top w:w="50" w:type="dxa"/>
              <w:left w:w="100" w:type="dxa"/>
            </w:tcMar>
            <w:vAlign w:val="center"/>
          </w:tcPr>
          <w:p w14:paraId="3772E030" w14:textId="4384D89D"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22</w:t>
            </w:r>
          </w:p>
        </w:tc>
        <w:tc>
          <w:tcPr>
            <w:tcW w:w="1657" w:type="dxa"/>
          </w:tcPr>
          <w:p w14:paraId="4D0F6E93" w14:textId="77777777"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14:paraId="6411CEC6" w14:textId="77777777"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14:paraId="1A3665D0" w14:textId="77777777" w:rsidR="00E51B96" w:rsidRPr="00E51B96" w:rsidRDefault="00E51B96" w:rsidP="00E51B96">
            <w:pPr>
              <w:spacing w:after="0"/>
              <w:ind w:left="342"/>
              <w:jc w:val="center"/>
              <w:rPr>
                <w:rFonts w:ascii="Calibri" w:eastAsia="Calibri" w:hAnsi="Calibri" w:cs="Times New Roman"/>
                <w:lang w:val="ru-RU"/>
              </w:rPr>
            </w:pPr>
          </w:p>
        </w:tc>
        <w:tc>
          <w:tcPr>
            <w:tcW w:w="4652" w:type="dxa"/>
            <w:tcBorders>
              <w:left w:val="single" w:sz="4" w:space="0" w:color="auto"/>
            </w:tcBorders>
            <w:vAlign w:val="center"/>
          </w:tcPr>
          <w:p w14:paraId="33EC94E9" w14:textId="77777777" w:rsidR="00E51B96" w:rsidRPr="00E51B96" w:rsidRDefault="00E51B96" w:rsidP="00E51B96">
            <w:pPr>
              <w:spacing w:after="0"/>
              <w:ind w:left="342"/>
              <w:jc w:val="center"/>
              <w:rPr>
                <w:rFonts w:ascii="Calibri" w:eastAsia="Calibri" w:hAnsi="Calibri" w:cs="Times New Roman"/>
                <w:lang w:val="ru-RU"/>
              </w:rPr>
            </w:pPr>
          </w:p>
        </w:tc>
      </w:tr>
      <w:tr w:rsidR="00E51B96" w:rsidRPr="00E51B96" w14:paraId="286FE351" w14:textId="77777777" w:rsidTr="00E51B96">
        <w:trPr>
          <w:trHeight w:val="144"/>
          <w:tblCellSpacing w:w="20" w:type="nil"/>
        </w:trPr>
        <w:tc>
          <w:tcPr>
            <w:tcW w:w="3753" w:type="dxa"/>
            <w:gridSpan w:val="2"/>
            <w:tcMar>
              <w:top w:w="50" w:type="dxa"/>
              <w:left w:w="100" w:type="dxa"/>
            </w:tcMar>
            <w:vAlign w:val="center"/>
          </w:tcPr>
          <w:p w14:paraId="6A3FE99E" w14:textId="77777777"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ОБЩЕЕ КОЛИЧЕСТВО ЧАСОВ ПО ПРОГРАММЕ</w:t>
            </w:r>
          </w:p>
        </w:tc>
        <w:tc>
          <w:tcPr>
            <w:tcW w:w="946" w:type="dxa"/>
            <w:tcMar>
              <w:top w:w="50" w:type="dxa"/>
              <w:left w:w="100" w:type="dxa"/>
            </w:tcMar>
            <w:vAlign w:val="center"/>
          </w:tcPr>
          <w:p w14:paraId="30F238FA" w14:textId="1AC16E31"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132</w:t>
            </w:r>
          </w:p>
        </w:tc>
        <w:tc>
          <w:tcPr>
            <w:tcW w:w="1657" w:type="dxa"/>
          </w:tcPr>
          <w:p w14:paraId="57809BD8" w14:textId="77777777" w:rsidR="00E51B96" w:rsidRPr="00E51B96" w:rsidRDefault="00E51B96" w:rsidP="00E51B96">
            <w:pPr>
              <w:spacing w:after="0"/>
              <w:ind w:left="135"/>
              <w:jc w:val="center"/>
              <w:rPr>
                <w:rFonts w:ascii="Times New Roman" w:eastAsia="Calibri" w:hAnsi="Times New Roman" w:cs="Times New Roman"/>
                <w:color w:val="000000"/>
                <w:sz w:val="24"/>
              </w:rPr>
            </w:pPr>
          </w:p>
        </w:tc>
        <w:tc>
          <w:tcPr>
            <w:tcW w:w="1966" w:type="dxa"/>
            <w:tcBorders>
              <w:right w:val="single" w:sz="4" w:space="0" w:color="auto"/>
            </w:tcBorders>
            <w:tcMar>
              <w:top w:w="50" w:type="dxa"/>
              <w:left w:w="100" w:type="dxa"/>
            </w:tcMar>
            <w:vAlign w:val="center"/>
          </w:tcPr>
          <w:p w14:paraId="7BE7A32E" w14:textId="4C7019F7"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0</w:t>
            </w:r>
          </w:p>
        </w:tc>
        <w:tc>
          <w:tcPr>
            <w:tcW w:w="1910" w:type="dxa"/>
            <w:tcBorders>
              <w:left w:val="single" w:sz="4" w:space="0" w:color="auto"/>
              <w:right w:val="single" w:sz="4" w:space="0" w:color="auto"/>
            </w:tcBorders>
            <w:tcMar>
              <w:top w:w="50" w:type="dxa"/>
              <w:left w:w="100" w:type="dxa"/>
            </w:tcMar>
            <w:vAlign w:val="center"/>
          </w:tcPr>
          <w:p w14:paraId="006C0344" w14:textId="51C88E3A"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0</w:t>
            </w:r>
          </w:p>
        </w:tc>
        <w:tc>
          <w:tcPr>
            <w:tcW w:w="4652" w:type="dxa"/>
            <w:tcBorders>
              <w:left w:val="single" w:sz="4" w:space="0" w:color="auto"/>
            </w:tcBorders>
            <w:tcMar>
              <w:top w:w="50" w:type="dxa"/>
              <w:left w:w="100" w:type="dxa"/>
            </w:tcMar>
            <w:vAlign w:val="center"/>
          </w:tcPr>
          <w:p w14:paraId="4AC5FC61" w14:textId="77777777" w:rsidR="00E51B96" w:rsidRPr="00E51B96" w:rsidRDefault="00E51B96" w:rsidP="00E51B96">
            <w:pPr>
              <w:spacing w:after="0"/>
              <w:jc w:val="center"/>
              <w:rPr>
                <w:rFonts w:ascii="Calibri" w:eastAsia="Calibri" w:hAnsi="Calibri" w:cs="Times New Roman"/>
              </w:rPr>
            </w:pPr>
          </w:p>
        </w:tc>
      </w:tr>
    </w:tbl>
    <w:p w14:paraId="677063B4" w14:textId="77777777" w:rsidR="00E51B96" w:rsidRPr="00E51B96" w:rsidRDefault="00E51B96" w:rsidP="00E51B96">
      <w:pPr>
        <w:sectPr w:rsidR="00E51B96" w:rsidRPr="00E51B96" w:rsidSect="00E51B96">
          <w:pgSz w:w="16383" w:h="11906" w:orient="landscape"/>
          <w:pgMar w:top="568" w:right="850" w:bottom="1134" w:left="851" w:header="720" w:footer="720" w:gutter="0"/>
          <w:cols w:space="720"/>
        </w:sectPr>
      </w:pPr>
    </w:p>
    <w:p w14:paraId="72E8A06D" w14:textId="345CF8DD" w:rsidR="00E51B96" w:rsidRPr="00E51B96" w:rsidRDefault="00E51B96" w:rsidP="00E51B96">
      <w:pPr>
        <w:spacing w:after="0"/>
        <w:ind w:left="120"/>
      </w:pPr>
      <w:r w:rsidRPr="00E51B96">
        <w:rPr>
          <w:rFonts w:ascii="Times New Roman" w:hAnsi="Times New Roman"/>
          <w:b/>
          <w:color w:val="000000"/>
          <w:sz w:val="28"/>
        </w:rPr>
        <w:lastRenderedPageBreak/>
        <w:t xml:space="preserve"> 2 КЛАСС</w:t>
      </w:r>
    </w:p>
    <w:tbl>
      <w:tblPr>
        <w:tblW w:w="14885" w:type="dxa"/>
        <w:tblInd w:w="-851"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08"/>
        <w:gridCol w:w="2977"/>
        <w:gridCol w:w="992"/>
        <w:gridCol w:w="1559"/>
        <w:gridCol w:w="1845"/>
        <w:gridCol w:w="1985"/>
        <w:gridCol w:w="4719"/>
      </w:tblGrid>
      <w:tr w:rsidR="00E51B96" w:rsidRPr="00E51B96" w14:paraId="538CC0BA" w14:textId="77777777" w:rsidTr="00E51B96">
        <w:trPr>
          <w:trHeight w:val="144"/>
        </w:trPr>
        <w:tc>
          <w:tcPr>
            <w:tcW w:w="808"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5F641D" w14:textId="3CB9C334"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 п/п</w:t>
            </w:r>
          </w:p>
          <w:p w14:paraId="2390A9BE"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2977"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CCA580" w14:textId="3D8275E3"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Наименование разделов и тем программы</w:t>
            </w:r>
          </w:p>
          <w:p w14:paraId="68F62AA4"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6381" w:type="dxa"/>
            <w:gridSpan w:val="4"/>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CEBB41" w14:textId="77777777" w:rsidR="00E51B96" w:rsidRPr="00E51B96" w:rsidRDefault="00E51B96" w:rsidP="00E51B96">
            <w:pPr>
              <w:spacing w:after="0"/>
              <w:ind w:left="135"/>
              <w:jc w:val="center"/>
              <w:rPr>
                <w:rFonts w:ascii="Times New Roman" w:eastAsia="Times New Roman" w:hAnsi="Times New Roman" w:cs="Times New Roman"/>
                <w:b/>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Количество часов</w:t>
            </w: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F2991D" w14:textId="50F150B1"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Электронные (цифровые) образовательные ресурсы</w:t>
            </w:r>
          </w:p>
          <w:p w14:paraId="0CE8A19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r>
      <w:tr w:rsidR="00E51B96" w:rsidRPr="00E51B96" w14:paraId="7F0F883C" w14:textId="77777777" w:rsidTr="00E51B96">
        <w:trPr>
          <w:trHeight w:val="144"/>
        </w:trPr>
        <w:tc>
          <w:tcPr>
            <w:tcW w:w="808"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CA7E5A" w14:textId="77777777" w:rsidR="00E51B96" w:rsidRPr="00E51B96" w:rsidRDefault="00E51B96" w:rsidP="00E51B96">
            <w:pPr>
              <w:jc w:val="center"/>
              <w:rPr>
                <w:rFonts w:ascii="Calibri" w:eastAsia="Times New Roman" w:hAnsi="Calibri" w:cs="Times New Roman"/>
                <w:color w:val="000000"/>
                <w:szCs w:val="20"/>
                <w:lang w:val="ru-RU" w:eastAsia="ru-RU"/>
              </w:rPr>
            </w:pPr>
          </w:p>
        </w:tc>
        <w:tc>
          <w:tcPr>
            <w:tcW w:w="2977"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5E3A48" w14:textId="77777777" w:rsidR="00E51B96" w:rsidRPr="00E51B96" w:rsidRDefault="00E51B96" w:rsidP="00E51B96">
            <w:pPr>
              <w:jc w:val="center"/>
              <w:rPr>
                <w:rFonts w:ascii="Calibri" w:eastAsia="Times New Roman" w:hAnsi="Calibri" w:cs="Times New Roman"/>
                <w:color w:val="000000"/>
                <w:szCs w:val="20"/>
                <w:lang w:val="ru-RU" w:eastAsia="ru-RU"/>
              </w:rPr>
            </w:pP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EEB219" w14:textId="54B17E3A" w:rsidR="00E51B96" w:rsidRPr="00E51B96" w:rsidRDefault="00E51B96" w:rsidP="00E51B96">
            <w:pPr>
              <w:spacing w:after="0"/>
              <w:ind w:left="121"/>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Всего</w:t>
            </w:r>
          </w:p>
          <w:p w14:paraId="1D335009"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559" w:type="dxa"/>
            <w:tcBorders>
              <w:top w:val="single" w:sz="0" w:space="0" w:color="000000"/>
              <w:left w:val="single" w:sz="0" w:space="0" w:color="000000"/>
              <w:bottom w:val="single" w:sz="0" w:space="0" w:color="000000"/>
              <w:right w:val="single" w:sz="0" w:space="0" w:color="000000"/>
            </w:tcBorders>
          </w:tcPr>
          <w:p w14:paraId="549232C6" w14:textId="77777777" w:rsidR="00E51B96" w:rsidRPr="00E51B96" w:rsidRDefault="00E51B96" w:rsidP="00E51B96">
            <w:pPr>
              <w:spacing w:after="0"/>
              <w:ind w:left="135"/>
              <w:jc w:val="center"/>
              <w:rPr>
                <w:rFonts w:ascii="Times New Roman" w:eastAsia="Times New Roman" w:hAnsi="Times New Roman" w:cs="Times New Roman"/>
                <w:b/>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Дата изучения</w:t>
            </w: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B2B70A" w14:textId="38444E70"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Контрольные работы</w:t>
            </w:r>
          </w:p>
          <w:p w14:paraId="6E24BDB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8E1EF2" w14:textId="2F81F096"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Практические работы</w:t>
            </w:r>
          </w:p>
          <w:p w14:paraId="7145F643"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056C11" w14:textId="77777777" w:rsidR="00E51B96" w:rsidRPr="00E51B96" w:rsidRDefault="00E51B96" w:rsidP="00E51B96">
            <w:pPr>
              <w:jc w:val="center"/>
              <w:rPr>
                <w:rFonts w:ascii="Calibri" w:eastAsia="Times New Roman" w:hAnsi="Calibri" w:cs="Times New Roman"/>
                <w:color w:val="000000"/>
                <w:szCs w:val="20"/>
                <w:lang w:val="ru-RU" w:eastAsia="ru-RU"/>
              </w:rPr>
            </w:pPr>
          </w:p>
        </w:tc>
      </w:tr>
      <w:tr w:rsidR="00E51B96" w:rsidRPr="00E51B96" w14:paraId="52D47FAB" w14:textId="77777777"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14:paraId="6A156BC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1.</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Числа и величины</w:t>
            </w:r>
          </w:p>
        </w:tc>
      </w:tr>
      <w:tr w:rsidR="00E51B96" w:rsidRPr="00E51B96" w14:paraId="36AE07A2"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329CD0"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B69B4C"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Числа</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70943E" w14:textId="26F7726D"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w:t>
            </w:r>
          </w:p>
        </w:tc>
        <w:tc>
          <w:tcPr>
            <w:tcW w:w="1559" w:type="dxa"/>
            <w:tcBorders>
              <w:top w:val="single" w:sz="0" w:space="0" w:color="000000"/>
              <w:left w:val="single" w:sz="0" w:space="0" w:color="000000"/>
              <w:bottom w:val="single" w:sz="0" w:space="0" w:color="000000"/>
              <w:right w:val="single" w:sz="0" w:space="0" w:color="000000"/>
            </w:tcBorders>
          </w:tcPr>
          <w:p w14:paraId="72F3DBFF"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4BBEC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E36702"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F39BD4"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0515ED9D"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678FBE"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024737"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Величины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72BEA2" w14:textId="1B8C58BF"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8</w:t>
            </w:r>
          </w:p>
        </w:tc>
        <w:tc>
          <w:tcPr>
            <w:tcW w:w="1559" w:type="dxa"/>
            <w:tcBorders>
              <w:top w:val="single" w:sz="0" w:space="0" w:color="000000"/>
              <w:left w:val="single" w:sz="0" w:space="0" w:color="000000"/>
              <w:bottom w:val="single" w:sz="0" w:space="0" w:color="000000"/>
              <w:right w:val="single" w:sz="0" w:space="0" w:color="000000"/>
            </w:tcBorders>
          </w:tcPr>
          <w:p w14:paraId="5808026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51E49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BA67C4"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2BA2EB"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2B4D801E"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494427"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C854C6" w14:textId="03A239A6"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21</w:t>
            </w:r>
          </w:p>
        </w:tc>
        <w:tc>
          <w:tcPr>
            <w:tcW w:w="1559" w:type="dxa"/>
            <w:tcBorders>
              <w:top w:val="single" w:sz="0" w:space="0" w:color="000000"/>
              <w:left w:val="single" w:sz="0" w:space="0" w:color="000000"/>
              <w:bottom w:val="single" w:sz="0" w:space="0" w:color="000000"/>
              <w:right w:val="single" w:sz="0" w:space="0" w:color="000000"/>
            </w:tcBorders>
          </w:tcPr>
          <w:p w14:paraId="5E690A24"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14:paraId="7EB6FB97"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14:paraId="4CDEBB01"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B8E59D"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14:paraId="76A1D4EB" w14:textId="77777777"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14:paraId="395E6DAA"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2.</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Арифметические действия</w:t>
            </w:r>
          </w:p>
        </w:tc>
      </w:tr>
      <w:tr w:rsidR="00E51B96" w:rsidRPr="00E51B96" w14:paraId="62750F73"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72241F"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E090B3"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Сложение и вычитание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1C2241" w14:textId="2FEBFFC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17</w:t>
            </w:r>
          </w:p>
        </w:tc>
        <w:tc>
          <w:tcPr>
            <w:tcW w:w="1559" w:type="dxa"/>
            <w:tcBorders>
              <w:top w:val="single" w:sz="0" w:space="0" w:color="000000"/>
              <w:left w:val="single" w:sz="0" w:space="0" w:color="000000"/>
              <w:bottom w:val="single" w:sz="0" w:space="0" w:color="000000"/>
              <w:right w:val="single" w:sz="0" w:space="0" w:color="000000"/>
            </w:tcBorders>
          </w:tcPr>
          <w:p w14:paraId="065B01F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66245C"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8DC4E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14:paraId="4AC77F8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7FDD21E8"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DE96B4"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484EC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Умножение и деление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023A60" w14:textId="6C945DEB"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25</w:t>
            </w:r>
          </w:p>
        </w:tc>
        <w:tc>
          <w:tcPr>
            <w:tcW w:w="1559" w:type="dxa"/>
            <w:tcBorders>
              <w:top w:val="single" w:sz="0" w:space="0" w:color="000000"/>
              <w:left w:val="single" w:sz="0" w:space="0" w:color="000000"/>
              <w:bottom w:val="single" w:sz="0" w:space="0" w:color="000000"/>
              <w:right w:val="single" w:sz="0" w:space="0" w:color="000000"/>
            </w:tcBorders>
          </w:tcPr>
          <w:p w14:paraId="5E863CCE"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D7930F"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3199B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14:paraId="7CE1DCB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0ABAC46E"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6AC1C8"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2.3</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99034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Арифметические действия с числами в пределах 100</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1F8AAB" w14:textId="12E3EFC1"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w:t>
            </w:r>
          </w:p>
        </w:tc>
        <w:tc>
          <w:tcPr>
            <w:tcW w:w="1559" w:type="dxa"/>
            <w:tcBorders>
              <w:top w:val="single" w:sz="0" w:space="0" w:color="000000"/>
              <w:left w:val="single" w:sz="0" w:space="0" w:color="000000"/>
              <w:bottom w:val="single" w:sz="0" w:space="0" w:color="000000"/>
              <w:right w:val="single" w:sz="0" w:space="0" w:color="000000"/>
            </w:tcBorders>
          </w:tcPr>
          <w:p w14:paraId="69178DB9"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A4D69C"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CA07C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14:paraId="7699F0E0"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7A6725C7"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0E5799"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4365CB" w14:textId="1736FAA6"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55</w:t>
            </w:r>
          </w:p>
        </w:tc>
        <w:tc>
          <w:tcPr>
            <w:tcW w:w="1559" w:type="dxa"/>
            <w:tcBorders>
              <w:top w:val="single" w:sz="0" w:space="0" w:color="000000"/>
              <w:left w:val="single" w:sz="0" w:space="0" w:color="000000"/>
              <w:bottom w:val="single" w:sz="0" w:space="0" w:color="000000"/>
              <w:right w:val="single" w:sz="0" w:space="0" w:color="000000"/>
            </w:tcBorders>
          </w:tcPr>
          <w:p w14:paraId="5BA4F516"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14:paraId="625B2CC0"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14:paraId="5ED0A0D5"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B6F87A"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14:paraId="3A5CEEFE" w14:textId="77777777"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14:paraId="2D97F9F5"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3.</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Текстовые задачи</w:t>
            </w:r>
          </w:p>
        </w:tc>
      </w:tr>
      <w:tr w:rsidR="00E51B96" w:rsidRPr="003864D6" w14:paraId="48E3E901"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494896"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3.1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7272D2"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Текстовые задачи</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AB8AFA" w14:textId="333A5FCA"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18</w:t>
            </w:r>
          </w:p>
        </w:tc>
        <w:tc>
          <w:tcPr>
            <w:tcW w:w="1559" w:type="dxa"/>
            <w:tcBorders>
              <w:top w:val="single" w:sz="0" w:space="0" w:color="000000"/>
              <w:left w:val="single" w:sz="0" w:space="0" w:color="000000"/>
              <w:bottom w:val="single" w:sz="0" w:space="0" w:color="000000"/>
              <w:right w:val="single" w:sz="0" w:space="0" w:color="000000"/>
            </w:tcBorders>
          </w:tcPr>
          <w:p w14:paraId="34FF6480"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BF4782"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272B3A"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B24A93"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6CD084E3"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6EB21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B2F752" w14:textId="0E0A07A8"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18</w:t>
            </w:r>
          </w:p>
        </w:tc>
        <w:tc>
          <w:tcPr>
            <w:tcW w:w="1559" w:type="dxa"/>
            <w:tcBorders>
              <w:top w:val="single" w:sz="0" w:space="0" w:color="000000"/>
              <w:left w:val="single" w:sz="0" w:space="0" w:color="000000"/>
              <w:bottom w:val="single" w:sz="0" w:space="0" w:color="000000"/>
              <w:right w:val="single" w:sz="0" w:space="0" w:color="000000"/>
            </w:tcBorders>
          </w:tcPr>
          <w:p w14:paraId="73C6CBE5"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14:paraId="2C88F87E"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14:paraId="1DB1CD9F"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2A0A0E"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3864D6" w14:paraId="042540D7" w14:textId="77777777"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14:paraId="5282EF5A"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4.</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Пространственные отношения и геометрические фигуры</w:t>
            </w:r>
          </w:p>
        </w:tc>
      </w:tr>
      <w:tr w:rsidR="00E51B96" w:rsidRPr="00E51B96" w14:paraId="04F1A6B7"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353639"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lastRenderedPageBreak/>
              <w:t>4.1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6DF270"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Геометрические фигуры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FA8257" w14:textId="31D46849"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14:paraId="5166FA4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9D4CB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95D6AA"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14:paraId="0E58EFBC"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3864D6" w14:paraId="474CBD7F"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955C6C"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4.2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077FF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Геометрические величины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C3F8D2" w14:textId="3CB19176"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12</w:t>
            </w:r>
          </w:p>
        </w:tc>
        <w:tc>
          <w:tcPr>
            <w:tcW w:w="1559" w:type="dxa"/>
            <w:tcBorders>
              <w:top w:val="single" w:sz="0" w:space="0" w:color="000000"/>
              <w:left w:val="single" w:sz="0" w:space="0" w:color="000000"/>
              <w:bottom w:val="single" w:sz="0" w:space="0" w:color="000000"/>
              <w:right w:val="single" w:sz="0" w:space="0" w:color="000000"/>
            </w:tcBorders>
          </w:tcPr>
          <w:p w14:paraId="092D79F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ABCA60"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7F84B7"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14:paraId="3C133107"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56DD32EF"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0E96D0"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BC960F" w14:textId="69A56C6B"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19</w:t>
            </w:r>
          </w:p>
        </w:tc>
        <w:tc>
          <w:tcPr>
            <w:tcW w:w="1559" w:type="dxa"/>
            <w:tcBorders>
              <w:top w:val="single" w:sz="0" w:space="0" w:color="000000"/>
              <w:left w:val="single" w:sz="0" w:space="0" w:color="000000"/>
              <w:bottom w:val="single" w:sz="0" w:space="0" w:color="000000"/>
              <w:right w:val="single" w:sz="0" w:space="0" w:color="000000"/>
            </w:tcBorders>
          </w:tcPr>
          <w:p w14:paraId="55D597E3"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14:paraId="7E30C284"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14:paraId="2FA3471A"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EB81BF"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14:paraId="05FF3FEA" w14:textId="77777777"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14:paraId="7EF7DDA7"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5.</w:t>
            </w:r>
            <w:r w:rsidRPr="00E51B96">
              <w:rPr>
                <w:rFonts w:ascii="Times New Roman" w:eastAsia="Times New Roman" w:hAnsi="Times New Roman" w:cs="Times New Roman"/>
                <w:color w:val="000000"/>
                <w:sz w:val="24"/>
                <w:szCs w:val="20"/>
                <w:lang w:val="ru-RU" w:eastAsia="ru-RU"/>
              </w:rPr>
              <w:t xml:space="preserve"> </w:t>
            </w:r>
            <w:r w:rsidRPr="00E51B96">
              <w:rPr>
                <w:rFonts w:ascii="Times New Roman" w:eastAsia="Times New Roman" w:hAnsi="Times New Roman" w:cs="Times New Roman"/>
                <w:b/>
                <w:color w:val="000000"/>
                <w:sz w:val="24"/>
                <w:szCs w:val="20"/>
                <w:lang w:val="ru-RU" w:eastAsia="ru-RU"/>
              </w:rPr>
              <w:t>Математическая информация</w:t>
            </w:r>
          </w:p>
        </w:tc>
      </w:tr>
      <w:tr w:rsidR="00E51B96" w:rsidRPr="003864D6" w14:paraId="355B4E94" w14:textId="77777777"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43AB62" w14:textId="77777777"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5.1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128AFF"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Математическая информация</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6B1B8C" w14:textId="0A3D34F8"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14:paraId="150CAB92"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Mar>
              <w:top w:w="50" w:type="dxa"/>
              <w:left w:w="100" w:type="dxa"/>
            </w:tcMar>
            <w:vAlign w:val="center"/>
          </w:tcPr>
          <w:p w14:paraId="221EAE1F"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Mar>
              <w:top w:w="50" w:type="dxa"/>
              <w:left w:w="100" w:type="dxa"/>
            </w:tcMar>
            <w:vAlign w:val="center"/>
          </w:tcPr>
          <w:p w14:paraId="0E0AA9F1"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262B63"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6B902F88"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E266E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9244F2" w14:textId="6A6B5998"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14:paraId="486BC504"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14:paraId="697200C5"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14:paraId="559468FF"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8CD9E6"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3864D6" w14:paraId="4F4E2375"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7C7297"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Повторение пройденного материала</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44B9D5" w14:textId="33590DD0"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9</w:t>
            </w:r>
          </w:p>
        </w:tc>
        <w:tc>
          <w:tcPr>
            <w:tcW w:w="1559" w:type="dxa"/>
            <w:tcBorders>
              <w:top w:val="single" w:sz="0" w:space="0" w:color="000000"/>
              <w:left w:val="single" w:sz="0" w:space="0" w:color="000000"/>
              <w:bottom w:val="single" w:sz="0" w:space="0" w:color="000000"/>
              <w:right w:val="single" w:sz="0" w:space="0" w:color="000000"/>
            </w:tcBorders>
          </w:tcPr>
          <w:p w14:paraId="019A1C50"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Mar>
              <w:top w:w="50" w:type="dxa"/>
              <w:left w:w="100" w:type="dxa"/>
            </w:tcMar>
            <w:vAlign w:val="center"/>
          </w:tcPr>
          <w:p w14:paraId="103CED2D"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Mar>
              <w:top w:w="50" w:type="dxa"/>
              <w:left w:w="100" w:type="dxa"/>
            </w:tcMar>
            <w:vAlign w:val="center"/>
          </w:tcPr>
          <w:p w14:paraId="0C638F19"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757674"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14:paraId="3F9156B1"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B32376"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Итоговый контроль (контрольные и проверочные работы)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64252F" w14:textId="7A73A61F"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14:paraId="3EF34235"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3FC5B2"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8FFA5B"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8453D9"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r>
      <w:tr w:rsidR="00E51B96" w:rsidRPr="00E51B96" w14:paraId="03BBC8BD" w14:textId="77777777"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B79A3E"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ОБЩЕЕ КОЛИЧЕСТВО ЧАСОВ ПО ПРОГРАММЕ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A5237A" w14:textId="6F021251"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136</w:t>
            </w:r>
          </w:p>
        </w:tc>
        <w:tc>
          <w:tcPr>
            <w:tcW w:w="1559" w:type="dxa"/>
            <w:tcBorders>
              <w:top w:val="single" w:sz="0" w:space="0" w:color="000000"/>
              <w:left w:val="single" w:sz="0" w:space="0" w:color="000000"/>
              <w:bottom w:val="single" w:sz="0" w:space="0" w:color="000000"/>
              <w:right w:val="single" w:sz="0" w:space="0" w:color="000000"/>
            </w:tcBorders>
          </w:tcPr>
          <w:p w14:paraId="6D4EC8D3"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7B27C3" w14:textId="77777777"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B126E7" w14:textId="4BCA722A"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0</w:t>
            </w: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2E3534" w14:textId="77777777"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bl>
    <w:p w14:paraId="56109AA7" w14:textId="77777777" w:rsidR="00E51B96" w:rsidRPr="00E51B96" w:rsidRDefault="00E51B96" w:rsidP="00E51B96">
      <w:pPr>
        <w:rPr>
          <w:lang w:val="ru-RU"/>
        </w:rPr>
        <w:sectPr w:rsidR="00E51B96" w:rsidRPr="00E51B96" w:rsidSect="00E51B96">
          <w:pgSz w:w="16383" w:h="11906" w:orient="landscape"/>
          <w:pgMar w:top="426" w:right="850" w:bottom="1134" w:left="1701" w:header="720" w:footer="720" w:gutter="0"/>
          <w:cols w:space="720"/>
        </w:sectPr>
      </w:pPr>
    </w:p>
    <w:p w14:paraId="551691C8" w14:textId="22901B09" w:rsidR="00E51B96" w:rsidRPr="00E51B96" w:rsidRDefault="00E51B96" w:rsidP="00E51B96">
      <w:pPr>
        <w:spacing w:after="0"/>
        <w:ind w:left="120"/>
        <w:rPr>
          <w:rFonts w:ascii="Times New Roman" w:hAnsi="Times New Roman"/>
          <w:b/>
          <w:color w:val="000000"/>
          <w:sz w:val="28"/>
          <w:lang w:val="ru-RU"/>
        </w:rPr>
      </w:pPr>
      <w:r w:rsidRPr="00E51B96">
        <w:rPr>
          <w:rFonts w:ascii="Times New Roman" w:hAnsi="Times New Roman"/>
          <w:b/>
          <w:color w:val="000000"/>
          <w:sz w:val="28"/>
        </w:rPr>
        <w:lastRenderedPageBreak/>
        <w:t xml:space="preserve"> 3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4"/>
        <w:gridCol w:w="2973"/>
        <w:gridCol w:w="1132"/>
        <w:gridCol w:w="1417"/>
        <w:gridCol w:w="1854"/>
        <w:gridCol w:w="1743"/>
        <w:gridCol w:w="4962"/>
      </w:tblGrid>
      <w:tr w:rsidR="00E160CB" w:rsidRPr="00E51B96" w14:paraId="7C07CC5D" w14:textId="77777777" w:rsidTr="00E160CB">
        <w:trPr>
          <w:trHeight w:val="144"/>
          <w:tblCellSpacing w:w="20" w:type="nil"/>
        </w:trPr>
        <w:tc>
          <w:tcPr>
            <w:tcW w:w="804" w:type="dxa"/>
            <w:vMerge w:val="restart"/>
            <w:tcMar>
              <w:top w:w="50" w:type="dxa"/>
              <w:left w:w="100" w:type="dxa"/>
            </w:tcMar>
            <w:vAlign w:val="center"/>
          </w:tcPr>
          <w:p w14:paraId="5DE38590" w14:textId="7735E2DA"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 п/п</w:t>
            </w:r>
          </w:p>
          <w:p w14:paraId="7C87D254" w14:textId="77777777" w:rsidR="00E160CB" w:rsidRPr="00E51B96" w:rsidRDefault="00E160CB" w:rsidP="00E160CB">
            <w:pPr>
              <w:spacing w:after="0"/>
              <w:ind w:left="135"/>
              <w:jc w:val="center"/>
              <w:rPr>
                <w:rFonts w:ascii="Calibri" w:eastAsia="Calibri" w:hAnsi="Calibri" w:cs="Times New Roman"/>
              </w:rPr>
            </w:pPr>
          </w:p>
        </w:tc>
        <w:tc>
          <w:tcPr>
            <w:tcW w:w="2973" w:type="dxa"/>
            <w:vMerge w:val="restart"/>
            <w:tcMar>
              <w:top w:w="50" w:type="dxa"/>
              <w:left w:w="100" w:type="dxa"/>
            </w:tcMar>
            <w:vAlign w:val="center"/>
          </w:tcPr>
          <w:p w14:paraId="019CEBBD" w14:textId="694CAE9E"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Наименование разделов и тем программы</w:t>
            </w:r>
          </w:p>
          <w:p w14:paraId="7C0C51A7" w14:textId="77777777" w:rsidR="00E160CB" w:rsidRPr="00E51B96" w:rsidRDefault="00E160CB" w:rsidP="00E160CB">
            <w:pPr>
              <w:spacing w:after="0"/>
              <w:ind w:left="135"/>
              <w:jc w:val="center"/>
              <w:rPr>
                <w:rFonts w:ascii="Calibri" w:eastAsia="Calibri" w:hAnsi="Calibri" w:cs="Times New Roman"/>
              </w:rPr>
            </w:pPr>
          </w:p>
        </w:tc>
        <w:tc>
          <w:tcPr>
            <w:tcW w:w="6146" w:type="dxa"/>
            <w:gridSpan w:val="4"/>
            <w:tcBorders>
              <w:right w:val="single" w:sz="4" w:space="0" w:color="auto"/>
            </w:tcBorders>
            <w:tcMar>
              <w:top w:w="50" w:type="dxa"/>
              <w:left w:w="100" w:type="dxa"/>
            </w:tcMar>
            <w:vAlign w:val="center"/>
          </w:tcPr>
          <w:p w14:paraId="7FA56302" w14:textId="77777777" w:rsidR="00E160CB" w:rsidRPr="00E51B96" w:rsidRDefault="00E160CB"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Количество часов</w:t>
            </w:r>
          </w:p>
        </w:tc>
        <w:tc>
          <w:tcPr>
            <w:tcW w:w="4962" w:type="dxa"/>
            <w:vMerge w:val="restart"/>
            <w:tcMar>
              <w:top w:w="50" w:type="dxa"/>
              <w:left w:w="100" w:type="dxa"/>
            </w:tcMar>
            <w:vAlign w:val="center"/>
          </w:tcPr>
          <w:p w14:paraId="06D44C53" w14:textId="3DD3D31E"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Электронные (цифровые) образовательные ресурсы</w:t>
            </w:r>
          </w:p>
          <w:p w14:paraId="1980C4BA" w14:textId="77777777" w:rsidR="00E160CB" w:rsidRPr="00E51B96" w:rsidRDefault="00E160CB" w:rsidP="00E160CB">
            <w:pPr>
              <w:spacing w:after="0"/>
              <w:ind w:left="135"/>
              <w:jc w:val="center"/>
              <w:rPr>
                <w:rFonts w:ascii="Calibri" w:eastAsia="Calibri" w:hAnsi="Calibri" w:cs="Times New Roman"/>
              </w:rPr>
            </w:pPr>
          </w:p>
        </w:tc>
      </w:tr>
      <w:tr w:rsidR="00E160CB" w:rsidRPr="00E51B96" w14:paraId="05DD3FFB" w14:textId="77777777" w:rsidTr="00E160CB">
        <w:trPr>
          <w:trHeight w:val="144"/>
          <w:tblCellSpacing w:w="20" w:type="nil"/>
        </w:trPr>
        <w:tc>
          <w:tcPr>
            <w:tcW w:w="804" w:type="dxa"/>
            <w:vMerge/>
            <w:tcBorders>
              <w:top w:val="nil"/>
            </w:tcBorders>
            <w:tcMar>
              <w:top w:w="50" w:type="dxa"/>
              <w:left w:w="100" w:type="dxa"/>
            </w:tcMar>
          </w:tcPr>
          <w:p w14:paraId="5237FFD9" w14:textId="77777777" w:rsidR="00E160CB" w:rsidRPr="00E51B96" w:rsidRDefault="00E160CB" w:rsidP="00E160CB">
            <w:pPr>
              <w:jc w:val="center"/>
              <w:rPr>
                <w:rFonts w:ascii="Calibri" w:eastAsia="Calibri" w:hAnsi="Calibri" w:cs="Times New Roman"/>
              </w:rPr>
            </w:pPr>
          </w:p>
        </w:tc>
        <w:tc>
          <w:tcPr>
            <w:tcW w:w="2973" w:type="dxa"/>
            <w:vMerge/>
            <w:tcBorders>
              <w:top w:val="nil"/>
            </w:tcBorders>
            <w:tcMar>
              <w:top w:w="50" w:type="dxa"/>
              <w:left w:w="100" w:type="dxa"/>
            </w:tcMar>
          </w:tcPr>
          <w:p w14:paraId="495F0F9C" w14:textId="77777777" w:rsidR="00E160CB" w:rsidRPr="00E51B96" w:rsidRDefault="00E160CB" w:rsidP="00E160CB">
            <w:pPr>
              <w:jc w:val="center"/>
              <w:rPr>
                <w:rFonts w:ascii="Calibri" w:eastAsia="Calibri" w:hAnsi="Calibri" w:cs="Times New Roman"/>
              </w:rPr>
            </w:pPr>
          </w:p>
        </w:tc>
        <w:tc>
          <w:tcPr>
            <w:tcW w:w="1132" w:type="dxa"/>
            <w:tcMar>
              <w:top w:w="50" w:type="dxa"/>
              <w:left w:w="100" w:type="dxa"/>
            </w:tcMar>
            <w:vAlign w:val="center"/>
          </w:tcPr>
          <w:p w14:paraId="5EE69D1A" w14:textId="0256F913"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Всего</w:t>
            </w:r>
          </w:p>
          <w:p w14:paraId="5025C895" w14:textId="77777777" w:rsidR="00E160CB" w:rsidRPr="00E51B96" w:rsidRDefault="00E160CB" w:rsidP="00E160CB">
            <w:pPr>
              <w:spacing w:after="0"/>
              <w:ind w:left="135"/>
              <w:jc w:val="center"/>
              <w:rPr>
                <w:rFonts w:ascii="Calibri" w:eastAsia="Calibri" w:hAnsi="Calibri" w:cs="Times New Roman"/>
              </w:rPr>
            </w:pPr>
          </w:p>
        </w:tc>
        <w:tc>
          <w:tcPr>
            <w:tcW w:w="1417" w:type="dxa"/>
          </w:tcPr>
          <w:p w14:paraId="548CE9AC" w14:textId="77777777" w:rsidR="00E160CB" w:rsidRPr="00E51B96" w:rsidRDefault="00E160CB" w:rsidP="00E160CB">
            <w:pPr>
              <w:spacing w:after="0"/>
              <w:ind w:left="135"/>
              <w:jc w:val="center"/>
              <w:rPr>
                <w:rFonts w:ascii="Times New Roman" w:eastAsia="Calibri" w:hAnsi="Times New Roman" w:cs="Times New Roman"/>
                <w:b/>
                <w:color w:val="000000"/>
                <w:sz w:val="24"/>
                <w:lang w:val="ru-RU"/>
              </w:rPr>
            </w:pPr>
            <w:r w:rsidRPr="00E51B96">
              <w:rPr>
                <w:rFonts w:ascii="Times New Roman" w:eastAsia="Calibri" w:hAnsi="Times New Roman" w:cs="Times New Roman"/>
                <w:b/>
                <w:color w:val="000000"/>
                <w:sz w:val="24"/>
                <w:lang w:val="ru-RU"/>
              </w:rPr>
              <w:t>Дата изучения</w:t>
            </w:r>
          </w:p>
        </w:tc>
        <w:tc>
          <w:tcPr>
            <w:tcW w:w="1854" w:type="dxa"/>
            <w:tcMar>
              <w:top w:w="50" w:type="dxa"/>
              <w:left w:w="100" w:type="dxa"/>
            </w:tcMar>
            <w:vAlign w:val="center"/>
          </w:tcPr>
          <w:p w14:paraId="3CED5AC1" w14:textId="5D9DF2D7"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Контрольные работы</w:t>
            </w:r>
          </w:p>
          <w:p w14:paraId="78BF6DD5" w14:textId="77777777" w:rsidR="00E160CB" w:rsidRPr="00E51B96" w:rsidRDefault="00E160CB"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62E58EC5" w14:textId="0F7A1101"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Практические работы</w:t>
            </w:r>
          </w:p>
          <w:p w14:paraId="1BA3084A" w14:textId="77777777" w:rsidR="00E160CB" w:rsidRPr="00E51B96" w:rsidRDefault="00E160CB" w:rsidP="00E160CB">
            <w:pPr>
              <w:spacing w:after="0"/>
              <w:ind w:left="135"/>
              <w:jc w:val="center"/>
              <w:rPr>
                <w:rFonts w:ascii="Calibri" w:eastAsia="Calibri" w:hAnsi="Calibri" w:cs="Times New Roman"/>
              </w:rPr>
            </w:pPr>
          </w:p>
        </w:tc>
        <w:tc>
          <w:tcPr>
            <w:tcW w:w="4962" w:type="dxa"/>
            <w:vMerge/>
            <w:tcMar>
              <w:top w:w="50" w:type="dxa"/>
              <w:left w:w="100" w:type="dxa"/>
            </w:tcMar>
          </w:tcPr>
          <w:p w14:paraId="5881C7DD" w14:textId="77777777" w:rsidR="00E160CB" w:rsidRPr="00E51B96" w:rsidRDefault="00E160CB" w:rsidP="00E160CB">
            <w:pPr>
              <w:jc w:val="center"/>
              <w:rPr>
                <w:rFonts w:ascii="Calibri" w:eastAsia="Calibri" w:hAnsi="Calibri" w:cs="Times New Roman"/>
              </w:rPr>
            </w:pPr>
          </w:p>
        </w:tc>
      </w:tr>
      <w:tr w:rsidR="00E51B96" w:rsidRPr="00E51B96" w14:paraId="686F8197" w14:textId="77777777" w:rsidTr="00E160CB">
        <w:trPr>
          <w:trHeight w:val="144"/>
          <w:tblCellSpacing w:w="20" w:type="nil"/>
        </w:trPr>
        <w:tc>
          <w:tcPr>
            <w:tcW w:w="14885" w:type="dxa"/>
            <w:gridSpan w:val="7"/>
            <w:tcMar>
              <w:top w:w="50" w:type="dxa"/>
              <w:left w:w="100" w:type="dxa"/>
            </w:tcMar>
            <w:vAlign w:val="center"/>
          </w:tcPr>
          <w:p w14:paraId="13EC39BB"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1.</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Числа и величины</w:t>
            </w:r>
          </w:p>
        </w:tc>
      </w:tr>
      <w:tr w:rsidR="00E51B96" w:rsidRPr="00E51B96" w14:paraId="784A4A9E" w14:textId="77777777" w:rsidTr="00E160CB">
        <w:trPr>
          <w:trHeight w:val="144"/>
          <w:tblCellSpacing w:w="20" w:type="nil"/>
        </w:trPr>
        <w:tc>
          <w:tcPr>
            <w:tcW w:w="804" w:type="dxa"/>
            <w:tcMar>
              <w:top w:w="50" w:type="dxa"/>
              <w:left w:w="100" w:type="dxa"/>
            </w:tcMar>
            <w:vAlign w:val="center"/>
          </w:tcPr>
          <w:p w14:paraId="18CB62B6"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2973" w:type="dxa"/>
            <w:tcMar>
              <w:top w:w="50" w:type="dxa"/>
              <w:left w:w="100" w:type="dxa"/>
            </w:tcMar>
            <w:vAlign w:val="center"/>
          </w:tcPr>
          <w:p w14:paraId="4D96A653"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Числа</w:t>
            </w:r>
          </w:p>
        </w:tc>
        <w:tc>
          <w:tcPr>
            <w:tcW w:w="1132" w:type="dxa"/>
            <w:tcMar>
              <w:top w:w="50" w:type="dxa"/>
              <w:left w:w="100" w:type="dxa"/>
            </w:tcMar>
            <w:vAlign w:val="center"/>
          </w:tcPr>
          <w:p w14:paraId="27779F90" w14:textId="4DE7BB74"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10</w:t>
            </w:r>
          </w:p>
        </w:tc>
        <w:tc>
          <w:tcPr>
            <w:tcW w:w="1417" w:type="dxa"/>
          </w:tcPr>
          <w:p w14:paraId="33310FE2"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7C3B3042"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05B7480B"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63538F68"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w:t>
            </w:r>
          </w:p>
          <w:p w14:paraId="17B17894" w14:textId="3999F235"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М.И. Моро, М.А. Бантова и другие, 2023г</w:t>
            </w:r>
          </w:p>
          <w:p w14:paraId="0E6B798B"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5">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65152C1D" w14:textId="2F3A7510" w:rsidR="00E51B96" w:rsidRPr="00E51B96" w:rsidRDefault="00E51B96" w:rsidP="00E160CB">
            <w:pPr>
              <w:spacing w:after="0" w:line="240" w:lineRule="auto"/>
              <w:ind w:hanging="135"/>
              <w:jc w:val="center"/>
              <w:rPr>
                <w:rFonts w:ascii="Times New Roman" w:eastAsia="Calibri" w:hAnsi="Times New Roman" w:cs="Times New Roman"/>
                <w:iCs/>
                <w:sz w:val="24"/>
                <w:szCs w:val="24"/>
                <w:lang w:val="ru-RU"/>
              </w:rPr>
            </w:pPr>
            <w:r w:rsidRPr="00E51B96">
              <w:rPr>
                <w:rFonts w:ascii="Times New Roman" w:eastAsia="Calibri" w:hAnsi="Times New Roman" w:cs="Times New Roman"/>
                <w:iCs/>
                <w:sz w:val="24"/>
                <w:szCs w:val="24"/>
                <w:lang w:val="ru-RU"/>
              </w:rPr>
              <w:t>ЦОС Моя школа</w:t>
            </w:r>
          </w:p>
        </w:tc>
      </w:tr>
      <w:tr w:rsidR="00E51B96" w:rsidRPr="00E51B96" w14:paraId="3BC4CE28" w14:textId="77777777" w:rsidTr="00E160CB">
        <w:trPr>
          <w:trHeight w:val="144"/>
          <w:tblCellSpacing w:w="20" w:type="nil"/>
        </w:trPr>
        <w:tc>
          <w:tcPr>
            <w:tcW w:w="804" w:type="dxa"/>
            <w:tcMar>
              <w:top w:w="50" w:type="dxa"/>
              <w:left w:w="100" w:type="dxa"/>
            </w:tcMar>
            <w:vAlign w:val="center"/>
          </w:tcPr>
          <w:p w14:paraId="551D99CA"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2973" w:type="dxa"/>
            <w:tcMar>
              <w:top w:w="50" w:type="dxa"/>
              <w:left w:w="100" w:type="dxa"/>
            </w:tcMar>
            <w:vAlign w:val="center"/>
          </w:tcPr>
          <w:p w14:paraId="6BA1C71A"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Величины</w:t>
            </w:r>
          </w:p>
        </w:tc>
        <w:tc>
          <w:tcPr>
            <w:tcW w:w="1132" w:type="dxa"/>
            <w:tcMar>
              <w:top w:w="50" w:type="dxa"/>
              <w:left w:w="100" w:type="dxa"/>
            </w:tcMar>
            <w:vAlign w:val="center"/>
          </w:tcPr>
          <w:p w14:paraId="38601FCA" w14:textId="3D3D0434"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8</w:t>
            </w:r>
          </w:p>
        </w:tc>
        <w:tc>
          <w:tcPr>
            <w:tcW w:w="1417" w:type="dxa"/>
          </w:tcPr>
          <w:p w14:paraId="5AB05F39" w14:textId="77777777" w:rsidR="00E51B96" w:rsidRPr="00E51B96" w:rsidRDefault="00E51B96" w:rsidP="00E160CB">
            <w:pPr>
              <w:spacing w:after="0"/>
              <w:ind w:left="135"/>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14:paraId="3B41FB8D" w14:textId="77777777" w:rsidR="00E51B96" w:rsidRPr="00E51B96" w:rsidRDefault="00E51B96" w:rsidP="00E160CB">
            <w:pPr>
              <w:spacing w:after="0"/>
              <w:ind w:left="135"/>
              <w:jc w:val="center"/>
              <w:rPr>
                <w:rFonts w:ascii="Calibri" w:eastAsia="Calibri" w:hAnsi="Calibri" w:cs="Times New Roman"/>
              </w:rPr>
            </w:pPr>
          </w:p>
        </w:tc>
        <w:tc>
          <w:tcPr>
            <w:tcW w:w="1743" w:type="dxa"/>
            <w:tcBorders>
              <w:left w:val="single" w:sz="4" w:space="0" w:color="auto"/>
              <w:right w:val="single" w:sz="4" w:space="0" w:color="auto"/>
            </w:tcBorders>
            <w:tcMar>
              <w:top w:w="50" w:type="dxa"/>
              <w:left w:w="100" w:type="dxa"/>
            </w:tcMar>
            <w:vAlign w:val="center"/>
          </w:tcPr>
          <w:p w14:paraId="6D5C3500"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056A269B" w14:textId="68D70F70"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5457C779"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6">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0F39E9A3" w14:textId="70A9BA34"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4D815863" w14:textId="77777777" w:rsidTr="00E160CB">
        <w:trPr>
          <w:trHeight w:val="144"/>
          <w:tblCellSpacing w:w="20" w:type="nil"/>
        </w:trPr>
        <w:tc>
          <w:tcPr>
            <w:tcW w:w="3777" w:type="dxa"/>
            <w:gridSpan w:val="2"/>
            <w:tcMar>
              <w:top w:w="50" w:type="dxa"/>
              <w:left w:w="100" w:type="dxa"/>
            </w:tcMar>
            <w:vAlign w:val="center"/>
          </w:tcPr>
          <w:p w14:paraId="0825BA5D"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14:paraId="2A6B2F7E" w14:textId="7ADCF61B"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18</w:t>
            </w:r>
          </w:p>
        </w:tc>
        <w:tc>
          <w:tcPr>
            <w:tcW w:w="1417" w:type="dxa"/>
          </w:tcPr>
          <w:p w14:paraId="6D09C6F8" w14:textId="77777777"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14:paraId="2B22FBE6" w14:textId="77777777"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14:paraId="78267E4B" w14:textId="77777777"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14:paraId="77C7F7FB" w14:textId="77777777" w:rsidR="00E51B96" w:rsidRPr="00E51B96" w:rsidRDefault="00E51B96" w:rsidP="00E160CB">
            <w:pPr>
              <w:jc w:val="center"/>
              <w:rPr>
                <w:rFonts w:ascii="Calibri" w:eastAsia="Calibri" w:hAnsi="Calibri" w:cs="Times New Roman"/>
              </w:rPr>
            </w:pPr>
          </w:p>
        </w:tc>
      </w:tr>
      <w:tr w:rsidR="00E51B96" w:rsidRPr="00E51B96" w14:paraId="0F83E97A" w14:textId="77777777" w:rsidTr="00E160CB">
        <w:trPr>
          <w:trHeight w:val="144"/>
          <w:tblCellSpacing w:w="20" w:type="nil"/>
        </w:trPr>
        <w:tc>
          <w:tcPr>
            <w:tcW w:w="14885" w:type="dxa"/>
            <w:gridSpan w:val="7"/>
            <w:tcMar>
              <w:top w:w="50" w:type="dxa"/>
              <w:left w:w="100" w:type="dxa"/>
            </w:tcMar>
            <w:vAlign w:val="center"/>
          </w:tcPr>
          <w:p w14:paraId="76289FB5"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2.</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Арифметические действия</w:t>
            </w:r>
          </w:p>
        </w:tc>
      </w:tr>
      <w:tr w:rsidR="00E51B96" w:rsidRPr="00E51B96" w14:paraId="5E50414C" w14:textId="77777777" w:rsidTr="00E160CB">
        <w:trPr>
          <w:trHeight w:val="144"/>
          <w:tblCellSpacing w:w="20" w:type="nil"/>
        </w:trPr>
        <w:tc>
          <w:tcPr>
            <w:tcW w:w="804" w:type="dxa"/>
            <w:tcMar>
              <w:top w:w="50" w:type="dxa"/>
              <w:left w:w="100" w:type="dxa"/>
            </w:tcMar>
            <w:vAlign w:val="center"/>
          </w:tcPr>
          <w:p w14:paraId="52A0B793"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2.1</w:t>
            </w:r>
          </w:p>
        </w:tc>
        <w:tc>
          <w:tcPr>
            <w:tcW w:w="2973" w:type="dxa"/>
            <w:tcMar>
              <w:top w:w="50" w:type="dxa"/>
              <w:left w:w="100" w:type="dxa"/>
            </w:tcMar>
            <w:vAlign w:val="center"/>
          </w:tcPr>
          <w:p w14:paraId="7AAF5C77"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Вычисления</w:t>
            </w:r>
          </w:p>
        </w:tc>
        <w:tc>
          <w:tcPr>
            <w:tcW w:w="1132" w:type="dxa"/>
            <w:tcMar>
              <w:top w:w="50" w:type="dxa"/>
              <w:left w:w="100" w:type="dxa"/>
            </w:tcMar>
            <w:vAlign w:val="center"/>
          </w:tcPr>
          <w:p w14:paraId="347B27CF" w14:textId="1B38C5CE"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40</w:t>
            </w:r>
          </w:p>
        </w:tc>
        <w:tc>
          <w:tcPr>
            <w:tcW w:w="1417" w:type="dxa"/>
          </w:tcPr>
          <w:p w14:paraId="73B2FD4C"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34AC494B"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50847F50"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0614FB54" w14:textId="6C092F39"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6DFA8221" w14:textId="77777777"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7">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63E188F6" w14:textId="3A596376"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70143C5E" w14:textId="77777777" w:rsidTr="00E160CB">
        <w:trPr>
          <w:trHeight w:val="144"/>
          <w:tblCellSpacing w:w="20" w:type="nil"/>
        </w:trPr>
        <w:tc>
          <w:tcPr>
            <w:tcW w:w="804" w:type="dxa"/>
            <w:tcMar>
              <w:top w:w="50" w:type="dxa"/>
              <w:left w:w="100" w:type="dxa"/>
            </w:tcMar>
            <w:vAlign w:val="center"/>
          </w:tcPr>
          <w:p w14:paraId="47E5EB15"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2973" w:type="dxa"/>
            <w:tcMar>
              <w:top w:w="50" w:type="dxa"/>
              <w:left w:w="100" w:type="dxa"/>
            </w:tcMar>
            <w:vAlign w:val="center"/>
          </w:tcPr>
          <w:p w14:paraId="5A7862BD"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Числовые выражения</w:t>
            </w:r>
          </w:p>
        </w:tc>
        <w:tc>
          <w:tcPr>
            <w:tcW w:w="1132" w:type="dxa"/>
            <w:tcMar>
              <w:top w:w="50" w:type="dxa"/>
              <w:left w:w="100" w:type="dxa"/>
            </w:tcMar>
            <w:vAlign w:val="center"/>
          </w:tcPr>
          <w:p w14:paraId="5770CBE5" w14:textId="7D4A1C45"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417" w:type="dxa"/>
          </w:tcPr>
          <w:p w14:paraId="1D4AE4DD"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5D3AAF80"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2F6BAAB3"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50806FC4" w14:textId="1F2B8093"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6A4C8AC4" w14:textId="77777777"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8">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2FDA985F" w14:textId="12498867"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18E2C90F" w14:textId="77777777" w:rsidTr="00E160CB">
        <w:trPr>
          <w:trHeight w:val="144"/>
          <w:tblCellSpacing w:w="20" w:type="nil"/>
        </w:trPr>
        <w:tc>
          <w:tcPr>
            <w:tcW w:w="3777" w:type="dxa"/>
            <w:gridSpan w:val="2"/>
            <w:tcMar>
              <w:top w:w="50" w:type="dxa"/>
              <w:left w:w="100" w:type="dxa"/>
            </w:tcMar>
            <w:vAlign w:val="center"/>
          </w:tcPr>
          <w:p w14:paraId="535CC368"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14:paraId="28C13DEE" w14:textId="55FED68A"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47</w:t>
            </w:r>
          </w:p>
        </w:tc>
        <w:tc>
          <w:tcPr>
            <w:tcW w:w="1417" w:type="dxa"/>
          </w:tcPr>
          <w:p w14:paraId="1871A270" w14:textId="77777777"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14:paraId="5A716765" w14:textId="77777777"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14:paraId="4B987D2F" w14:textId="77777777"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14:paraId="340758B4" w14:textId="77777777" w:rsidR="00E51B96" w:rsidRPr="00E51B96" w:rsidRDefault="00E51B96" w:rsidP="00E160CB">
            <w:pPr>
              <w:jc w:val="center"/>
              <w:rPr>
                <w:rFonts w:ascii="Calibri" w:eastAsia="Calibri" w:hAnsi="Calibri" w:cs="Times New Roman"/>
              </w:rPr>
            </w:pPr>
          </w:p>
        </w:tc>
      </w:tr>
      <w:tr w:rsidR="00E51B96" w:rsidRPr="00E51B96" w14:paraId="675D35DF" w14:textId="77777777" w:rsidTr="00E160CB">
        <w:trPr>
          <w:trHeight w:val="144"/>
          <w:tblCellSpacing w:w="20" w:type="nil"/>
        </w:trPr>
        <w:tc>
          <w:tcPr>
            <w:tcW w:w="9923" w:type="dxa"/>
            <w:gridSpan w:val="6"/>
            <w:tcBorders>
              <w:right w:val="single" w:sz="4" w:space="0" w:color="auto"/>
            </w:tcBorders>
            <w:tcMar>
              <w:top w:w="50" w:type="dxa"/>
              <w:left w:w="100" w:type="dxa"/>
            </w:tcMar>
            <w:vAlign w:val="center"/>
          </w:tcPr>
          <w:p w14:paraId="4F480BDB"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3.</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Текстовые задачи</w:t>
            </w:r>
          </w:p>
        </w:tc>
        <w:tc>
          <w:tcPr>
            <w:tcW w:w="4962" w:type="dxa"/>
            <w:tcBorders>
              <w:left w:val="single" w:sz="4" w:space="0" w:color="auto"/>
            </w:tcBorders>
            <w:vAlign w:val="center"/>
          </w:tcPr>
          <w:p w14:paraId="19FBAE5F" w14:textId="77777777" w:rsidR="00E51B96" w:rsidRPr="00E51B96" w:rsidRDefault="00E51B96" w:rsidP="00E160CB">
            <w:pPr>
              <w:spacing w:after="0"/>
              <w:jc w:val="center"/>
              <w:rPr>
                <w:rFonts w:ascii="Calibri" w:eastAsia="Calibri" w:hAnsi="Calibri" w:cs="Times New Roman"/>
              </w:rPr>
            </w:pPr>
          </w:p>
        </w:tc>
      </w:tr>
      <w:tr w:rsidR="00E51B96" w:rsidRPr="00E51B96" w14:paraId="078CC7E3" w14:textId="77777777" w:rsidTr="00E160CB">
        <w:trPr>
          <w:trHeight w:val="144"/>
          <w:tblCellSpacing w:w="20" w:type="nil"/>
        </w:trPr>
        <w:tc>
          <w:tcPr>
            <w:tcW w:w="804" w:type="dxa"/>
            <w:tcMar>
              <w:top w:w="50" w:type="dxa"/>
              <w:left w:w="100" w:type="dxa"/>
            </w:tcMar>
            <w:vAlign w:val="center"/>
          </w:tcPr>
          <w:p w14:paraId="7DE89129"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3.1</w:t>
            </w:r>
          </w:p>
        </w:tc>
        <w:tc>
          <w:tcPr>
            <w:tcW w:w="2973" w:type="dxa"/>
            <w:tcMar>
              <w:top w:w="50" w:type="dxa"/>
              <w:left w:w="100" w:type="dxa"/>
            </w:tcMar>
            <w:vAlign w:val="center"/>
          </w:tcPr>
          <w:p w14:paraId="5E15DA56"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Работа с текстовой задачей</w:t>
            </w:r>
          </w:p>
        </w:tc>
        <w:tc>
          <w:tcPr>
            <w:tcW w:w="1132" w:type="dxa"/>
            <w:tcMar>
              <w:top w:w="50" w:type="dxa"/>
              <w:left w:w="100" w:type="dxa"/>
            </w:tcMar>
            <w:vAlign w:val="center"/>
          </w:tcPr>
          <w:p w14:paraId="07660C9B" w14:textId="4330969F"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1417" w:type="dxa"/>
          </w:tcPr>
          <w:p w14:paraId="70FE5758"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6869BE48"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3BB5BEFA"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466C4919" w14:textId="3A0F2755"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433D1A79"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9">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5E554033" w14:textId="2A02856D"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68BAE223" w14:textId="77777777" w:rsidTr="00E160CB">
        <w:trPr>
          <w:trHeight w:val="144"/>
          <w:tblCellSpacing w:w="20" w:type="nil"/>
        </w:trPr>
        <w:tc>
          <w:tcPr>
            <w:tcW w:w="804" w:type="dxa"/>
            <w:tcMar>
              <w:top w:w="50" w:type="dxa"/>
              <w:left w:w="100" w:type="dxa"/>
            </w:tcMar>
            <w:vAlign w:val="center"/>
          </w:tcPr>
          <w:p w14:paraId="3EDCFD65"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3.2</w:t>
            </w:r>
          </w:p>
        </w:tc>
        <w:tc>
          <w:tcPr>
            <w:tcW w:w="2973" w:type="dxa"/>
            <w:tcMar>
              <w:top w:w="50" w:type="dxa"/>
              <w:left w:w="100" w:type="dxa"/>
            </w:tcMar>
            <w:vAlign w:val="center"/>
          </w:tcPr>
          <w:p w14:paraId="3EF1F2CB"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Решение задач</w:t>
            </w:r>
          </w:p>
        </w:tc>
        <w:tc>
          <w:tcPr>
            <w:tcW w:w="1132" w:type="dxa"/>
            <w:tcMar>
              <w:top w:w="50" w:type="dxa"/>
              <w:left w:w="100" w:type="dxa"/>
            </w:tcMar>
            <w:vAlign w:val="center"/>
          </w:tcPr>
          <w:p w14:paraId="62FC2D30" w14:textId="3E798A0D"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1417" w:type="dxa"/>
          </w:tcPr>
          <w:p w14:paraId="7F5E634D"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63146B25"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215F531E"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61047638" w14:textId="57B1E964"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033837C3"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0">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40FA988B" w14:textId="3DC56E4E"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lastRenderedPageBreak/>
              <w:t>ЦОС Моя школа</w:t>
            </w:r>
          </w:p>
        </w:tc>
      </w:tr>
      <w:tr w:rsidR="00E51B96" w:rsidRPr="00E51B96" w14:paraId="23EBC8C5" w14:textId="77777777" w:rsidTr="00E160CB">
        <w:trPr>
          <w:trHeight w:val="144"/>
          <w:tblCellSpacing w:w="20" w:type="nil"/>
        </w:trPr>
        <w:tc>
          <w:tcPr>
            <w:tcW w:w="3777" w:type="dxa"/>
            <w:gridSpan w:val="2"/>
            <w:tcMar>
              <w:top w:w="50" w:type="dxa"/>
              <w:left w:w="100" w:type="dxa"/>
            </w:tcMar>
            <w:vAlign w:val="center"/>
          </w:tcPr>
          <w:p w14:paraId="64824A28"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lastRenderedPageBreak/>
              <w:t>Итого по разделу</w:t>
            </w:r>
          </w:p>
        </w:tc>
        <w:tc>
          <w:tcPr>
            <w:tcW w:w="1132" w:type="dxa"/>
            <w:tcMar>
              <w:top w:w="50" w:type="dxa"/>
              <w:left w:w="100" w:type="dxa"/>
            </w:tcMar>
            <w:vAlign w:val="center"/>
          </w:tcPr>
          <w:p w14:paraId="7563BA84" w14:textId="0C25C66D"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23</w:t>
            </w:r>
          </w:p>
        </w:tc>
        <w:tc>
          <w:tcPr>
            <w:tcW w:w="1417" w:type="dxa"/>
          </w:tcPr>
          <w:p w14:paraId="0DF75FEE" w14:textId="77777777"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14:paraId="6627D83E" w14:textId="77777777"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14:paraId="219FB7DD" w14:textId="77777777"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14:paraId="075D5E00" w14:textId="77777777" w:rsidR="00E51B96" w:rsidRPr="00E51B96" w:rsidRDefault="00E51B96" w:rsidP="00E160CB">
            <w:pPr>
              <w:jc w:val="center"/>
              <w:rPr>
                <w:rFonts w:ascii="Calibri" w:eastAsia="Calibri" w:hAnsi="Calibri" w:cs="Times New Roman"/>
              </w:rPr>
            </w:pPr>
          </w:p>
        </w:tc>
      </w:tr>
      <w:tr w:rsidR="00E51B96" w:rsidRPr="003864D6" w14:paraId="3E41220C" w14:textId="77777777" w:rsidTr="00E160CB">
        <w:trPr>
          <w:trHeight w:val="144"/>
          <w:tblCellSpacing w:w="20" w:type="nil"/>
        </w:trPr>
        <w:tc>
          <w:tcPr>
            <w:tcW w:w="14885" w:type="dxa"/>
            <w:gridSpan w:val="7"/>
          </w:tcPr>
          <w:p w14:paraId="2781EBD5" w14:textId="77777777"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b/>
                <w:color w:val="000000"/>
                <w:sz w:val="24"/>
                <w:lang w:val="ru-RU"/>
              </w:rPr>
              <w:t>Раздел 4.</w:t>
            </w:r>
            <w:r w:rsidRPr="00E51B96">
              <w:rPr>
                <w:rFonts w:ascii="Times New Roman" w:eastAsia="Calibri" w:hAnsi="Times New Roman" w:cs="Times New Roman"/>
                <w:color w:val="000000"/>
                <w:sz w:val="24"/>
                <w:lang w:val="ru-RU"/>
              </w:rPr>
              <w:t xml:space="preserve"> </w:t>
            </w:r>
            <w:r w:rsidRPr="00E51B96">
              <w:rPr>
                <w:rFonts w:ascii="Times New Roman" w:eastAsia="Calibri" w:hAnsi="Times New Roman" w:cs="Times New Roman"/>
                <w:b/>
                <w:color w:val="000000"/>
                <w:sz w:val="24"/>
                <w:lang w:val="ru-RU"/>
              </w:rPr>
              <w:t>Пространственные отношения и геометрические фигуры</w:t>
            </w:r>
          </w:p>
        </w:tc>
      </w:tr>
      <w:tr w:rsidR="00E51B96" w:rsidRPr="00E51B96" w14:paraId="0DD8C58A" w14:textId="77777777" w:rsidTr="00E160CB">
        <w:trPr>
          <w:trHeight w:val="144"/>
          <w:tblCellSpacing w:w="20" w:type="nil"/>
        </w:trPr>
        <w:tc>
          <w:tcPr>
            <w:tcW w:w="804" w:type="dxa"/>
            <w:tcMar>
              <w:top w:w="50" w:type="dxa"/>
              <w:left w:w="100" w:type="dxa"/>
            </w:tcMar>
            <w:vAlign w:val="center"/>
          </w:tcPr>
          <w:p w14:paraId="63C3EDC4"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4.1</w:t>
            </w:r>
          </w:p>
        </w:tc>
        <w:tc>
          <w:tcPr>
            <w:tcW w:w="2973" w:type="dxa"/>
            <w:tcMar>
              <w:top w:w="50" w:type="dxa"/>
              <w:left w:w="100" w:type="dxa"/>
            </w:tcMar>
            <w:vAlign w:val="center"/>
          </w:tcPr>
          <w:p w14:paraId="6E855603"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Геометрические фигуры</w:t>
            </w:r>
          </w:p>
        </w:tc>
        <w:tc>
          <w:tcPr>
            <w:tcW w:w="1132" w:type="dxa"/>
            <w:tcMar>
              <w:top w:w="50" w:type="dxa"/>
              <w:left w:w="100" w:type="dxa"/>
            </w:tcMar>
            <w:vAlign w:val="center"/>
          </w:tcPr>
          <w:p w14:paraId="0C419AD1" w14:textId="6A9787C5"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9</w:t>
            </w:r>
          </w:p>
        </w:tc>
        <w:tc>
          <w:tcPr>
            <w:tcW w:w="1417" w:type="dxa"/>
          </w:tcPr>
          <w:p w14:paraId="4BDD02CA"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78C0E86E"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1BA1B721"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25FB2782" w14:textId="524089A6"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2F277ABF"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1">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518C48FC" w14:textId="5A2579A8" w:rsidR="00E51B96" w:rsidRPr="00E51B96" w:rsidRDefault="00E51B96" w:rsidP="00E160CB">
            <w:pPr>
              <w:spacing w:after="0" w:line="240" w:lineRule="auto"/>
              <w:ind w:left="135"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74B0A65E" w14:textId="77777777" w:rsidTr="00E160CB">
        <w:trPr>
          <w:trHeight w:val="144"/>
          <w:tblCellSpacing w:w="20" w:type="nil"/>
        </w:trPr>
        <w:tc>
          <w:tcPr>
            <w:tcW w:w="804" w:type="dxa"/>
            <w:tcMar>
              <w:top w:w="50" w:type="dxa"/>
              <w:left w:w="100" w:type="dxa"/>
            </w:tcMar>
            <w:vAlign w:val="center"/>
          </w:tcPr>
          <w:p w14:paraId="501EF861"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4.2</w:t>
            </w:r>
          </w:p>
        </w:tc>
        <w:tc>
          <w:tcPr>
            <w:tcW w:w="2973" w:type="dxa"/>
            <w:tcMar>
              <w:top w:w="50" w:type="dxa"/>
              <w:left w:w="100" w:type="dxa"/>
            </w:tcMar>
            <w:vAlign w:val="center"/>
          </w:tcPr>
          <w:p w14:paraId="4F2B7263"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Геометрические величины</w:t>
            </w:r>
          </w:p>
        </w:tc>
        <w:tc>
          <w:tcPr>
            <w:tcW w:w="1132" w:type="dxa"/>
            <w:tcMar>
              <w:top w:w="50" w:type="dxa"/>
              <w:left w:w="100" w:type="dxa"/>
            </w:tcMar>
            <w:vAlign w:val="center"/>
          </w:tcPr>
          <w:p w14:paraId="50D00EF0" w14:textId="37973430"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w:t>
            </w:r>
          </w:p>
        </w:tc>
        <w:tc>
          <w:tcPr>
            <w:tcW w:w="1417" w:type="dxa"/>
          </w:tcPr>
          <w:p w14:paraId="58D9F842"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3D15EB78"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0CF73F3A"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04414561" w14:textId="3EB9D67A"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570F3B48" w14:textId="77777777"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2">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1417EB75" w14:textId="6AB8FB45" w:rsidR="00E51B96" w:rsidRPr="00E51B96" w:rsidRDefault="00E51B96" w:rsidP="00E160CB">
            <w:pPr>
              <w:spacing w:after="0" w:line="240" w:lineRule="auto"/>
              <w:ind w:left="135"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3EDB8B1F" w14:textId="77777777" w:rsidTr="00E160CB">
        <w:trPr>
          <w:trHeight w:val="144"/>
          <w:tblCellSpacing w:w="20" w:type="nil"/>
        </w:trPr>
        <w:tc>
          <w:tcPr>
            <w:tcW w:w="3777" w:type="dxa"/>
            <w:gridSpan w:val="2"/>
            <w:tcMar>
              <w:top w:w="50" w:type="dxa"/>
              <w:left w:w="100" w:type="dxa"/>
            </w:tcMar>
            <w:vAlign w:val="center"/>
          </w:tcPr>
          <w:p w14:paraId="37EB4D33"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14:paraId="58FD6A7A" w14:textId="1A97AD06"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1417" w:type="dxa"/>
          </w:tcPr>
          <w:p w14:paraId="0CEAB911" w14:textId="77777777"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14:paraId="23CA867D" w14:textId="77777777"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14:paraId="2B961D90" w14:textId="77777777"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14:paraId="38F8E0F9" w14:textId="77777777" w:rsidR="00E51B96" w:rsidRPr="00E51B96" w:rsidRDefault="00E51B96" w:rsidP="00E160CB">
            <w:pPr>
              <w:jc w:val="center"/>
              <w:rPr>
                <w:rFonts w:ascii="Calibri" w:eastAsia="Calibri" w:hAnsi="Calibri" w:cs="Times New Roman"/>
              </w:rPr>
            </w:pPr>
          </w:p>
        </w:tc>
      </w:tr>
      <w:tr w:rsidR="00E51B96" w:rsidRPr="00E51B96" w14:paraId="2D08CB58" w14:textId="77777777" w:rsidTr="00E160CB">
        <w:trPr>
          <w:trHeight w:val="144"/>
          <w:tblCellSpacing w:w="20" w:type="nil"/>
        </w:trPr>
        <w:tc>
          <w:tcPr>
            <w:tcW w:w="14885" w:type="dxa"/>
            <w:gridSpan w:val="7"/>
          </w:tcPr>
          <w:p w14:paraId="0774F5DD"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b/>
                <w:color w:val="000000"/>
                <w:sz w:val="24"/>
              </w:rPr>
              <w:t>Раздел 5.</w:t>
            </w:r>
            <w:r w:rsidRPr="00E51B96">
              <w:rPr>
                <w:rFonts w:ascii="Times New Roman" w:eastAsia="Calibri" w:hAnsi="Times New Roman" w:cs="Times New Roman"/>
                <w:color w:val="000000"/>
                <w:sz w:val="24"/>
              </w:rPr>
              <w:t xml:space="preserve"> </w:t>
            </w:r>
            <w:r w:rsidRPr="00E51B96">
              <w:rPr>
                <w:rFonts w:ascii="Times New Roman" w:eastAsia="Calibri" w:hAnsi="Times New Roman" w:cs="Times New Roman"/>
                <w:b/>
                <w:color w:val="000000"/>
                <w:sz w:val="24"/>
              </w:rPr>
              <w:t>Математическая информация</w:t>
            </w:r>
          </w:p>
        </w:tc>
      </w:tr>
      <w:tr w:rsidR="00E51B96" w:rsidRPr="00E51B96" w14:paraId="7020601F" w14:textId="77777777" w:rsidTr="00E160CB">
        <w:trPr>
          <w:trHeight w:val="144"/>
          <w:tblCellSpacing w:w="20" w:type="nil"/>
        </w:trPr>
        <w:tc>
          <w:tcPr>
            <w:tcW w:w="804" w:type="dxa"/>
            <w:tcMar>
              <w:top w:w="50" w:type="dxa"/>
              <w:left w:w="100" w:type="dxa"/>
            </w:tcMar>
            <w:vAlign w:val="center"/>
          </w:tcPr>
          <w:p w14:paraId="456DC151" w14:textId="77777777"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5.1</w:t>
            </w:r>
          </w:p>
        </w:tc>
        <w:tc>
          <w:tcPr>
            <w:tcW w:w="2973" w:type="dxa"/>
            <w:tcMar>
              <w:top w:w="50" w:type="dxa"/>
              <w:left w:w="100" w:type="dxa"/>
            </w:tcMar>
            <w:vAlign w:val="center"/>
          </w:tcPr>
          <w:p w14:paraId="1E9E0BCE"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Математическая информация</w:t>
            </w:r>
          </w:p>
        </w:tc>
        <w:tc>
          <w:tcPr>
            <w:tcW w:w="1132" w:type="dxa"/>
            <w:tcMar>
              <w:top w:w="50" w:type="dxa"/>
              <w:left w:w="100" w:type="dxa"/>
            </w:tcMar>
            <w:vAlign w:val="center"/>
          </w:tcPr>
          <w:p w14:paraId="3037AD56" w14:textId="64CCEF7C"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15</w:t>
            </w:r>
          </w:p>
        </w:tc>
        <w:tc>
          <w:tcPr>
            <w:tcW w:w="1417" w:type="dxa"/>
          </w:tcPr>
          <w:p w14:paraId="63018B5D"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4D4C67CB"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0736BE00"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5A23C503" w14:textId="250C4376"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2949FB14" w14:textId="77777777"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3">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153D6A36" w14:textId="558C6CB8" w:rsidR="00E51B96" w:rsidRPr="00E51B96" w:rsidRDefault="00E51B96" w:rsidP="00E160CB">
            <w:pPr>
              <w:spacing w:after="0" w:line="240" w:lineRule="auto"/>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61EE7AD7" w14:textId="77777777" w:rsidTr="00E160CB">
        <w:trPr>
          <w:trHeight w:val="144"/>
          <w:tblCellSpacing w:w="20" w:type="nil"/>
        </w:trPr>
        <w:tc>
          <w:tcPr>
            <w:tcW w:w="3777" w:type="dxa"/>
            <w:gridSpan w:val="2"/>
            <w:tcMar>
              <w:top w:w="50" w:type="dxa"/>
              <w:left w:w="100" w:type="dxa"/>
            </w:tcMar>
            <w:vAlign w:val="center"/>
          </w:tcPr>
          <w:p w14:paraId="2514828B"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Итого по разделу</w:t>
            </w:r>
          </w:p>
        </w:tc>
        <w:tc>
          <w:tcPr>
            <w:tcW w:w="1132" w:type="dxa"/>
            <w:tcMar>
              <w:top w:w="50" w:type="dxa"/>
              <w:left w:w="100" w:type="dxa"/>
            </w:tcMar>
            <w:vAlign w:val="center"/>
          </w:tcPr>
          <w:p w14:paraId="1EE0DCF3" w14:textId="5A3F714A"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15</w:t>
            </w:r>
          </w:p>
        </w:tc>
        <w:tc>
          <w:tcPr>
            <w:tcW w:w="1417" w:type="dxa"/>
          </w:tcPr>
          <w:p w14:paraId="33891093" w14:textId="77777777"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14:paraId="2C4D9705" w14:textId="77777777"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14:paraId="37A75676" w14:textId="77777777"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14:paraId="29ACB6D3" w14:textId="77777777" w:rsidR="00E51B96" w:rsidRPr="00E51B96" w:rsidRDefault="00E51B96" w:rsidP="00E160CB">
            <w:pPr>
              <w:jc w:val="center"/>
              <w:rPr>
                <w:rFonts w:ascii="Calibri" w:eastAsia="Calibri" w:hAnsi="Calibri" w:cs="Times New Roman"/>
              </w:rPr>
            </w:pPr>
          </w:p>
        </w:tc>
      </w:tr>
      <w:tr w:rsidR="00E51B96" w:rsidRPr="003864D6" w14:paraId="6C25533F" w14:textId="77777777" w:rsidTr="00E160CB">
        <w:trPr>
          <w:trHeight w:val="144"/>
          <w:tblCellSpacing w:w="20" w:type="nil"/>
        </w:trPr>
        <w:tc>
          <w:tcPr>
            <w:tcW w:w="3777" w:type="dxa"/>
            <w:gridSpan w:val="2"/>
            <w:tcMar>
              <w:top w:w="50" w:type="dxa"/>
              <w:left w:w="100" w:type="dxa"/>
            </w:tcMar>
            <w:vAlign w:val="center"/>
          </w:tcPr>
          <w:p w14:paraId="14EB812B" w14:textId="77777777"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Повторение пройденного материала</w:t>
            </w:r>
          </w:p>
        </w:tc>
        <w:tc>
          <w:tcPr>
            <w:tcW w:w="1132" w:type="dxa"/>
            <w:tcMar>
              <w:top w:w="50" w:type="dxa"/>
              <w:left w:w="100" w:type="dxa"/>
            </w:tcMar>
            <w:vAlign w:val="center"/>
          </w:tcPr>
          <w:p w14:paraId="29C71A27" w14:textId="05C52532"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w:t>
            </w:r>
          </w:p>
        </w:tc>
        <w:tc>
          <w:tcPr>
            <w:tcW w:w="1417" w:type="dxa"/>
          </w:tcPr>
          <w:p w14:paraId="5643013D" w14:textId="77777777"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14:paraId="63936E67" w14:textId="77777777"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14:paraId="29FF5F2E" w14:textId="210FD16A"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p>
        </w:tc>
        <w:tc>
          <w:tcPr>
            <w:tcW w:w="4962" w:type="dxa"/>
            <w:tcMar>
              <w:top w:w="50" w:type="dxa"/>
              <w:left w:w="100" w:type="dxa"/>
            </w:tcMar>
            <w:vAlign w:val="center"/>
          </w:tcPr>
          <w:p w14:paraId="44F3218E" w14:textId="76E19603"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3E5B271E" w14:textId="0733A2D8"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[Библиотека ЦОК </w:t>
            </w:r>
          </w:p>
          <w:p w14:paraId="5D10E4C5" w14:textId="62FADD55"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14:paraId="5D222E91" w14:textId="77777777" w:rsidTr="00E160CB">
        <w:trPr>
          <w:trHeight w:val="144"/>
          <w:tblCellSpacing w:w="20" w:type="nil"/>
        </w:trPr>
        <w:tc>
          <w:tcPr>
            <w:tcW w:w="3777" w:type="dxa"/>
            <w:gridSpan w:val="2"/>
            <w:tcMar>
              <w:top w:w="50" w:type="dxa"/>
              <w:left w:w="100" w:type="dxa"/>
            </w:tcMar>
            <w:vAlign w:val="center"/>
          </w:tcPr>
          <w:p w14:paraId="6EF7977D" w14:textId="77777777"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Итоговый контроль (контрольные и проверочные работы)</w:t>
            </w:r>
          </w:p>
        </w:tc>
        <w:tc>
          <w:tcPr>
            <w:tcW w:w="1132" w:type="dxa"/>
            <w:tcMar>
              <w:top w:w="50" w:type="dxa"/>
              <w:left w:w="100" w:type="dxa"/>
            </w:tcMar>
            <w:vAlign w:val="center"/>
          </w:tcPr>
          <w:p w14:paraId="2B7B7D23" w14:textId="62553E06"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417" w:type="dxa"/>
          </w:tcPr>
          <w:p w14:paraId="3B7C82C1" w14:textId="77777777" w:rsidR="00E51B96" w:rsidRPr="00E51B96" w:rsidRDefault="00E51B96" w:rsidP="00E160CB">
            <w:pPr>
              <w:spacing w:after="0"/>
              <w:ind w:left="135"/>
              <w:jc w:val="center"/>
              <w:rPr>
                <w:rFonts w:ascii="Times New Roman" w:eastAsia="Calibri" w:hAnsi="Times New Roman" w:cs="Times New Roman"/>
                <w:color w:val="000000"/>
                <w:sz w:val="24"/>
              </w:rPr>
            </w:pPr>
          </w:p>
        </w:tc>
        <w:tc>
          <w:tcPr>
            <w:tcW w:w="1854" w:type="dxa"/>
            <w:tcMar>
              <w:top w:w="50" w:type="dxa"/>
              <w:left w:w="100" w:type="dxa"/>
            </w:tcMar>
            <w:vAlign w:val="center"/>
          </w:tcPr>
          <w:p w14:paraId="32B0F431" w14:textId="6111AA89"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743" w:type="dxa"/>
            <w:tcBorders>
              <w:right w:val="single" w:sz="4" w:space="0" w:color="auto"/>
            </w:tcBorders>
            <w:tcMar>
              <w:top w:w="50" w:type="dxa"/>
              <w:left w:w="100" w:type="dxa"/>
            </w:tcMar>
            <w:vAlign w:val="center"/>
          </w:tcPr>
          <w:p w14:paraId="4994B99E" w14:textId="77777777"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14:paraId="69A1B69E" w14:textId="7DC83A15"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М.И.Моро, М.А. Бантова и другие, 2023г</w:t>
            </w:r>
          </w:p>
          <w:p w14:paraId="7BE7AB87" w14:textId="77777777"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4">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edsoo</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ru</w:t>
              </w:r>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r w:rsidRPr="00E51B96">
                <w:rPr>
                  <w:rFonts w:ascii="Times New Roman" w:eastAsia="Calibri" w:hAnsi="Times New Roman" w:cs="Times New Roman"/>
                  <w:color w:val="0000FF"/>
                  <w:u w:val="single"/>
                </w:rPr>
                <w:t>fe</w:t>
              </w:r>
            </w:hyperlink>
            <w:r w:rsidRPr="00E51B96">
              <w:rPr>
                <w:rFonts w:ascii="Times New Roman" w:eastAsia="Calibri" w:hAnsi="Times New Roman" w:cs="Times New Roman"/>
                <w:color w:val="000000"/>
                <w:sz w:val="24"/>
                <w:lang w:val="ru-RU"/>
              </w:rPr>
              <w:t>]]</w:t>
            </w:r>
          </w:p>
          <w:p w14:paraId="4C5111BC" w14:textId="4D09EDCE" w:rsidR="00E51B96" w:rsidRPr="00E51B96" w:rsidRDefault="00E51B96" w:rsidP="00E160CB">
            <w:pPr>
              <w:spacing w:after="0" w:line="240" w:lineRule="auto"/>
              <w:ind w:hanging="186"/>
              <w:jc w:val="center"/>
              <w:rPr>
                <w:rFonts w:ascii="Times New Roman" w:eastAsia="Calibri" w:hAnsi="Times New Roman" w:cs="Times New Roman"/>
                <w:iCs/>
                <w:sz w:val="24"/>
                <w:szCs w:val="24"/>
                <w:lang w:val="ru-RU"/>
              </w:rPr>
            </w:pPr>
            <w:r w:rsidRPr="00E51B96">
              <w:rPr>
                <w:rFonts w:ascii="Times New Roman" w:eastAsia="Calibri" w:hAnsi="Times New Roman" w:cs="Times New Roman"/>
                <w:iCs/>
                <w:sz w:val="24"/>
                <w:szCs w:val="24"/>
                <w:lang w:val="ru-RU"/>
              </w:rPr>
              <w:t>ЦОС Моя школа</w:t>
            </w:r>
          </w:p>
        </w:tc>
      </w:tr>
      <w:tr w:rsidR="00E51B96" w:rsidRPr="00E51B96" w14:paraId="6F2C6762" w14:textId="77777777" w:rsidTr="00E160CB">
        <w:trPr>
          <w:trHeight w:val="144"/>
          <w:tblCellSpacing w:w="20" w:type="nil"/>
        </w:trPr>
        <w:tc>
          <w:tcPr>
            <w:tcW w:w="3777" w:type="dxa"/>
            <w:gridSpan w:val="2"/>
            <w:tcMar>
              <w:top w:w="50" w:type="dxa"/>
              <w:left w:w="100" w:type="dxa"/>
            </w:tcMar>
            <w:vAlign w:val="center"/>
          </w:tcPr>
          <w:p w14:paraId="03615648" w14:textId="77777777"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ОБЩЕЕ КОЛИЧЕСТВО ЧАСОВ ПО ПРОГРАММЕ</w:t>
            </w:r>
          </w:p>
        </w:tc>
        <w:tc>
          <w:tcPr>
            <w:tcW w:w="1132" w:type="dxa"/>
            <w:tcMar>
              <w:top w:w="50" w:type="dxa"/>
              <w:left w:w="100" w:type="dxa"/>
            </w:tcMar>
            <w:vAlign w:val="center"/>
          </w:tcPr>
          <w:p w14:paraId="4837C752" w14:textId="2DEF8A38"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136</w:t>
            </w:r>
          </w:p>
        </w:tc>
        <w:tc>
          <w:tcPr>
            <w:tcW w:w="1417" w:type="dxa"/>
          </w:tcPr>
          <w:p w14:paraId="1EE6735A" w14:textId="77777777" w:rsidR="00E51B96" w:rsidRPr="00E51B96" w:rsidRDefault="00E51B96" w:rsidP="00E160CB">
            <w:pPr>
              <w:spacing w:after="0"/>
              <w:ind w:left="135"/>
              <w:jc w:val="center"/>
              <w:rPr>
                <w:rFonts w:ascii="Times New Roman" w:eastAsia="Calibri" w:hAnsi="Times New Roman" w:cs="Times New Roman"/>
                <w:color w:val="000000"/>
                <w:sz w:val="24"/>
              </w:rPr>
            </w:pPr>
          </w:p>
        </w:tc>
        <w:tc>
          <w:tcPr>
            <w:tcW w:w="1854" w:type="dxa"/>
            <w:tcMar>
              <w:top w:w="50" w:type="dxa"/>
              <w:left w:w="100" w:type="dxa"/>
            </w:tcMar>
            <w:vAlign w:val="center"/>
          </w:tcPr>
          <w:p w14:paraId="09E40004" w14:textId="784284C3"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743" w:type="dxa"/>
            <w:tcBorders>
              <w:right w:val="single" w:sz="4" w:space="0" w:color="auto"/>
            </w:tcBorders>
            <w:tcMar>
              <w:top w:w="50" w:type="dxa"/>
              <w:left w:w="100" w:type="dxa"/>
            </w:tcMar>
            <w:vAlign w:val="center"/>
          </w:tcPr>
          <w:p w14:paraId="0AE15566" w14:textId="3F836806"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p>
        </w:tc>
        <w:tc>
          <w:tcPr>
            <w:tcW w:w="4962" w:type="dxa"/>
            <w:tcMar>
              <w:top w:w="50" w:type="dxa"/>
              <w:left w:w="100" w:type="dxa"/>
            </w:tcMar>
            <w:vAlign w:val="center"/>
          </w:tcPr>
          <w:p w14:paraId="0195E986" w14:textId="77777777" w:rsidR="00E51B96" w:rsidRPr="00E51B96" w:rsidRDefault="00E51B96" w:rsidP="00E160CB">
            <w:pPr>
              <w:jc w:val="center"/>
              <w:rPr>
                <w:rFonts w:ascii="Calibri" w:eastAsia="Calibri" w:hAnsi="Calibri" w:cs="Times New Roman"/>
              </w:rPr>
            </w:pPr>
          </w:p>
        </w:tc>
      </w:tr>
    </w:tbl>
    <w:p w14:paraId="1587132A" w14:textId="77777777" w:rsidR="00E51B96" w:rsidRPr="00E51B96" w:rsidRDefault="00E51B96" w:rsidP="00E51B96">
      <w:pPr>
        <w:rPr>
          <w:lang w:val="ru-RU"/>
        </w:rPr>
        <w:sectPr w:rsidR="00E51B96" w:rsidRPr="00E51B96" w:rsidSect="00E160CB">
          <w:pgSz w:w="16383" w:h="11906" w:orient="landscape"/>
          <w:pgMar w:top="426" w:right="850" w:bottom="709" w:left="1701" w:header="720" w:footer="720" w:gutter="0"/>
          <w:cols w:space="720"/>
        </w:sectPr>
      </w:pPr>
    </w:p>
    <w:p w14:paraId="79F6FB4F" w14:textId="77777777" w:rsidR="00E51B96" w:rsidRPr="00E51B96" w:rsidRDefault="00E51B96" w:rsidP="00E51B96">
      <w:pPr>
        <w:spacing w:after="0"/>
      </w:pPr>
      <w:r w:rsidRPr="00E51B96">
        <w:rPr>
          <w:rFonts w:ascii="Times New Roman" w:hAnsi="Times New Roman"/>
          <w:b/>
          <w:color w:val="000000"/>
          <w:sz w:val="28"/>
        </w:rPr>
        <w:lastRenderedPageBreak/>
        <w:t xml:space="preserve"> 4 КЛАСС </w:t>
      </w:r>
    </w:p>
    <w:tbl>
      <w:tblPr>
        <w:tblW w:w="153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977"/>
        <w:gridCol w:w="992"/>
        <w:gridCol w:w="1560"/>
        <w:gridCol w:w="1842"/>
        <w:gridCol w:w="1985"/>
        <w:gridCol w:w="5286"/>
      </w:tblGrid>
      <w:tr w:rsidR="00E51B96" w:rsidRPr="00E51B96" w14:paraId="69B9D3BB" w14:textId="77777777" w:rsidTr="00E160CB">
        <w:trPr>
          <w:trHeight w:val="144"/>
          <w:tblCellSpacing w:w="20" w:type="nil"/>
        </w:trPr>
        <w:tc>
          <w:tcPr>
            <w:tcW w:w="667" w:type="dxa"/>
            <w:vMerge w:val="restart"/>
            <w:tcMar>
              <w:top w:w="50" w:type="dxa"/>
              <w:left w:w="100" w:type="dxa"/>
            </w:tcMar>
            <w:vAlign w:val="center"/>
          </w:tcPr>
          <w:p w14:paraId="131409BA" w14:textId="0E62A11B" w:rsidR="00E51B96" w:rsidRPr="00E51B96" w:rsidRDefault="00E51B96" w:rsidP="00E160CB">
            <w:pPr>
              <w:spacing w:after="0"/>
              <w:ind w:left="135"/>
              <w:jc w:val="center"/>
            </w:pPr>
            <w:r w:rsidRPr="00E51B96">
              <w:rPr>
                <w:rFonts w:ascii="Times New Roman" w:hAnsi="Times New Roman"/>
                <w:b/>
                <w:color w:val="000000"/>
                <w:sz w:val="24"/>
              </w:rPr>
              <w:t>№ п/п</w:t>
            </w:r>
          </w:p>
          <w:p w14:paraId="02C5DA26" w14:textId="77777777" w:rsidR="00E51B96" w:rsidRPr="00E51B96" w:rsidRDefault="00E51B96" w:rsidP="00E160CB">
            <w:pPr>
              <w:spacing w:after="0"/>
              <w:ind w:left="135"/>
              <w:jc w:val="center"/>
            </w:pPr>
          </w:p>
        </w:tc>
        <w:tc>
          <w:tcPr>
            <w:tcW w:w="2977" w:type="dxa"/>
            <w:vMerge w:val="restart"/>
            <w:tcMar>
              <w:top w:w="50" w:type="dxa"/>
              <w:left w:w="100" w:type="dxa"/>
            </w:tcMar>
            <w:vAlign w:val="center"/>
          </w:tcPr>
          <w:p w14:paraId="7B4E9268" w14:textId="78CB3A7C" w:rsidR="00E51B96" w:rsidRPr="00E51B96" w:rsidRDefault="00E51B96" w:rsidP="00E160CB">
            <w:pPr>
              <w:spacing w:after="0"/>
              <w:ind w:left="135"/>
              <w:jc w:val="center"/>
            </w:pPr>
            <w:r w:rsidRPr="00E51B96">
              <w:rPr>
                <w:rFonts w:ascii="Times New Roman" w:hAnsi="Times New Roman"/>
                <w:b/>
                <w:color w:val="000000"/>
                <w:sz w:val="24"/>
              </w:rPr>
              <w:t>Наименование разделов и тем программы</w:t>
            </w:r>
          </w:p>
          <w:p w14:paraId="10539F3D" w14:textId="77777777" w:rsidR="00E51B96" w:rsidRPr="00E51B96" w:rsidRDefault="00E51B96" w:rsidP="00E160CB">
            <w:pPr>
              <w:spacing w:after="0"/>
              <w:ind w:left="135"/>
              <w:jc w:val="center"/>
            </w:pPr>
          </w:p>
        </w:tc>
        <w:tc>
          <w:tcPr>
            <w:tcW w:w="6379" w:type="dxa"/>
            <w:gridSpan w:val="4"/>
            <w:tcMar>
              <w:top w:w="50" w:type="dxa"/>
              <w:left w:w="100" w:type="dxa"/>
            </w:tcMar>
            <w:vAlign w:val="center"/>
          </w:tcPr>
          <w:p w14:paraId="7310B083" w14:textId="77777777" w:rsidR="00E51B96" w:rsidRPr="00E51B96" w:rsidRDefault="00E51B96" w:rsidP="00E160CB">
            <w:pPr>
              <w:spacing w:after="0"/>
              <w:jc w:val="center"/>
            </w:pPr>
            <w:r w:rsidRPr="00E51B96">
              <w:rPr>
                <w:rFonts w:ascii="Times New Roman" w:hAnsi="Times New Roman"/>
                <w:b/>
                <w:color w:val="000000"/>
                <w:sz w:val="24"/>
              </w:rPr>
              <w:t>Количество часов</w:t>
            </w:r>
          </w:p>
        </w:tc>
        <w:tc>
          <w:tcPr>
            <w:tcW w:w="5286" w:type="dxa"/>
            <w:tcMar>
              <w:top w:w="50" w:type="dxa"/>
              <w:left w:w="100" w:type="dxa"/>
            </w:tcMar>
            <w:vAlign w:val="center"/>
          </w:tcPr>
          <w:p w14:paraId="62508B1F" w14:textId="278F914C" w:rsidR="00E51B96" w:rsidRPr="00E51B96" w:rsidRDefault="00E51B96" w:rsidP="00E160CB">
            <w:pPr>
              <w:spacing w:after="0"/>
              <w:ind w:left="135"/>
              <w:jc w:val="center"/>
            </w:pPr>
            <w:r w:rsidRPr="00E51B96">
              <w:rPr>
                <w:rFonts w:ascii="Times New Roman" w:hAnsi="Times New Roman"/>
                <w:b/>
                <w:color w:val="000000"/>
                <w:sz w:val="24"/>
              </w:rPr>
              <w:t>Электронные (цифровые) образовательные ресурсы</w:t>
            </w:r>
          </w:p>
          <w:p w14:paraId="46F61614" w14:textId="77777777" w:rsidR="00E51B96" w:rsidRPr="00E51B96" w:rsidRDefault="00E51B96" w:rsidP="00E160CB">
            <w:pPr>
              <w:spacing w:after="0"/>
              <w:ind w:left="135"/>
              <w:jc w:val="center"/>
            </w:pPr>
          </w:p>
        </w:tc>
      </w:tr>
      <w:tr w:rsidR="00E51B96" w:rsidRPr="00E51B96" w14:paraId="74B28FEB" w14:textId="77777777" w:rsidTr="00E160CB">
        <w:trPr>
          <w:trHeight w:val="144"/>
          <w:tblCellSpacing w:w="20" w:type="nil"/>
        </w:trPr>
        <w:tc>
          <w:tcPr>
            <w:tcW w:w="667" w:type="dxa"/>
            <w:vMerge/>
            <w:tcBorders>
              <w:top w:val="nil"/>
            </w:tcBorders>
            <w:tcMar>
              <w:top w:w="50" w:type="dxa"/>
              <w:left w:w="100" w:type="dxa"/>
            </w:tcMar>
          </w:tcPr>
          <w:p w14:paraId="18FC9E4E" w14:textId="77777777" w:rsidR="00E51B96" w:rsidRPr="00E51B96" w:rsidRDefault="00E51B96" w:rsidP="00E160CB">
            <w:pPr>
              <w:jc w:val="center"/>
            </w:pPr>
          </w:p>
        </w:tc>
        <w:tc>
          <w:tcPr>
            <w:tcW w:w="2977" w:type="dxa"/>
            <w:vMerge/>
            <w:tcBorders>
              <w:top w:val="nil"/>
            </w:tcBorders>
            <w:tcMar>
              <w:top w:w="50" w:type="dxa"/>
              <w:left w:w="100" w:type="dxa"/>
            </w:tcMar>
          </w:tcPr>
          <w:p w14:paraId="2E51C2FF" w14:textId="77777777" w:rsidR="00E51B96" w:rsidRPr="00E51B96" w:rsidRDefault="00E51B96" w:rsidP="00E160CB">
            <w:pPr>
              <w:jc w:val="center"/>
            </w:pPr>
          </w:p>
        </w:tc>
        <w:tc>
          <w:tcPr>
            <w:tcW w:w="992" w:type="dxa"/>
            <w:tcMar>
              <w:top w:w="50" w:type="dxa"/>
              <w:left w:w="100" w:type="dxa"/>
            </w:tcMar>
            <w:vAlign w:val="center"/>
          </w:tcPr>
          <w:p w14:paraId="11B26E02" w14:textId="49C5D9F7" w:rsidR="00E51B96" w:rsidRPr="00E51B96" w:rsidRDefault="00E51B96" w:rsidP="00E160CB">
            <w:pPr>
              <w:spacing w:after="0"/>
              <w:ind w:left="135"/>
              <w:jc w:val="center"/>
            </w:pPr>
            <w:r w:rsidRPr="00E51B96">
              <w:rPr>
                <w:rFonts w:ascii="Times New Roman" w:hAnsi="Times New Roman"/>
                <w:b/>
                <w:color w:val="000000"/>
                <w:sz w:val="24"/>
              </w:rPr>
              <w:t>Всего</w:t>
            </w:r>
          </w:p>
          <w:p w14:paraId="0532ED24" w14:textId="77777777" w:rsidR="00E51B96" w:rsidRPr="00E51B96" w:rsidRDefault="00E51B96" w:rsidP="00E160CB">
            <w:pPr>
              <w:spacing w:after="0"/>
              <w:ind w:left="135"/>
              <w:jc w:val="center"/>
            </w:pPr>
          </w:p>
        </w:tc>
        <w:tc>
          <w:tcPr>
            <w:tcW w:w="1560" w:type="dxa"/>
          </w:tcPr>
          <w:p w14:paraId="0DC02A37" w14:textId="77777777" w:rsidR="00E51B96" w:rsidRPr="00E51B96" w:rsidRDefault="00E51B96" w:rsidP="00E160CB">
            <w:pPr>
              <w:spacing w:after="0"/>
              <w:ind w:left="135"/>
              <w:jc w:val="center"/>
              <w:rPr>
                <w:rFonts w:ascii="Times New Roman" w:hAnsi="Times New Roman"/>
                <w:b/>
                <w:color w:val="000000"/>
                <w:sz w:val="24"/>
                <w:lang w:val="ru-RU"/>
              </w:rPr>
            </w:pPr>
            <w:r w:rsidRPr="00E51B96">
              <w:rPr>
                <w:rFonts w:ascii="Times New Roman" w:hAnsi="Times New Roman"/>
                <w:b/>
                <w:color w:val="000000"/>
                <w:sz w:val="24"/>
                <w:lang w:val="ru-RU"/>
              </w:rPr>
              <w:t>Дата изучения</w:t>
            </w:r>
          </w:p>
        </w:tc>
        <w:tc>
          <w:tcPr>
            <w:tcW w:w="1842" w:type="dxa"/>
            <w:tcMar>
              <w:top w:w="50" w:type="dxa"/>
              <w:left w:w="100" w:type="dxa"/>
            </w:tcMar>
            <w:vAlign w:val="center"/>
          </w:tcPr>
          <w:p w14:paraId="202032EF" w14:textId="4647ABE7" w:rsidR="00E51B96" w:rsidRPr="00E51B96" w:rsidRDefault="00E51B96" w:rsidP="00E160CB">
            <w:pPr>
              <w:spacing w:after="0"/>
              <w:ind w:left="135"/>
              <w:jc w:val="center"/>
            </w:pPr>
            <w:r w:rsidRPr="00E51B96">
              <w:rPr>
                <w:rFonts w:ascii="Times New Roman" w:hAnsi="Times New Roman"/>
                <w:b/>
                <w:color w:val="000000"/>
                <w:sz w:val="24"/>
              </w:rPr>
              <w:t>Контрольные работы</w:t>
            </w:r>
          </w:p>
          <w:p w14:paraId="0E4EC216" w14:textId="77777777" w:rsidR="00E51B96" w:rsidRPr="00E51B96" w:rsidRDefault="00E51B96" w:rsidP="00E160CB">
            <w:pPr>
              <w:spacing w:after="0"/>
              <w:ind w:left="135"/>
              <w:jc w:val="center"/>
            </w:pPr>
          </w:p>
        </w:tc>
        <w:tc>
          <w:tcPr>
            <w:tcW w:w="1985" w:type="dxa"/>
            <w:tcMar>
              <w:top w:w="50" w:type="dxa"/>
              <w:left w:w="100" w:type="dxa"/>
            </w:tcMar>
            <w:vAlign w:val="center"/>
          </w:tcPr>
          <w:p w14:paraId="7E786F80" w14:textId="469A8839" w:rsidR="00E51B96" w:rsidRPr="00E51B96" w:rsidRDefault="00E51B96" w:rsidP="00E160CB">
            <w:pPr>
              <w:spacing w:after="0"/>
              <w:ind w:left="135"/>
              <w:jc w:val="center"/>
            </w:pPr>
            <w:r w:rsidRPr="00E51B96">
              <w:rPr>
                <w:rFonts w:ascii="Times New Roman" w:hAnsi="Times New Roman"/>
                <w:b/>
                <w:color w:val="000000"/>
                <w:sz w:val="24"/>
              </w:rPr>
              <w:t>Практические работы</w:t>
            </w:r>
          </w:p>
          <w:p w14:paraId="6D5A7377" w14:textId="77777777" w:rsidR="00E51B96" w:rsidRPr="00E51B96" w:rsidRDefault="00E51B96" w:rsidP="00E160CB">
            <w:pPr>
              <w:spacing w:after="0"/>
              <w:ind w:left="135"/>
              <w:jc w:val="center"/>
            </w:pPr>
          </w:p>
        </w:tc>
        <w:tc>
          <w:tcPr>
            <w:tcW w:w="5286" w:type="dxa"/>
            <w:tcBorders>
              <w:top w:val="nil"/>
            </w:tcBorders>
            <w:tcMar>
              <w:top w:w="50" w:type="dxa"/>
              <w:left w:w="100" w:type="dxa"/>
            </w:tcMar>
          </w:tcPr>
          <w:p w14:paraId="420C80B6" w14:textId="77777777" w:rsidR="00E51B96" w:rsidRPr="00E51B96" w:rsidRDefault="00E51B96" w:rsidP="00E160CB">
            <w:pPr>
              <w:jc w:val="center"/>
            </w:pPr>
          </w:p>
        </w:tc>
      </w:tr>
      <w:tr w:rsidR="00E51B96" w:rsidRPr="00E51B96" w14:paraId="481A80A3" w14:textId="77777777" w:rsidTr="00E160CB">
        <w:trPr>
          <w:trHeight w:val="144"/>
          <w:tblCellSpacing w:w="20" w:type="nil"/>
        </w:trPr>
        <w:tc>
          <w:tcPr>
            <w:tcW w:w="15309" w:type="dxa"/>
            <w:gridSpan w:val="7"/>
          </w:tcPr>
          <w:p w14:paraId="0148275B" w14:textId="77777777" w:rsidR="00E51B96" w:rsidRPr="00E51B96" w:rsidRDefault="00E51B96" w:rsidP="00E160CB">
            <w:pPr>
              <w:spacing w:after="0"/>
              <w:ind w:left="135"/>
              <w:jc w:val="center"/>
            </w:pPr>
            <w:r w:rsidRPr="00E51B96">
              <w:rPr>
                <w:rFonts w:ascii="Times New Roman" w:hAnsi="Times New Roman"/>
                <w:b/>
                <w:color w:val="000000"/>
                <w:sz w:val="24"/>
              </w:rPr>
              <w:t>Раздел 1.</w:t>
            </w:r>
            <w:r w:rsidRPr="00E51B96">
              <w:rPr>
                <w:rFonts w:ascii="Times New Roman" w:hAnsi="Times New Roman"/>
                <w:color w:val="000000"/>
                <w:sz w:val="24"/>
              </w:rPr>
              <w:t xml:space="preserve"> </w:t>
            </w:r>
            <w:r w:rsidRPr="00E51B96">
              <w:rPr>
                <w:rFonts w:ascii="Times New Roman" w:hAnsi="Times New Roman"/>
                <w:b/>
                <w:color w:val="000000"/>
                <w:sz w:val="24"/>
              </w:rPr>
              <w:t>Числа и величины</w:t>
            </w:r>
          </w:p>
        </w:tc>
      </w:tr>
      <w:tr w:rsidR="00E51B96" w:rsidRPr="003864D6" w14:paraId="633983E1" w14:textId="77777777" w:rsidTr="00E160CB">
        <w:trPr>
          <w:trHeight w:val="144"/>
          <w:tblCellSpacing w:w="20" w:type="nil"/>
        </w:trPr>
        <w:tc>
          <w:tcPr>
            <w:tcW w:w="667" w:type="dxa"/>
            <w:tcMar>
              <w:top w:w="50" w:type="dxa"/>
              <w:left w:w="100" w:type="dxa"/>
            </w:tcMar>
            <w:vAlign w:val="center"/>
          </w:tcPr>
          <w:p w14:paraId="3BC5B7FF" w14:textId="77777777" w:rsidR="00E51B96" w:rsidRPr="00E51B96" w:rsidRDefault="00E51B96" w:rsidP="00E160CB">
            <w:pPr>
              <w:spacing w:after="0"/>
              <w:jc w:val="center"/>
            </w:pPr>
            <w:r w:rsidRPr="00E51B96">
              <w:rPr>
                <w:rFonts w:ascii="Times New Roman" w:hAnsi="Times New Roman"/>
                <w:color w:val="000000"/>
                <w:sz w:val="24"/>
              </w:rPr>
              <w:t>1.1</w:t>
            </w:r>
          </w:p>
        </w:tc>
        <w:tc>
          <w:tcPr>
            <w:tcW w:w="2977" w:type="dxa"/>
            <w:tcMar>
              <w:top w:w="50" w:type="dxa"/>
              <w:left w:w="100" w:type="dxa"/>
            </w:tcMar>
            <w:vAlign w:val="center"/>
          </w:tcPr>
          <w:p w14:paraId="2B307B38" w14:textId="77777777" w:rsidR="00E51B96" w:rsidRPr="00E51B96" w:rsidRDefault="00E51B96" w:rsidP="00E160CB">
            <w:pPr>
              <w:spacing w:after="0"/>
              <w:ind w:left="135"/>
              <w:jc w:val="center"/>
            </w:pPr>
            <w:r w:rsidRPr="00E51B96">
              <w:rPr>
                <w:rFonts w:ascii="Times New Roman" w:hAnsi="Times New Roman"/>
                <w:color w:val="000000"/>
                <w:sz w:val="24"/>
              </w:rPr>
              <w:t>Числа</w:t>
            </w:r>
          </w:p>
        </w:tc>
        <w:tc>
          <w:tcPr>
            <w:tcW w:w="992" w:type="dxa"/>
            <w:tcMar>
              <w:top w:w="50" w:type="dxa"/>
              <w:left w:w="100" w:type="dxa"/>
            </w:tcMar>
            <w:vAlign w:val="center"/>
          </w:tcPr>
          <w:p w14:paraId="7DF3D50D"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Pr>
          <w:p w14:paraId="0E415F64" w14:textId="77777777" w:rsidR="00E51B96" w:rsidRPr="00E51B96" w:rsidRDefault="00E51B96" w:rsidP="00E160CB">
            <w:pPr>
              <w:spacing w:after="0"/>
              <w:ind w:left="135"/>
              <w:jc w:val="center"/>
            </w:pPr>
          </w:p>
        </w:tc>
        <w:tc>
          <w:tcPr>
            <w:tcW w:w="1842" w:type="dxa"/>
            <w:tcMar>
              <w:top w:w="50" w:type="dxa"/>
              <w:left w:w="100" w:type="dxa"/>
            </w:tcMar>
            <w:vAlign w:val="center"/>
          </w:tcPr>
          <w:p w14:paraId="7CF548FB" w14:textId="77777777" w:rsidR="00E51B96" w:rsidRPr="00E51B96" w:rsidRDefault="00E51B96" w:rsidP="00E160CB">
            <w:pPr>
              <w:spacing w:after="0"/>
              <w:ind w:left="135"/>
              <w:jc w:val="center"/>
            </w:pPr>
          </w:p>
        </w:tc>
        <w:tc>
          <w:tcPr>
            <w:tcW w:w="1985" w:type="dxa"/>
            <w:tcMar>
              <w:top w:w="50" w:type="dxa"/>
              <w:left w:w="100" w:type="dxa"/>
            </w:tcMar>
            <w:vAlign w:val="center"/>
          </w:tcPr>
          <w:p w14:paraId="68FDB43A" w14:textId="77777777" w:rsidR="00E51B96" w:rsidRPr="00E51B96" w:rsidRDefault="00E51B96" w:rsidP="00E160CB">
            <w:pPr>
              <w:spacing w:after="0"/>
              <w:ind w:left="135"/>
              <w:jc w:val="center"/>
            </w:pPr>
          </w:p>
        </w:tc>
        <w:tc>
          <w:tcPr>
            <w:tcW w:w="5286" w:type="dxa"/>
            <w:tcMar>
              <w:top w:w="50" w:type="dxa"/>
              <w:left w:w="100" w:type="dxa"/>
            </w:tcMar>
            <w:vAlign w:val="center"/>
          </w:tcPr>
          <w:p w14:paraId="67F7F666" w14:textId="3168BB3D"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4 кл. М.И.Моро, М.А. Бантова и другие, 2023г</w:t>
            </w:r>
          </w:p>
          <w:p w14:paraId="2EB4A563"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5"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edsoo</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ru</w:t>
              </w:r>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E51B96" w14:paraId="308D2DFA" w14:textId="77777777" w:rsidTr="00E160CB">
        <w:trPr>
          <w:trHeight w:val="144"/>
          <w:tblCellSpacing w:w="20" w:type="nil"/>
        </w:trPr>
        <w:tc>
          <w:tcPr>
            <w:tcW w:w="667" w:type="dxa"/>
            <w:tcMar>
              <w:top w:w="50" w:type="dxa"/>
              <w:left w:w="100" w:type="dxa"/>
            </w:tcMar>
            <w:vAlign w:val="center"/>
          </w:tcPr>
          <w:p w14:paraId="3085426E" w14:textId="77777777" w:rsidR="00E51B96" w:rsidRPr="00E51B96" w:rsidRDefault="00E51B96" w:rsidP="00E160CB">
            <w:pPr>
              <w:spacing w:after="0"/>
              <w:jc w:val="center"/>
            </w:pPr>
            <w:r w:rsidRPr="00E51B96">
              <w:rPr>
                <w:rFonts w:ascii="Times New Roman" w:hAnsi="Times New Roman"/>
                <w:color w:val="000000"/>
                <w:sz w:val="24"/>
              </w:rPr>
              <w:t>1.2</w:t>
            </w:r>
          </w:p>
        </w:tc>
        <w:tc>
          <w:tcPr>
            <w:tcW w:w="2977" w:type="dxa"/>
            <w:tcMar>
              <w:top w:w="50" w:type="dxa"/>
              <w:left w:w="100" w:type="dxa"/>
            </w:tcMar>
            <w:vAlign w:val="center"/>
          </w:tcPr>
          <w:p w14:paraId="03523AD3" w14:textId="77777777" w:rsidR="00E51B96" w:rsidRPr="00E51B96" w:rsidRDefault="00E51B96" w:rsidP="00E160CB">
            <w:pPr>
              <w:spacing w:after="0"/>
              <w:ind w:left="135"/>
              <w:jc w:val="center"/>
            </w:pPr>
            <w:r w:rsidRPr="00E51B96">
              <w:rPr>
                <w:rFonts w:ascii="Times New Roman" w:hAnsi="Times New Roman"/>
                <w:color w:val="000000"/>
                <w:sz w:val="24"/>
              </w:rPr>
              <w:t>Величины</w:t>
            </w:r>
          </w:p>
        </w:tc>
        <w:tc>
          <w:tcPr>
            <w:tcW w:w="992" w:type="dxa"/>
            <w:tcMar>
              <w:top w:w="50" w:type="dxa"/>
              <w:left w:w="100" w:type="dxa"/>
            </w:tcMar>
            <w:vAlign w:val="center"/>
          </w:tcPr>
          <w:p w14:paraId="04A7615C" w14:textId="19E3E668"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Pr>
          <w:p w14:paraId="244EBC73" w14:textId="77777777" w:rsidR="00E51B96" w:rsidRPr="00E51B96" w:rsidRDefault="00E51B96" w:rsidP="00E160CB">
            <w:pPr>
              <w:spacing w:after="0"/>
              <w:ind w:left="135"/>
              <w:jc w:val="center"/>
            </w:pPr>
          </w:p>
        </w:tc>
        <w:tc>
          <w:tcPr>
            <w:tcW w:w="1842" w:type="dxa"/>
            <w:tcMar>
              <w:top w:w="50" w:type="dxa"/>
              <w:left w:w="100" w:type="dxa"/>
            </w:tcMar>
            <w:vAlign w:val="center"/>
          </w:tcPr>
          <w:p w14:paraId="7BA050D2" w14:textId="77777777" w:rsidR="00E51B96" w:rsidRPr="00E51B96" w:rsidRDefault="00E51B96" w:rsidP="00E160CB">
            <w:pPr>
              <w:spacing w:after="0"/>
              <w:ind w:left="135"/>
              <w:jc w:val="center"/>
            </w:pPr>
          </w:p>
        </w:tc>
        <w:tc>
          <w:tcPr>
            <w:tcW w:w="1985" w:type="dxa"/>
            <w:tcMar>
              <w:top w:w="50" w:type="dxa"/>
              <w:left w:w="100" w:type="dxa"/>
            </w:tcMar>
            <w:vAlign w:val="center"/>
          </w:tcPr>
          <w:p w14:paraId="50497D10" w14:textId="77777777" w:rsidR="00E51B96" w:rsidRPr="00E51B96" w:rsidRDefault="00E51B96" w:rsidP="00E160CB">
            <w:pPr>
              <w:spacing w:after="0"/>
              <w:ind w:left="135"/>
              <w:jc w:val="center"/>
            </w:pPr>
          </w:p>
        </w:tc>
        <w:tc>
          <w:tcPr>
            <w:tcW w:w="5286" w:type="dxa"/>
            <w:tcMar>
              <w:top w:w="50" w:type="dxa"/>
              <w:left w:w="100" w:type="dxa"/>
            </w:tcMar>
            <w:vAlign w:val="center"/>
          </w:tcPr>
          <w:p w14:paraId="2E4FBF48" w14:textId="570AF60D"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4 кл. М.И.Моро, М.А. Бантова и другие, 2023г</w:t>
            </w:r>
          </w:p>
          <w:p w14:paraId="4469F949"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6">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4FDF0DCB" w14:textId="77777777" w:rsidTr="00E160CB">
        <w:trPr>
          <w:trHeight w:val="144"/>
          <w:tblCellSpacing w:w="20" w:type="nil"/>
        </w:trPr>
        <w:tc>
          <w:tcPr>
            <w:tcW w:w="3644" w:type="dxa"/>
            <w:gridSpan w:val="2"/>
            <w:tcMar>
              <w:top w:w="50" w:type="dxa"/>
              <w:left w:w="100" w:type="dxa"/>
            </w:tcMar>
            <w:vAlign w:val="center"/>
          </w:tcPr>
          <w:p w14:paraId="33299C19"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5E564179" w14:textId="5A8E3B7F" w:rsidR="00E51B96" w:rsidRPr="00E51B96" w:rsidRDefault="00E51B96" w:rsidP="00E160CB">
            <w:pPr>
              <w:spacing w:after="0"/>
              <w:ind w:left="135"/>
              <w:jc w:val="center"/>
            </w:pPr>
            <w:r w:rsidRPr="00E51B96">
              <w:rPr>
                <w:rFonts w:ascii="Times New Roman" w:hAnsi="Times New Roman"/>
                <w:color w:val="000000"/>
                <w:sz w:val="24"/>
                <w:lang w:val="ru-RU"/>
              </w:rPr>
              <w:t>23</w:t>
            </w:r>
          </w:p>
        </w:tc>
        <w:tc>
          <w:tcPr>
            <w:tcW w:w="1560" w:type="dxa"/>
          </w:tcPr>
          <w:p w14:paraId="2E1AA95B" w14:textId="77777777" w:rsidR="00E51B96" w:rsidRPr="00E51B96" w:rsidRDefault="00E51B96" w:rsidP="00E160CB">
            <w:pPr>
              <w:jc w:val="center"/>
            </w:pPr>
          </w:p>
        </w:tc>
        <w:tc>
          <w:tcPr>
            <w:tcW w:w="1842" w:type="dxa"/>
          </w:tcPr>
          <w:p w14:paraId="4FDFDF33" w14:textId="77777777"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14:paraId="5A828AE2" w14:textId="77777777" w:rsidR="00E51B96" w:rsidRPr="00E51B96" w:rsidRDefault="00E51B96" w:rsidP="00E160CB">
            <w:pPr>
              <w:jc w:val="center"/>
            </w:pPr>
          </w:p>
        </w:tc>
        <w:tc>
          <w:tcPr>
            <w:tcW w:w="5286" w:type="dxa"/>
            <w:tcBorders>
              <w:left w:val="single" w:sz="4" w:space="0" w:color="auto"/>
            </w:tcBorders>
            <w:vAlign w:val="center"/>
          </w:tcPr>
          <w:p w14:paraId="5D16D465" w14:textId="77777777" w:rsidR="00E51B96" w:rsidRPr="00E51B96" w:rsidRDefault="00E51B96" w:rsidP="00E160CB">
            <w:pPr>
              <w:jc w:val="center"/>
            </w:pPr>
          </w:p>
        </w:tc>
      </w:tr>
      <w:tr w:rsidR="00E51B96" w:rsidRPr="00E51B96" w14:paraId="7B77964D" w14:textId="77777777" w:rsidTr="00E160CB">
        <w:trPr>
          <w:trHeight w:val="144"/>
          <w:tblCellSpacing w:w="20" w:type="nil"/>
        </w:trPr>
        <w:tc>
          <w:tcPr>
            <w:tcW w:w="15309" w:type="dxa"/>
            <w:gridSpan w:val="7"/>
          </w:tcPr>
          <w:p w14:paraId="3B20FC30" w14:textId="77777777" w:rsidR="00E51B96" w:rsidRPr="00E51B96" w:rsidRDefault="00E51B96" w:rsidP="00E160CB">
            <w:pPr>
              <w:spacing w:after="0"/>
              <w:ind w:left="135"/>
              <w:jc w:val="center"/>
            </w:pPr>
            <w:r w:rsidRPr="00E51B96">
              <w:rPr>
                <w:rFonts w:ascii="Times New Roman" w:hAnsi="Times New Roman"/>
                <w:b/>
                <w:color w:val="000000"/>
                <w:sz w:val="24"/>
              </w:rPr>
              <w:t>Раздел 2.</w:t>
            </w:r>
            <w:r w:rsidRPr="00E51B96">
              <w:rPr>
                <w:rFonts w:ascii="Times New Roman" w:hAnsi="Times New Roman"/>
                <w:color w:val="000000"/>
                <w:sz w:val="24"/>
              </w:rPr>
              <w:t xml:space="preserve"> </w:t>
            </w:r>
            <w:r w:rsidRPr="00E51B96">
              <w:rPr>
                <w:rFonts w:ascii="Times New Roman" w:hAnsi="Times New Roman"/>
                <w:b/>
                <w:color w:val="000000"/>
                <w:sz w:val="24"/>
              </w:rPr>
              <w:t>Арифметические действия</w:t>
            </w:r>
          </w:p>
        </w:tc>
      </w:tr>
      <w:tr w:rsidR="00E51B96" w:rsidRPr="00E51B96" w14:paraId="3688A516" w14:textId="77777777" w:rsidTr="00E160CB">
        <w:trPr>
          <w:trHeight w:val="144"/>
          <w:tblCellSpacing w:w="20" w:type="nil"/>
        </w:trPr>
        <w:tc>
          <w:tcPr>
            <w:tcW w:w="667" w:type="dxa"/>
            <w:tcMar>
              <w:top w:w="50" w:type="dxa"/>
              <w:left w:w="100" w:type="dxa"/>
            </w:tcMar>
            <w:vAlign w:val="center"/>
          </w:tcPr>
          <w:p w14:paraId="35CDF226" w14:textId="77777777" w:rsidR="00E51B96" w:rsidRPr="00E51B96" w:rsidRDefault="00E51B96" w:rsidP="00E160CB">
            <w:pPr>
              <w:spacing w:after="0"/>
              <w:jc w:val="center"/>
            </w:pPr>
            <w:r w:rsidRPr="00E51B96">
              <w:rPr>
                <w:rFonts w:ascii="Times New Roman" w:hAnsi="Times New Roman"/>
                <w:color w:val="000000"/>
                <w:sz w:val="24"/>
              </w:rPr>
              <w:t>2.1</w:t>
            </w:r>
          </w:p>
        </w:tc>
        <w:tc>
          <w:tcPr>
            <w:tcW w:w="2977" w:type="dxa"/>
            <w:tcMar>
              <w:top w:w="50" w:type="dxa"/>
              <w:left w:w="100" w:type="dxa"/>
            </w:tcMar>
            <w:vAlign w:val="center"/>
          </w:tcPr>
          <w:p w14:paraId="38CF5E1E" w14:textId="77777777" w:rsidR="00E51B96" w:rsidRPr="00E51B96" w:rsidRDefault="00E51B96" w:rsidP="00E160CB">
            <w:pPr>
              <w:spacing w:after="0"/>
              <w:ind w:left="135"/>
              <w:jc w:val="center"/>
            </w:pPr>
            <w:r w:rsidRPr="00E51B96">
              <w:rPr>
                <w:rFonts w:ascii="Times New Roman" w:hAnsi="Times New Roman"/>
                <w:color w:val="000000"/>
                <w:sz w:val="24"/>
              </w:rPr>
              <w:t>Вычисления</w:t>
            </w:r>
          </w:p>
        </w:tc>
        <w:tc>
          <w:tcPr>
            <w:tcW w:w="992" w:type="dxa"/>
            <w:tcMar>
              <w:top w:w="50" w:type="dxa"/>
              <w:left w:w="100" w:type="dxa"/>
            </w:tcMar>
            <w:vAlign w:val="center"/>
          </w:tcPr>
          <w:p w14:paraId="065A753A" w14:textId="5079C33A" w:rsidR="00E51B96" w:rsidRPr="00E51B96" w:rsidRDefault="00E51B96" w:rsidP="00E160CB">
            <w:pPr>
              <w:spacing w:after="0"/>
              <w:ind w:left="135"/>
              <w:jc w:val="center"/>
            </w:pPr>
            <w:r w:rsidRPr="00E51B96">
              <w:rPr>
                <w:rFonts w:ascii="Times New Roman" w:hAnsi="Times New Roman"/>
                <w:color w:val="000000"/>
                <w:sz w:val="24"/>
                <w:lang w:val="ru-RU"/>
              </w:rPr>
              <w:t>31</w:t>
            </w:r>
          </w:p>
        </w:tc>
        <w:tc>
          <w:tcPr>
            <w:tcW w:w="1560" w:type="dxa"/>
          </w:tcPr>
          <w:p w14:paraId="574FDAC1" w14:textId="77777777" w:rsidR="00E51B96" w:rsidRPr="00E51B96" w:rsidRDefault="00E51B96" w:rsidP="00E160CB">
            <w:pPr>
              <w:spacing w:after="0"/>
              <w:ind w:left="135"/>
              <w:jc w:val="center"/>
            </w:pPr>
          </w:p>
        </w:tc>
        <w:tc>
          <w:tcPr>
            <w:tcW w:w="1842" w:type="dxa"/>
            <w:tcMar>
              <w:top w:w="50" w:type="dxa"/>
              <w:left w:w="100" w:type="dxa"/>
            </w:tcMar>
            <w:vAlign w:val="center"/>
          </w:tcPr>
          <w:p w14:paraId="2D881028" w14:textId="77777777" w:rsidR="00E51B96" w:rsidRPr="00E51B96" w:rsidRDefault="00E51B96" w:rsidP="00E160CB">
            <w:pPr>
              <w:spacing w:after="0"/>
              <w:ind w:left="135"/>
              <w:jc w:val="center"/>
            </w:pPr>
          </w:p>
        </w:tc>
        <w:tc>
          <w:tcPr>
            <w:tcW w:w="1985" w:type="dxa"/>
            <w:tcMar>
              <w:top w:w="50" w:type="dxa"/>
              <w:left w:w="100" w:type="dxa"/>
            </w:tcMar>
            <w:vAlign w:val="center"/>
          </w:tcPr>
          <w:p w14:paraId="57E0938A" w14:textId="77777777" w:rsidR="00E51B96" w:rsidRPr="00E51B96" w:rsidRDefault="00E51B96" w:rsidP="00E160CB">
            <w:pPr>
              <w:spacing w:after="0"/>
              <w:ind w:left="135"/>
              <w:jc w:val="center"/>
            </w:pPr>
          </w:p>
        </w:tc>
        <w:tc>
          <w:tcPr>
            <w:tcW w:w="5286" w:type="dxa"/>
            <w:tcMar>
              <w:top w:w="50" w:type="dxa"/>
              <w:left w:w="100" w:type="dxa"/>
            </w:tcMar>
            <w:vAlign w:val="center"/>
          </w:tcPr>
          <w:p w14:paraId="5D88FA22" w14:textId="6A435E3C"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6AF0E4DB"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7">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3BE3A835" w14:textId="77777777" w:rsidTr="00E160CB">
        <w:trPr>
          <w:trHeight w:val="144"/>
          <w:tblCellSpacing w:w="20" w:type="nil"/>
        </w:trPr>
        <w:tc>
          <w:tcPr>
            <w:tcW w:w="667" w:type="dxa"/>
            <w:tcMar>
              <w:top w:w="50" w:type="dxa"/>
              <w:left w:w="100" w:type="dxa"/>
            </w:tcMar>
            <w:vAlign w:val="center"/>
          </w:tcPr>
          <w:p w14:paraId="33321CD4" w14:textId="77777777" w:rsidR="00E51B96" w:rsidRPr="00E51B96" w:rsidRDefault="00E51B96" w:rsidP="00E160CB">
            <w:pPr>
              <w:spacing w:after="0"/>
              <w:jc w:val="center"/>
            </w:pPr>
            <w:r w:rsidRPr="00E51B96">
              <w:rPr>
                <w:rFonts w:ascii="Times New Roman" w:hAnsi="Times New Roman"/>
                <w:color w:val="000000"/>
                <w:sz w:val="24"/>
              </w:rPr>
              <w:t>2.2</w:t>
            </w:r>
          </w:p>
        </w:tc>
        <w:tc>
          <w:tcPr>
            <w:tcW w:w="2977" w:type="dxa"/>
            <w:tcMar>
              <w:top w:w="50" w:type="dxa"/>
              <w:left w:w="100" w:type="dxa"/>
            </w:tcMar>
            <w:vAlign w:val="center"/>
          </w:tcPr>
          <w:p w14:paraId="2488B0B5" w14:textId="77777777" w:rsidR="00E51B96" w:rsidRPr="00E51B96" w:rsidRDefault="00E51B96" w:rsidP="00E160CB">
            <w:pPr>
              <w:spacing w:after="0"/>
              <w:ind w:left="135"/>
              <w:jc w:val="center"/>
            </w:pPr>
            <w:r w:rsidRPr="00E51B96">
              <w:rPr>
                <w:rFonts w:ascii="Times New Roman" w:hAnsi="Times New Roman"/>
                <w:color w:val="000000"/>
                <w:sz w:val="24"/>
              </w:rPr>
              <w:t>Числовые выражения</w:t>
            </w:r>
          </w:p>
        </w:tc>
        <w:tc>
          <w:tcPr>
            <w:tcW w:w="992" w:type="dxa"/>
            <w:tcMar>
              <w:top w:w="50" w:type="dxa"/>
              <w:left w:w="100" w:type="dxa"/>
            </w:tcMar>
            <w:vAlign w:val="center"/>
          </w:tcPr>
          <w:p w14:paraId="2AEFD25E" w14:textId="35831FA8"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Pr>
          <w:p w14:paraId="4D6625FB" w14:textId="77777777" w:rsidR="00E51B96" w:rsidRPr="00E51B96" w:rsidRDefault="00E51B96" w:rsidP="00E160CB">
            <w:pPr>
              <w:spacing w:after="0"/>
              <w:ind w:left="135"/>
              <w:jc w:val="center"/>
            </w:pPr>
          </w:p>
        </w:tc>
        <w:tc>
          <w:tcPr>
            <w:tcW w:w="1842" w:type="dxa"/>
            <w:tcMar>
              <w:top w:w="50" w:type="dxa"/>
              <w:left w:w="100" w:type="dxa"/>
            </w:tcMar>
            <w:vAlign w:val="center"/>
          </w:tcPr>
          <w:p w14:paraId="62CBF31C" w14:textId="77777777" w:rsidR="00E51B96" w:rsidRPr="00E51B96" w:rsidRDefault="00E51B96" w:rsidP="00E160CB">
            <w:pPr>
              <w:spacing w:after="0"/>
              <w:ind w:left="135"/>
              <w:jc w:val="center"/>
            </w:pPr>
          </w:p>
        </w:tc>
        <w:tc>
          <w:tcPr>
            <w:tcW w:w="1985" w:type="dxa"/>
            <w:tcMar>
              <w:top w:w="50" w:type="dxa"/>
              <w:left w:w="100" w:type="dxa"/>
            </w:tcMar>
            <w:vAlign w:val="center"/>
          </w:tcPr>
          <w:p w14:paraId="453A6CB6" w14:textId="77777777" w:rsidR="00E51B96" w:rsidRPr="00E51B96" w:rsidRDefault="00E51B96" w:rsidP="00E160CB">
            <w:pPr>
              <w:spacing w:after="0"/>
              <w:ind w:left="135"/>
              <w:jc w:val="center"/>
            </w:pPr>
          </w:p>
        </w:tc>
        <w:tc>
          <w:tcPr>
            <w:tcW w:w="5286" w:type="dxa"/>
            <w:tcMar>
              <w:top w:w="50" w:type="dxa"/>
              <w:left w:w="100" w:type="dxa"/>
            </w:tcMar>
            <w:vAlign w:val="center"/>
          </w:tcPr>
          <w:p w14:paraId="6D695F67" w14:textId="02622D2D"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7E7DD1B9"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8">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5D6F4901" w14:textId="77777777" w:rsidTr="00E160CB">
        <w:trPr>
          <w:trHeight w:val="144"/>
          <w:tblCellSpacing w:w="20" w:type="nil"/>
        </w:trPr>
        <w:tc>
          <w:tcPr>
            <w:tcW w:w="3644" w:type="dxa"/>
            <w:gridSpan w:val="2"/>
            <w:tcMar>
              <w:top w:w="50" w:type="dxa"/>
              <w:left w:w="100" w:type="dxa"/>
            </w:tcMar>
            <w:vAlign w:val="center"/>
          </w:tcPr>
          <w:p w14:paraId="27B8D8CA"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7961878F" w14:textId="4292C3D8" w:rsidR="00E51B96" w:rsidRPr="00E51B96" w:rsidRDefault="00E51B96" w:rsidP="00E160CB">
            <w:pPr>
              <w:spacing w:after="0"/>
              <w:ind w:left="135"/>
              <w:jc w:val="center"/>
            </w:pPr>
            <w:r w:rsidRPr="00E51B96">
              <w:rPr>
                <w:rFonts w:ascii="Times New Roman" w:hAnsi="Times New Roman"/>
                <w:color w:val="000000"/>
                <w:sz w:val="24"/>
                <w:lang w:val="ru-RU"/>
              </w:rPr>
              <w:t>39</w:t>
            </w:r>
          </w:p>
        </w:tc>
        <w:tc>
          <w:tcPr>
            <w:tcW w:w="1560" w:type="dxa"/>
          </w:tcPr>
          <w:p w14:paraId="2D9A7269" w14:textId="77777777" w:rsidR="00E51B96" w:rsidRPr="00E51B96" w:rsidRDefault="00E51B96" w:rsidP="00E160CB">
            <w:pPr>
              <w:jc w:val="center"/>
            </w:pPr>
          </w:p>
        </w:tc>
        <w:tc>
          <w:tcPr>
            <w:tcW w:w="1842" w:type="dxa"/>
          </w:tcPr>
          <w:p w14:paraId="1923EA8F" w14:textId="77777777" w:rsidR="00E51B96" w:rsidRPr="00E51B96" w:rsidRDefault="00E51B96" w:rsidP="00E160CB">
            <w:pPr>
              <w:jc w:val="center"/>
            </w:pPr>
          </w:p>
        </w:tc>
        <w:tc>
          <w:tcPr>
            <w:tcW w:w="7271" w:type="dxa"/>
            <w:gridSpan w:val="2"/>
            <w:tcMar>
              <w:top w:w="50" w:type="dxa"/>
              <w:left w:w="100" w:type="dxa"/>
            </w:tcMar>
            <w:vAlign w:val="center"/>
          </w:tcPr>
          <w:p w14:paraId="11EA1D36" w14:textId="77777777" w:rsidR="00E51B96" w:rsidRPr="00E51B96" w:rsidRDefault="00E51B96" w:rsidP="00E160CB">
            <w:pPr>
              <w:jc w:val="center"/>
            </w:pPr>
          </w:p>
        </w:tc>
      </w:tr>
      <w:tr w:rsidR="00E51B96" w:rsidRPr="00E51B96" w14:paraId="588613E6" w14:textId="77777777" w:rsidTr="00E160CB">
        <w:trPr>
          <w:trHeight w:val="144"/>
          <w:tblCellSpacing w:w="20" w:type="nil"/>
        </w:trPr>
        <w:tc>
          <w:tcPr>
            <w:tcW w:w="15309" w:type="dxa"/>
            <w:gridSpan w:val="7"/>
          </w:tcPr>
          <w:p w14:paraId="11508189" w14:textId="77777777" w:rsidR="00E51B96" w:rsidRPr="00E51B96" w:rsidRDefault="00E51B96" w:rsidP="00E160CB">
            <w:pPr>
              <w:spacing w:after="0"/>
              <w:ind w:left="135"/>
              <w:jc w:val="center"/>
            </w:pPr>
            <w:r w:rsidRPr="00E51B96">
              <w:rPr>
                <w:rFonts w:ascii="Times New Roman" w:hAnsi="Times New Roman"/>
                <w:b/>
                <w:color w:val="000000"/>
                <w:sz w:val="24"/>
              </w:rPr>
              <w:t>Раздел 3.</w:t>
            </w:r>
            <w:r w:rsidRPr="00E51B96">
              <w:rPr>
                <w:rFonts w:ascii="Times New Roman" w:hAnsi="Times New Roman"/>
                <w:color w:val="000000"/>
                <w:sz w:val="24"/>
              </w:rPr>
              <w:t xml:space="preserve"> </w:t>
            </w:r>
            <w:r w:rsidRPr="00E51B96">
              <w:rPr>
                <w:rFonts w:ascii="Times New Roman" w:hAnsi="Times New Roman"/>
                <w:b/>
                <w:color w:val="000000"/>
                <w:sz w:val="24"/>
              </w:rPr>
              <w:t>Текстовые задачи</w:t>
            </w:r>
          </w:p>
        </w:tc>
      </w:tr>
      <w:tr w:rsidR="00E51B96" w:rsidRPr="00E51B96" w14:paraId="27263FDE" w14:textId="77777777" w:rsidTr="00E160CB">
        <w:trPr>
          <w:trHeight w:val="144"/>
          <w:tblCellSpacing w:w="20" w:type="nil"/>
        </w:trPr>
        <w:tc>
          <w:tcPr>
            <w:tcW w:w="667" w:type="dxa"/>
            <w:tcMar>
              <w:top w:w="50" w:type="dxa"/>
              <w:left w:w="100" w:type="dxa"/>
            </w:tcMar>
            <w:vAlign w:val="center"/>
          </w:tcPr>
          <w:p w14:paraId="2AB64210" w14:textId="77777777" w:rsidR="00E51B96" w:rsidRPr="00E51B96" w:rsidRDefault="00E51B96" w:rsidP="00E160CB">
            <w:pPr>
              <w:spacing w:after="0"/>
              <w:jc w:val="center"/>
            </w:pPr>
            <w:r w:rsidRPr="00E51B96">
              <w:rPr>
                <w:rFonts w:ascii="Times New Roman" w:hAnsi="Times New Roman"/>
                <w:color w:val="000000"/>
                <w:sz w:val="24"/>
              </w:rPr>
              <w:t>3.1</w:t>
            </w:r>
          </w:p>
        </w:tc>
        <w:tc>
          <w:tcPr>
            <w:tcW w:w="2977" w:type="dxa"/>
            <w:tcMar>
              <w:top w:w="50" w:type="dxa"/>
              <w:left w:w="100" w:type="dxa"/>
            </w:tcMar>
            <w:vAlign w:val="center"/>
          </w:tcPr>
          <w:p w14:paraId="2D111BAF" w14:textId="77777777" w:rsidR="00E51B96" w:rsidRPr="00E51B96" w:rsidRDefault="00E51B96" w:rsidP="00E160CB">
            <w:pPr>
              <w:spacing w:after="0"/>
              <w:ind w:left="135"/>
              <w:jc w:val="center"/>
            </w:pPr>
            <w:r w:rsidRPr="00E51B96">
              <w:rPr>
                <w:rFonts w:ascii="Times New Roman" w:hAnsi="Times New Roman"/>
                <w:color w:val="000000"/>
                <w:sz w:val="24"/>
              </w:rPr>
              <w:t>Решение текстовых задач</w:t>
            </w:r>
          </w:p>
        </w:tc>
        <w:tc>
          <w:tcPr>
            <w:tcW w:w="992" w:type="dxa"/>
            <w:tcMar>
              <w:top w:w="50" w:type="dxa"/>
              <w:left w:w="100" w:type="dxa"/>
            </w:tcMar>
            <w:vAlign w:val="center"/>
          </w:tcPr>
          <w:p w14:paraId="045FC113" w14:textId="4A7B3CB7"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14:paraId="687EA7BA" w14:textId="77777777" w:rsidR="00E51B96" w:rsidRPr="00E51B96" w:rsidRDefault="00E51B96" w:rsidP="00E160CB">
            <w:pPr>
              <w:spacing w:after="0"/>
              <w:ind w:left="135"/>
              <w:jc w:val="center"/>
            </w:pPr>
          </w:p>
        </w:tc>
        <w:tc>
          <w:tcPr>
            <w:tcW w:w="1842" w:type="dxa"/>
            <w:tcMar>
              <w:top w:w="50" w:type="dxa"/>
              <w:left w:w="100" w:type="dxa"/>
            </w:tcMar>
            <w:vAlign w:val="center"/>
          </w:tcPr>
          <w:p w14:paraId="5DF582C1" w14:textId="77777777" w:rsidR="00E51B96" w:rsidRPr="00E51B96" w:rsidRDefault="00E51B96" w:rsidP="00E160CB">
            <w:pPr>
              <w:spacing w:after="0"/>
              <w:ind w:left="135"/>
              <w:jc w:val="center"/>
            </w:pPr>
          </w:p>
        </w:tc>
        <w:tc>
          <w:tcPr>
            <w:tcW w:w="1985" w:type="dxa"/>
            <w:tcMar>
              <w:top w:w="50" w:type="dxa"/>
              <w:left w:w="100" w:type="dxa"/>
            </w:tcMar>
            <w:vAlign w:val="center"/>
          </w:tcPr>
          <w:p w14:paraId="2EA60D71" w14:textId="77777777" w:rsidR="00E51B96" w:rsidRPr="00E51B96" w:rsidRDefault="00E51B96" w:rsidP="00E160CB">
            <w:pPr>
              <w:spacing w:after="0"/>
              <w:ind w:left="135"/>
              <w:jc w:val="center"/>
            </w:pPr>
          </w:p>
        </w:tc>
        <w:tc>
          <w:tcPr>
            <w:tcW w:w="5286" w:type="dxa"/>
            <w:tcMar>
              <w:top w:w="50" w:type="dxa"/>
              <w:left w:w="100" w:type="dxa"/>
            </w:tcMar>
            <w:vAlign w:val="center"/>
          </w:tcPr>
          <w:p w14:paraId="335E6E09" w14:textId="74D51E88"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48B01BC5"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9">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7E44661D" w14:textId="77777777" w:rsidTr="00E160CB">
        <w:trPr>
          <w:trHeight w:val="144"/>
          <w:tblCellSpacing w:w="20" w:type="nil"/>
        </w:trPr>
        <w:tc>
          <w:tcPr>
            <w:tcW w:w="3644" w:type="dxa"/>
            <w:gridSpan w:val="2"/>
            <w:tcMar>
              <w:top w:w="50" w:type="dxa"/>
              <w:left w:w="100" w:type="dxa"/>
            </w:tcMar>
            <w:vAlign w:val="center"/>
          </w:tcPr>
          <w:p w14:paraId="016CDF53"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48C0250E" w14:textId="2F013062"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14:paraId="0E5A62E1" w14:textId="77777777" w:rsidR="00E51B96" w:rsidRPr="00E51B96" w:rsidRDefault="00E51B96" w:rsidP="00E160CB">
            <w:pPr>
              <w:jc w:val="center"/>
            </w:pPr>
          </w:p>
        </w:tc>
        <w:tc>
          <w:tcPr>
            <w:tcW w:w="1842" w:type="dxa"/>
          </w:tcPr>
          <w:p w14:paraId="3C901A0B" w14:textId="77777777"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14:paraId="7F43FCB2" w14:textId="77777777" w:rsidR="00E51B96" w:rsidRPr="00E51B96" w:rsidRDefault="00E51B96" w:rsidP="00E160CB">
            <w:pPr>
              <w:jc w:val="center"/>
            </w:pPr>
          </w:p>
        </w:tc>
        <w:tc>
          <w:tcPr>
            <w:tcW w:w="5286" w:type="dxa"/>
            <w:tcBorders>
              <w:left w:val="single" w:sz="4" w:space="0" w:color="auto"/>
            </w:tcBorders>
            <w:vAlign w:val="center"/>
          </w:tcPr>
          <w:p w14:paraId="6E423DA9" w14:textId="77777777" w:rsidR="00E51B96" w:rsidRPr="00E51B96" w:rsidRDefault="00E51B96" w:rsidP="00E160CB">
            <w:pPr>
              <w:jc w:val="center"/>
            </w:pPr>
          </w:p>
        </w:tc>
      </w:tr>
      <w:tr w:rsidR="00E51B96" w:rsidRPr="00E51B96" w14:paraId="423D1EC0" w14:textId="77777777" w:rsidTr="00E160CB">
        <w:trPr>
          <w:trHeight w:val="144"/>
          <w:tblCellSpacing w:w="20" w:type="nil"/>
        </w:trPr>
        <w:tc>
          <w:tcPr>
            <w:tcW w:w="15309" w:type="dxa"/>
            <w:gridSpan w:val="7"/>
          </w:tcPr>
          <w:p w14:paraId="210E7221" w14:textId="77777777" w:rsidR="00E51B96" w:rsidRPr="00E51B96" w:rsidRDefault="00E51B96" w:rsidP="00E160CB">
            <w:pPr>
              <w:spacing w:after="0"/>
              <w:ind w:left="135"/>
              <w:jc w:val="center"/>
              <w:rPr>
                <w:lang w:val="ru-RU"/>
              </w:rPr>
            </w:pPr>
            <w:r w:rsidRPr="00E51B96">
              <w:rPr>
                <w:rFonts w:ascii="Times New Roman" w:hAnsi="Times New Roman"/>
                <w:b/>
                <w:color w:val="000000"/>
                <w:sz w:val="24"/>
                <w:lang w:val="ru-RU"/>
              </w:rPr>
              <w:t>Раздел 4.</w:t>
            </w:r>
            <w:r w:rsidRPr="00E51B96">
              <w:rPr>
                <w:rFonts w:ascii="Times New Roman" w:hAnsi="Times New Roman"/>
                <w:color w:val="000000"/>
                <w:sz w:val="24"/>
                <w:lang w:val="ru-RU"/>
              </w:rPr>
              <w:t xml:space="preserve"> </w:t>
            </w:r>
            <w:r w:rsidRPr="00E51B96">
              <w:rPr>
                <w:rFonts w:ascii="Times New Roman" w:hAnsi="Times New Roman"/>
                <w:b/>
                <w:color w:val="000000"/>
                <w:sz w:val="24"/>
                <w:lang w:val="ru-RU"/>
              </w:rPr>
              <w:t>Пространственные отношения и геометрические фигуры</w:t>
            </w:r>
          </w:p>
        </w:tc>
      </w:tr>
      <w:tr w:rsidR="00E51B96" w:rsidRPr="00E51B96" w14:paraId="0AE7E4A9" w14:textId="77777777" w:rsidTr="00E160CB">
        <w:trPr>
          <w:trHeight w:val="144"/>
          <w:tblCellSpacing w:w="20" w:type="nil"/>
        </w:trPr>
        <w:tc>
          <w:tcPr>
            <w:tcW w:w="667" w:type="dxa"/>
            <w:tcMar>
              <w:top w:w="50" w:type="dxa"/>
              <w:left w:w="100" w:type="dxa"/>
            </w:tcMar>
            <w:vAlign w:val="center"/>
          </w:tcPr>
          <w:p w14:paraId="3DD17F85" w14:textId="77777777" w:rsidR="00E51B96" w:rsidRPr="00E51B96" w:rsidRDefault="00E51B96" w:rsidP="00E160CB">
            <w:pPr>
              <w:spacing w:after="0"/>
              <w:jc w:val="center"/>
            </w:pPr>
            <w:r w:rsidRPr="00E51B96">
              <w:rPr>
                <w:rFonts w:ascii="Times New Roman" w:hAnsi="Times New Roman"/>
                <w:color w:val="000000"/>
                <w:sz w:val="24"/>
              </w:rPr>
              <w:lastRenderedPageBreak/>
              <w:t>4.1</w:t>
            </w:r>
          </w:p>
        </w:tc>
        <w:tc>
          <w:tcPr>
            <w:tcW w:w="2977" w:type="dxa"/>
            <w:tcMar>
              <w:top w:w="50" w:type="dxa"/>
              <w:left w:w="100" w:type="dxa"/>
            </w:tcMar>
            <w:vAlign w:val="center"/>
          </w:tcPr>
          <w:p w14:paraId="2915EE01" w14:textId="77777777" w:rsidR="00E51B96" w:rsidRPr="00E51B96" w:rsidRDefault="00E51B96" w:rsidP="00E160CB">
            <w:pPr>
              <w:spacing w:after="0"/>
              <w:ind w:left="135"/>
              <w:jc w:val="center"/>
            </w:pPr>
            <w:r w:rsidRPr="00E51B96">
              <w:rPr>
                <w:rFonts w:ascii="Times New Roman" w:hAnsi="Times New Roman"/>
                <w:color w:val="000000"/>
                <w:sz w:val="24"/>
              </w:rPr>
              <w:t>Геометрические фигуры</w:t>
            </w:r>
          </w:p>
        </w:tc>
        <w:tc>
          <w:tcPr>
            <w:tcW w:w="992" w:type="dxa"/>
            <w:tcMar>
              <w:top w:w="50" w:type="dxa"/>
              <w:left w:w="100" w:type="dxa"/>
            </w:tcMar>
            <w:vAlign w:val="center"/>
          </w:tcPr>
          <w:p w14:paraId="49586A4A" w14:textId="1FD69820" w:rsidR="00E51B96" w:rsidRPr="00E51B96" w:rsidRDefault="00E51B96" w:rsidP="00E160CB">
            <w:pPr>
              <w:spacing w:after="0"/>
              <w:ind w:left="135"/>
              <w:jc w:val="center"/>
            </w:pPr>
            <w:r w:rsidRPr="00E51B96">
              <w:rPr>
                <w:rFonts w:ascii="Times New Roman" w:hAnsi="Times New Roman"/>
                <w:color w:val="000000"/>
                <w:sz w:val="24"/>
              </w:rPr>
              <w:t>1</w:t>
            </w:r>
            <w:r w:rsidRPr="00E51B96">
              <w:rPr>
                <w:rFonts w:ascii="Times New Roman" w:hAnsi="Times New Roman"/>
                <w:color w:val="000000"/>
                <w:sz w:val="24"/>
                <w:lang w:val="ru-RU"/>
              </w:rPr>
              <w:t>3</w:t>
            </w:r>
          </w:p>
        </w:tc>
        <w:tc>
          <w:tcPr>
            <w:tcW w:w="1560" w:type="dxa"/>
          </w:tcPr>
          <w:p w14:paraId="5FF26F20" w14:textId="77777777" w:rsidR="00E51B96" w:rsidRPr="00E51B96" w:rsidRDefault="00E51B96" w:rsidP="00E160CB">
            <w:pPr>
              <w:spacing w:after="0"/>
              <w:ind w:left="135"/>
              <w:jc w:val="center"/>
            </w:pPr>
          </w:p>
        </w:tc>
        <w:tc>
          <w:tcPr>
            <w:tcW w:w="1842" w:type="dxa"/>
            <w:tcMar>
              <w:top w:w="50" w:type="dxa"/>
              <w:left w:w="100" w:type="dxa"/>
            </w:tcMar>
            <w:vAlign w:val="center"/>
          </w:tcPr>
          <w:p w14:paraId="729DFB15" w14:textId="77777777" w:rsidR="00E51B96" w:rsidRPr="00E51B96" w:rsidRDefault="00E51B96" w:rsidP="00E160CB">
            <w:pPr>
              <w:spacing w:after="0"/>
              <w:ind w:left="135"/>
              <w:jc w:val="center"/>
            </w:pPr>
          </w:p>
        </w:tc>
        <w:tc>
          <w:tcPr>
            <w:tcW w:w="1985" w:type="dxa"/>
            <w:tcMar>
              <w:top w:w="50" w:type="dxa"/>
              <w:left w:w="100" w:type="dxa"/>
            </w:tcMar>
            <w:vAlign w:val="center"/>
          </w:tcPr>
          <w:p w14:paraId="31B65A61" w14:textId="77777777" w:rsidR="00E51B96" w:rsidRPr="00E51B96" w:rsidRDefault="00E51B96" w:rsidP="00E160CB">
            <w:pPr>
              <w:spacing w:after="0"/>
              <w:ind w:left="135"/>
              <w:jc w:val="center"/>
            </w:pPr>
          </w:p>
        </w:tc>
        <w:tc>
          <w:tcPr>
            <w:tcW w:w="5286" w:type="dxa"/>
            <w:tcMar>
              <w:top w:w="50" w:type="dxa"/>
              <w:left w:w="100" w:type="dxa"/>
            </w:tcMar>
            <w:vAlign w:val="center"/>
          </w:tcPr>
          <w:p w14:paraId="3BB5F78E" w14:textId="0696CCAF"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4EE6E4E4" w14:textId="62370CDF"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0">
              <w:r w:rsidRPr="00E51B96">
                <w:rPr>
                  <w:rFonts w:ascii="Times New Roman" w:hAnsi="Times New Roman"/>
                  <w:color w:val="0563C1" w:themeColor="hyperlink"/>
                  <w:sz w:val="24"/>
                  <w:u w:val="single"/>
                </w:rPr>
                <w:t>https</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m</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edsoo</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ru</w:t>
              </w:r>
              <w:r w:rsidRPr="00E51B96">
                <w:rPr>
                  <w:rFonts w:ascii="Times New Roman" w:hAnsi="Times New Roman"/>
                  <w:color w:val="0563C1" w:themeColor="hyperlink"/>
                  <w:sz w:val="24"/>
                  <w:u w:val="single"/>
                  <w:lang w:val="ru-RU"/>
                </w:rPr>
                <w:t>/7</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411</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36</w:t>
              </w:r>
            </w:hyperlink>
          </w:p>
        </w:tc>
      </w:tr>
      <w:tr w:rsidR="00E51B96" w:rsidRPr="00E51B96" w14:paraId="112C67FB" w14:textId="77777777" w:rsidTr="00E160CB">
        <w:trPr>
          <w:trHeight w:val="144"/>
          <w:tblCellSpacing w:w="20" w:type="nil"/>
        </w:trPr>
        <w:tc>
          <w:tcPr>
            <w:tcW w:w="667" w:type="dxa"/>
            <w:tcMar>
              <w:top w:w="50" w:type="dxa"/>
              <w:left w:w="100" w:type="dxa"/>
            </w:tcMar>
            <w:vAlign w:val="center"/>
          </w:tcPr>
          <w:p w14:paraId="7D3BD519" w14:textId="77777777" w:rsidR="00E51B96" w:rsidRPr="00E51B96" w:rsidRDefault="00E51B96" w:rsidP="00E160CB">
            <w:pPr>
              <w:spacing w:after="0"/>
              <w:jc w:val="center"/>
            </w:pPr>
            <w:r w:rsidRPr="00E51B96">
              <w:rPr>
                <w:rFonts w:ascii="Times New Roman" w:hAnsi="Times New Roman"/>
                <w:color w:val="000000"/>
                <w:sz w:val="24"/>
              </w:rPr>
              <w:t>4.2</w:t>
            </w:r>
          </w:p>
        </w:tc>
        <w:tc>
          <w:tcPr>
            <w:tcW w:w="2977" w:type="dxa"/>
            <w:tcMar>
              <w:top w:w="50" w:type="dxa"/>
              <w:left w:w="100" w:type="dxa"/>
            </w:tcMar>
            <w:vAlign w:val="center"/>
          </w:tcPr>
          <w:p w14:paraId="7B6B18A3" w14:textId="77777777" w:rsidR="00E51B96" w:rsidRPr="00E51B96" w:rsidRDefault="00E51B96" w:rsidP="00E160CB">
            <w:pPr>
              <w:spacing w:after="0"/>
              <w:ind w:left="135"/>
              <w:jc w:val="center"/>
            </w:pPr>
            <w:r w:rsidRPr="00E51B96">
              <w:rPr>
                <w:rFonts w:ascii="Times New Roman" w:hAnsi="Times New Roman"/>
                <w:color w:val="000000"/>
                <w:sz w:val="24"/>
              </w:rPr>
              <w:t>Геометрические величины</w:t>
            </w:r>
          </w:p>
        </w:tc>
        <w:tc>
          <w:tcPr>
            <w:tcW w:w="992" w:type="dxa"/>
            <w:tcMar>
              <w:top w:w="50" w:type="dxa"/>
              <w:left w:w="100" w:type="dxa"/>
            </w:tcMar>
            <w:vAlign w:val="center"/>
          </w:tcPr>
          <w:p w14:paraId="569D2F75" w14:textId="74F5A2CC" w:rsidR="00E51B96" w:rsidRPr="00E51B96" w:rsidRDefault="00E51B96" w:rsidP="00E160CB">
            <w:pPr>
              <w:spacing w:after="0"/>
              <w:ind w:left="135"/>
              <w:jc w:val="center"/>
            </w:pPr>
            <w:r w:rsidRPr="00E51B96">
              <w:rPr>
                <w:rFonts w:ascii="Times New Roman" w:hAnsi="Times New Roman"/>
                <w:color w:val="000000"/>
                <w:sz w:val="24"/>
                <w:lang w:val="ru-RU"/>
              </w:rPr>
              <w:t>5</w:t>
            </w:r>
          </w:p>
        </w:tc>
        <w:tc>
          <w:tcPr>
            <w:tcW w:w="1560" w:type="dxa"/>
          </w:tcPr>
          <w:p w14:paraId="67327A49" w14:textId="77777777" w:rsidR="00E51B96" w:rsidRPr="00E51B96" w:rsidRDefault="00E51B96" w:rsidP="00E160CB">
            <w:pPr>
              <w:spacing w:after="0"/>
              <w:ind w:left="135"/>
              <w:jc w:val="center"/>
            </w:pPr>
          </w:p>
        </w:tc>
        <w:tc>
          <w:tcPr>
            <w:tcW w:w="1842" w:type="dxa"/>
            <w:tcMar>
              <w:top w:w="50" w:type="dxa"/>
              <w:left w:w="100" w:type="dxa"/>
            </w:tcMar>
            <w:vAlign w:val="center"/>
          </w:tcPr>
          <w:p w14:paraId="168A3A1C" w14:textId="77777777" w:rsidR="00E51B96" w:rsidRPr="00E51B96" w:rsidRDefault="00E51B96" w:rsidP="00E160CB">
            <w:pPr>
              <w:spacing w:after="0"/>
              <w:ind w:left="135"/>
              <w:jc w:val="center"/>
            </w:pPr>
          </w:p>
        </w:tc>
        <w:tc>
          <w:tcPr>
            <w:tcW w:w="1985" w:type="dxa"/>
            <w:tcMar>
              <w:top w:w="50" w:type="dxa"/>
              <w:left w:w="100" w:type="dxa"/>
            </w:tcMar>
            <w:vAlign w:val="center"/>
          </w:tcPr>
          <w:p w14:paraId="4FE3F3C0" w14:textId="77777777" w:rsidR="00E51B96" w:rsidRPr="00E51B96" w:rsidRDefault="00E51B96" w:rsidP="00E160CB">
            <w:pPr>
              <w:spacing w:after="0"/>
              <w:ind w:left="135"/>
              <w:jc w:val="center"/>
            </w:pPr>
          </w:p>
        </w:tc>
        <w:tc>
          <w:tcPr>
            <w:tcW w:w="5286" w:type="dxa"/>
            <w:tcMar>
              <w:top w:w="50" w:type="dxa"/>
              <w:left w:w="100" w:type="dxa"/>
            </w:tcMar>
            <w:vAlign w:val="center"/>
          </w:tcPr>
          <w:p w14:paraId="770AF3B3" w14:textId="0E735982"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7A3409E4" w14:textId="77777777" w:rsidR="00E51B96" w:rsidRPr="00E51B96" w:rsidRDefault="00E51B96" w:rsidP="00E160CB">
            <w:pPr>
              <w:spacing w:after="0"/>
              <w:ind w:left="135"/>
              <w:jc w:val="center"/>
              <w:rPr>
                <w:rFonts w:ascii="Times New Roman" w:hAnsi="Times New Roman"/>
                <w:color w:val="000000"/>
                <w:sz w:val="24"/>
                <w:lang w:val="ru-RU"/>
              </w:rPr>
            </w:pPr>
          </w:p>
          <w:p w14:paraId="396C7760"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1"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edsoo</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ru</w:t>
              </w:r>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E51B96" w14:paraId="765949B7" w14:textId="77777777" w:rsidTr="00E160CB">
        <w:trPr>
          <w:trHeight w:val="144"/>
          <w:tblCellSpacing w:w="20" w:type="nil"/>
        </w:trPr>
        <w:tc>
          <w:tcPr>
            <w:tcW w:w="3644" w:type="dxa"/>
            <w:gridSpan w:val="2"/>
            <w:tcMar>
              <w:top w:w="50" w:type="dxa"/>
              <w:left w:w="100" w:type="dxa"/>
            </w:tcMar>
            <w:vAlign w:val="center"/>
          </w:tcPr>
          <w:p w14:paraId="6F9DD44F"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14E6C985" w14:textId="7A3D8B31" w:rsidR="00E51B96" w:rsidRPr="00E51B96" w:rsidRDefault="00E51B96" w:rsidP="00E160CB">
            <w:pPr>
              <w:spacing w:after="0"/>
              <w:ind w:left="135"/>
              <w:jc w:val="center"/>
            </w:pPr>
            <w:r w:rsidRPr="00E51B96">
              <w:rPr>
                <w:rFonts w:ascii="Times New Roman" w:hAnsi="Times New Roman"/>
                <w:color w:val="000000"/>
                <w:sz w:val="24"/>
                <w:lang w:val="ru-RU"/>
              </w:rPr>
              <w:t>18</w:t>
            </w:r>
          </w:p>
        </w:tc>
        <w:tc>
          <w:tcPr>
            <w:tcW w:w="1560" w:type="dxa"/>
          </w:tcPr>
          <w:p w14:paraId="74CDBFAA" w14:textId="77777777" w:rsidR="00E51B96" w:rsidRPr="00E51B96" w:rsidRDefault="00E51B96" w:rsidP="00E160CB">
            <w:pPr>
              <w:jc w:val="center"/>
            </w:pPr>
          </w:p>
        </w:tc>
        <w:tc>
          <w:tcPr>
            <w:tcW w:w="1842" w:type="dxa"/>
          </w:tcPr>
          <w:p w14:paraId="143EE07C" w14:textId="77777777"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14:paraId="4B36B51C" w14:textId="77777777" w:rsidR="00E51B96" w:rsidRPr="00E51B96" w:rsidRDefault="00E51B96" w:rsidP="00E160CB">
            <w:pPr>
              <w:jc w:val="center"/>
            </w:pPr>
          </w:p>
        </w:tc>
        <w:tc>
          <w:tcPr>
            <w:tcW w:w="5286" w:type="dxa"/>
            <w:tcBorders>
              <w:left w:val="single" w:sz="4" w:space="0" w:color="auto"/>
            </w:tcBorders>
            <w:vAlign w:val="center"/>
          </w:tcPr>
          <w:p w14:paraId="0CCED8A1" w14:textId="77777777" w:rsidR="00E51B96" w:rsidRPr="00E51B96" w:rsidRDefault="00E51B96" w:rsidP="00E160CB">
            <w:pPr>
              <w:jc w:val="center"/>
            </w:pPr>
          </w:p>
        </w:tc>
      </w:tr>
      <w:tr w:rsidR="00E51B96" w:rsidRPr="00E51B96" w14:paraId="430F2416" w14:textId="77777777" w:rsidTr="00E160CB">
        <w:trPr>
          <w:trHeight w:val="144"/>
          <w:tblCellSpacing w:w="20" w:type="nil"/>
        </w:trPr>
        <w:tc>
          <w:tcPr>
            <w:tcW w:w="15309" w:type="dxa"/>
            <w:gridSpan w:val="7"/>
          </w:tcPr>
          <w:p w14:paraId="5A6DD848" w14:textId="77777777" w:rsidR="00E51B96" w:rsidRPr="00E51B96" w:rsidRDefault="00E51B96" w:rsidP="00E160CB">
            <w:pPr>
              <w:spacing w:after="0"/>
              <w:ind w:left="135"/>
              <w:jc w:val="center"/>
            </w:pPr>
            <w:r w:rsidRPr="00E51B96">
              <w:rPr>
                <w:rFonts w:ascii="Times New Roman" w:hAnsi="Times New Roman"/>
                <w:b/>
                <w:color w:val="000000"/>
                <w:sz w:val="24"/>
              </w:rPr>
              <w:t>Раздел 5.</w:t>
            </w:r>
            <w:r w:rsidRPr="00E51B96">
              <w:rPr>
                <w:rFonts w:ascii="Times New Roman" w:hAnsi="Times New Roman"/>
                <w:color w:val="000000"/>
                <w:sz w:val="24"/>
              </w:rPr>
              <w:t xml:space="preserve"> </w:t>
            </w:r>
            <w:r w:rsidRPr="00E51B96">
              <w:rPr>
                <w:rFonts w:ascii="Times New Roman" w:hAnsi="Times New Roman"/>
                <w:b/>
                <w:color w:val="000000"/>
                <w:sz w:val="24"/>
              </w:rPr>
              <w:t>Математическая информация</w:t>
            </w:r>
          </w:p>
        </w:tc>
      </w:tr>
      <w:tr w:rsidR="00E51B96" w:rsidRPr="00E51B96" w14:paraId="000DAB89" w14:textId="77777777" w:rsidTr="00E160CB">
        <w:trPr>
          <w:trHeight w:val="144"/>
          <w:tblCellSpacing w:w="20" w:type="nil"/>
        </w:trPr>
        <w:tc>
          <w:tcPr>
            <w:tcW w:w="667" w:type="dxa"/>
            <w:tcMar>
              <w:top w:w="50" w:type="dxa"/>
              <w:left w:w="100" w:type="dxa"/>
            </w:tcMar>
            <w:vAlign w:val="center"/>
          </w:tcPr>
          <w:p w14:paraId="36E84958" w14:textId="77777777" w:rsidR="00E51B96" w:rsidRPr="00E51B96" w:rsidRDefault="00E51B96" w:rsidP="00E160CB">
            <w:pPr>
              <w:spacing w:after="0"/>
              <w:jc w:val="center"/>
            </w:pPr>
            <w:r w:rsidRPr="00E51B96">
              <w:rPr>
                <w:rFonts w:ascii="Times New Roman" w:hAnsi="Times New Roman"/>
                <w:color w:val="000000"/>
                <w:sz w:val="24"/>
              </w:rPr>
              <w:t>5.1</w:t>
            </w:r>
          </w:p>
        </w:tc>
        <w:tc>
          <w:tcPr>
            <w:tcW w:w="2977" w:type="dxa"/>
            <w:tcMar>
              <w:top w:w="50" w:type="dxa"/>
              <w:left w:w="100" w:type="dxa"/>
            </w:tcMar>
            <w:vAlign w:val="center"/>
          </w:tcPr>
          <w:p w14:paraId="08527749" w14:textId="77777777" w:rsidR="00E51B96" w:rsidRPr="00E51B96" w:rsidRDefault="00E51B96" w:rsidP="00E160CB">
            <w:pPr>
              <w:spacing w:after="0"/>
              <w:ind w:left="135"/>
              <w:jc w:val="center"/>
            </w:pPr>
            <w:r w:rsidRPr="00E51B96">
              <w:rPr>
                <w:rFonts w:ascii="Times New Roman" w:hAnsi="Times New Roman"/>
                <w:color w:val="000000"/>
                <w:sz w:val="24"/>
              </w:rPr>
              <w:t>Математическая информация</w:t>
            </w:r>
          </w:p>
        </w:tc>
        <w:tc>
          <w:tcPr>
            <w:tcW w:w="992" w:type="dxa"/>
            <w:tcMar>
              <w:top w:w="50" w:type="dxa"/>
              <w:left w:w="100" w:type="dxa"/>
            </w:tcMar>
            <w:vAlign w:val="center"/>
          </w:tcPr>
          <w:p w14:paraId="5EB6D57A" w14:textId="152A366C"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Pr>
          <w:p w14:paraId="27289EBC" w14:textId="77777777" w:rsidR="00E51B96" w:rsidRPr="00E51B96" w:rsidRDefault="00E51B96" w:rsidP="00E160CB">
            <w:pPr>
              <w:spacing w:after="0"/>
              <w:ind w:left="135"/>
              <w:jc w:val="center"/>
            </w:pPr>
          </w:p>
        </w:tc>
        <w:tc>
          <w:tcPr>
            <w:tcW w:w="1842" w:type="dxa"/>
            <w:tcMar>
              <w:top w:w="50" w:type="dxa"/>
              <w:left w:w="100" w:type="dxa"/>
            </w:tcMar>
            <w:vAlign w:val="center"/>
          </w:tcPr>
          <w:p w14:paraId="5C5E5DF9" w14:textId="77777777" w:rsidR="00E51B96" w:rsidRPr="00E51B96" w:rsidRDefault="00E51B96" w:rsidP="00E160CB">
            <w:pPr>
              <w:spacing w:after="0"/>
              <w:ind w:left="135"/>
              <w:jc w:val="center"/>
            </w:pPr>
          </w:p>
        </w:tc>
        <w:tc>
          <w:tcPr>
            <w:tcW w:w="1985" w:type="dxa"/>
            <w:tcMar>
              <w:top w:w="50" w:type="dxa"/>
              <w:left w:w="100" w:type="dxa"/>
            </w:tcMar>
            <w:vAlign w:val="center"/>
          </w:tcPr>
          <w:p w14:paraId="2B4804D5" w14:textId="77777777" w:rsidR="00E51B96" w:rsidRPr="00E51B96" w:rsidRDefault="00E51B96" w:rsidP="00E160CB">
            <w:pPr>
              <w:spacing w:after="0"/>
              <w:ind w:left="135"/>
              <w:jc w:val="center"/>
            </w:pPr>
          </w:p>
        </w:tc>
        <w:tc>
          <w:tcPr>
            <w:tcW w:w="5286" w:type="dxa"/>
            <w:tcMar>
              <w:top w:w="50" w:type="dxa"/>
              <w:left w:w="100" w:type="dxa"/>
            </w:tcMar>
            <w:vAlign w:val="center"/>
          </w:tcPr>
          <w:p w14:paraId="04EE1E06" w14:textId="0F768223"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3E0279F6"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2">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3D7FB19A" w14:textId="77777777" w:rsidTr="00E160CB">
        <w:trPr>
          <w:trHeight w:val="144"/>
          <w:tblCellSpacing w:w="20" w:type="nil"/>
        </w:trPr>
        <w:tc>
          <w:tcPr>
            <w:tcW w:w="3644" w:type="dxa"/>
            <w:gridSpan w:val="2"/>
            <w:tcBorders>
              <w:top w:val="single" w:sz="4" w:space="0" w:color="auto"/>
            </w:tcBorders>
            <w:tcMar>
              <w:top w:w="50" w:type="dxa"/>
              <w:left w:w="100" w:type="dxa"/>
            </w:tcMar>
            <w:vAlign w:val="center"/>
          </w:tcPr>
          <w:p w14:paraId="277A6017"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Pr>
          <w:p w14:paraId="1CC52A7A" w14:textId="77777777" w:rsidR="00E51B96" w:rsidRPr="00E51B96" w:rsidRDefault="00E51B96" w:rsidP="00E160CB">
            <w:pPr>
              <w:spacing w:after="0"/>
              <w:jc w:val="center"/>
              <w:rPr>
                <w:rFonts w:ascii="Times New Roman" w:hAnsi="Times New Roman"/>
                <w:color w:val="000000"/>
                <w:sz w:val="24"/>
                <w:lang w:val="ru-RU"/>
              </w:rPr>
            </w:pPr>
            <w:r w:rsidRPr="00E51B96">
              <w:rPr>
                <w:rFonts w:ascii="Times New Roman" w:hAnsi="Times New Roman"/>
                <w:color w:val="000000"/>
                <w:sz w:val="24"/>
                <w:lang w:val="ru-RU"/>
              </w:rPr>
              <w:t>15</w:t>
            </w:r>
          </w:p>
        </w:tc>
        <w:tc>
          <w:tcPr>
            <w:tcW w:w="1560" w:type="dxa"/>
            <w:tcBorders>
              <w:right w:val="single" w:sz="4" w:space="0" w:color="auto"/>
            </w:tcBorders>
          </w:tcPr>
          <w:p w14:paraId="52FB3C72" w14:textId="506B3555" w:rsidR="00E51B96" w:rsidRPr="00E51B96" w:rsidRDefault="00E51B96" w:rsidP="00E160CB">
            <w:pPr>
              <w:spacing w:after="0"/>
              <w:jc w:val="center"/>
              <w:rPr>
                <w:rFonts w:ascii="Times New Roman" w:hAnsi="Times New Roman"/>
                <w:color w:val="000000"/>
                <w:sz w:val="24"/>
                <w:lang w:val="ru-RU"/>
              </w:rPr>
            </w:pPr>
          </w:p>
        </w:tc>
        <w:tc>
          <w:tcPr>
            <w:tcW w:w="1842" w:type="dxa"/>
            <w:tcBorders>
              <w:left w:val="single" w:sz="4" w:space="0" w:color="auto"/>
            </w:tcBorders>
          </w:tcPr>
          <w:p w14:paraId="0B4ACF1D" w14:textId="77777777" w:rsidR="00E51B96" w:rsidRPr="00E51B96" w:rsidRDefault="00E51B96" w:rsidP="00E160CB">
            <w:pPr>
              <w:spacing w:after="0"/>
              <w:jc w:val="center"/>
              <w:rPr>
                <w:rFonts w:ascii="Times New Roman" w:hAnsi="Times New Roman"/>
                <w:color w:val="000000"/>
                <w:sz w:val="24"/>
                <w:lang w:val="ru-RU"/>
              </w:rPr>
            </w:pPr>
          </w:p>
        </w:tc>
        <w:tc>
          <w:tcPr>
            <w:tcW w:w="1985" w:type="dxa"/>
            <w:tcMar>
              <w:top w:w="50" w:type="dxa"/>
              <w:left w:w="100" w:type="dxa"/>
            </w:tcMar>
            <w:vAlign w:val="center"/>
          </w:tcPr>
          <w:p w14:paraId="4FF83C03" w14:textId="77777777" w:rsidR="00E51B96" w:rsidRPr="00E51B96" w:rsidRDefault="00E51B96" w:rsidP="00E160CB">
            <w:pPr>
              <w:spacing w:after="0"/>
              <w:ind w:left="135"/>
              <w:jc w:val="center"/>
            </w:pPr>
          </w:p>
        </w:tc>
        <w:tc>
          <w:tcPr>
            <w:tcW w:w="5286" w:type="dxa"/>
            <w:tcMar>
              <w:top w:w="50" w:type="dxa"/>
              <w:left w:w="100" w:type="dxa"/>
            </w:tcMar>
            <w:vAlign w:val="center"/>
          </w:tcPr>
          <w:p w14:paraId="01232CF0" w14:textId="77777777" w:rsidR="00E51B96" w:rsidRPr="00E51B96" w:rsidRDefault="00E51B96" w:rsidP="00E160CB">
            <w:pPr>
              <w:jc w:val="center"/>
            </w:pPr>
          </w:p>
        </w:tc>
      </w:tr>
      <w:tr w:rsidR="00E51B96" w:rsidRPr="00E51B96" w14:paraId="43A17CEA" w14:textId="77777777" w:rsidTr="00E160CB">
        <w:trPr>
          <w:trHeight w:val="144"/>
          <w:tblCellSpacing w:w="20" w:type="nil"/>
        </w:trPr>
        <w:tc>
          <w:tcPr>
            <w:tcW w:w="3644" w:type="dxa"/>
            <w:gridSpan w:val="2"/>
            <w:tcBorders>
              <w:top w:val="single" w:sz="4" w:space="0" w:color="auto"/>
            </w:tcBorders>
            <w:tcMar>
              <w:top w:w="50" w:type="dxa"/>
              <w:left w:w="100" w:type="dxa"/>
            </w:tcMar>
            <w:vAlign w:val="center"/>
          </w:tcPr>
          <w:p w14:paraId="66CD468C" w14:textId="77777777" w:rsidR="00E51B96" w:rsidRPr="00E51B96" w:rsidRDefault="00E51B96" w:rsidP="00E160CB">
            <w:pPr>
              <w:spacing w:after="0"/>
              <w:ind w:left="135"/>
              <w:jc w:val="center"/>
            </w:pPr>
            <w:r w:rsidRPr="00E51B96">
              <w:rPr>
                <w:rFonts w:ascii="Times New Roman" w:hAnsi="Times New Roman"/>
                <w:color w:val="000000"/>
                <w:sz w:val="24"/>
              </w:rPr>
              <w:t>Повторение пройденного материала</w:t>
            </w:r>
          </w:p>
        </w:tc>
        <w:tc>
          <w:tcPr>
            <w:tcW w:w="992" w:type="dxa"/>
            <w:tcBorders>
              <w:top w:val="single" w:sz="4" w:space="0" w:color="auto"/>
            </w:tcBorders>
            <w:tcMar>
              <w:top w:w="50" w:type="dxa"/>
              <w:left w:w="100" w:type="dxa"/>
            </w:tcMar>
            <w:vAlign w:val="center"/>
          </w:tcPr>
          <w:p w14:paraId="6C1859D9" w14:textId="3BE9D5B2" w:rsidR="00E51B96" w:rsidRPr="00E51B96" w:rsidRDefault="00E51B96" w:rsidP="00E160CB">
            <w:pPr>
              <w:spacing w:after="0"/>
              <w:ind w:left="135"/>
              <w:jc w:val="center"/>
            </w:pPr>
            <w:r w:rsidRPr="00E51B96">
              <w:rPr>
                <w:rFonts w:ascii="Times New Roman" w:hAnsi="Times New Roman"/>
                <w:color w:val="000000"/>
                <w:sz w:val="24"/>
                <w:lang w:val="ru-RU"/>
              </w:rPr>
              <w:t>6</w:t>
            </w:r>
          </w:p>
        </w:tc>
        <w:tc>
          <w:tcPr>
            <w:tcW w:w="1560" w:type="dxa"/>
            <w:tcBorders>
              <w:top w:val="single" w:sz="4" w:space="0" w:color="auto"/>
            </w:tcBorders>
          </w:tcPr>
          <w:p w14:paraId="7D3BD6BC" w14:textId="77777777" w:rsidR="00E51B96" w:rsidRPr="00E51B96" w:rsidRDefault="00E51B96" w:rsidP="00E160CB">
            <w:pPr>
              <w:spacing w:after="0"/>
              <w:ind w:left="135"/>
              <w:jc w:val="center"/>
            </w:pPr>
          </w:p>
        </w:tc>
        <w:tc>
          <w:tcPr>
            <w:tcW w:w="1842" w:type="dxa"/>
            <w:tcBorders>
              <w:top w:val="single" w:sz="4" w:space="0" w:color="auto"/>
            </w:tcBorders>
            <w:tcMar>
              <w:top w:w="50" w:type="dxa"/>
              <w:left w:w="100" w:type="dxa"/>
            </w:tcMar>
            <w:vAlign w:val="center"/>
          </w:tcPr>
          <w:p w14:paraId="7BA9E2B4" w14:textId="77777777" w:rsidR="00E51B96" w:rsidRPr="00E51B96" w:rsidRDefault="00E51B96" w:rsidP="00E160CB">
            <w:pPr>
              <w:spacing w:after="0"/>
              <w:ind w:left="135"/>
              <w:jc w:val="center"/>
            </w:pPr>
          </w:p>
        </w:tc>
        <w:tc>
          <w:tcPr>
            <w:tcW w:w="1985" w:type="dxa"/>
            <w:tcBorders>
              <w:top w:val="single" w:sz="4" w:space="0" w:color="auto"/>
            </w:tcBorders>
            <w:tcMar>
              <w:top w:w="50" w:type="dxa"/>
              <w:left w:w="100" w:type="dxa"/>
            </w:tcMar>
            <w:vAlign w:val="center"/>
          </w:tcPr>
          <w:p w14:paraId="3F6B0FB2" w14:textId="6D8C994B"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Borders>
              <w:top w:val="single" w:sz="4" w:space="0" w:color="auto"/>
            </w:tcBorders>
            <w:tcMar>
              <w:top w:w="50" w:type="dxa"/>
              <w:left w:w="100" w:type="dxa"/>
            </w:tcMar>
            <w:vAlign w:val="center"/>
          </w:tcPr>
          <w:p w14:paraId="094606B2" w14:textId="45E1BCB8"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5E7B84C6"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3">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63E5ADA8" w14:textId="77777777" w:rsidTr="00E160CB">
        <w:trPr>
          <w:trHeight w:val="144"/>
          <w:tblCellSpacing w:w="20" w:type="nil"/>
        </w:trPr>
        <w:tc>
          <w:tcPr>
            <w:tcW w:w="3644" w:type="dxa"/>
            <w:gridSpan w:val="2"/>
            <w:tcMar>
              <w:top w:w="50" w:type="dxa"/>
              <w:left w:w="100" w:type="dxa"/>
            </w:tcMar>
            <w:vAlign w:val="center"/>
          </w:tcPr>
          <w:p w14:paraId="254206CF"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Итоговый контроль (контрольные и проверочные работы)</w:t>
            </w:r>
          </w:p>
        </w:tc>
        <w:tc>
          <w:tcPr>
            <w:tcW w:w="992" w:type="dxa"/>
            <w:tcMar>
              <w:top w:w="50" w:type="dxa"/>
              <w:left w:w="100" w:type="dxa"/>
            </w:tcMar>
            <w:vAlign w:val="center"/>
          </w:tcPr>
          <w:p w14:paraId="710BF8F4" w14:textId="0011BD08"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560" w:type="dxa"/>
          </w:tcPr>
          <w:p w14:paraId="735AACF6" w14:textId="77777777"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14:paraId="78AA512D" w14:textId="438D9BBF"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14:paraId="38F91645" w14:textId="77777777" w:rsidR="00E51B96" w:rsidRPr="00E51B96" w:rsidRDefault="00E51B96" w:rsidP="00E160CB">
            <w:pPr>
              <w:spacing w:after="0"/>
              <w:ind w:left="135"/>
              <w:jc w:val="center"/>
            </w:pPr>
          </w:p>
        </w:tc>
        <w:tc>
          <w:tcPr>
            <w:tcW w:w="5286" w:type="dxa"/>
            <w:tcMar>
              <w:top w:w="50" w:type="dxa"/>
              <w:left w:w="100" w:type="dxa"/>
            </w:tcMar>
            <w:vAlign w:val="center"/>
          </w:tcPr>
          <w:p w14:paraId="46D836B3" w14:textId="2A9CBEF0"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6FB73E80"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4">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07E1AD6E" w14:textId="77777777" w:rsidTr="00E160CB">
        <w:trPr>
          <w:trHeight w:val="144"/>
          <w:tblCellSpacing w:w="20" w:type="nil"/>
        </w:trPr>
        <w:tc>
          <w:tcPr>
            <w:tcW w:w="3644" w:type="dxa"/>
            <w:gridSpan w:val="2"/>
            <w:tcMar>
              <w:top w:w="50" w:type="dxa"/>
              <w:left w:w="100" w:type="dxa"/>
            </w:tcMar>
            <w:vAlign w:val="center"/>
          </w:tcPr>
          <w:p w14:paraId="7D43FB4A"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340C505A" w14:textId="27F6726F" w:rsidR="00E51B96" w:rsidRPr="00E51B96" w:rsidRDefault="00E51B96" w:rsidP="00E160CB">
            <w:pPr>
              <w:spacing w:after="0"/>
              <w:ind w:left="135"/>
              <w:jc w:val="center"/>
            </w:pPr>
            <w:r w:rsidRPr="00E51B96">
              <w:rPr>
                <w:rFonts w:ascii="Times New Roman" w:hAnsi="Times New Roman"/>
                <w:color w:val="000000"/>
                <w:sz w:val="24"/>
              </w:rPr>
              <w:t>136</w:t>
            </w:r>
          </w:p>
        </w:tc>
        <w:tc>
          <w:tcPr>
            <w:tcW w:w="1560" w:type="dxa"/>
          </w:tcPr>
          <w:p w14:paraId="577359F2" w14:textId="77777777"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14:paraId="7F4E7D2A" w14:textId="3490E3B1"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14:paraId="0124B5D0" w14:textId="69C89F75"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Mar>
              <w:top w:w="50" w:type="dxa"/>
              <w:left w:w="100" w:type="dxa"/>
            </w:tcMar>
            <w:vAlign w:val="center"/>
          </w:tcPr>
          <w:p w14:paraId="785FA248" w14:textId="77777777" w:rsidR="00E51B96" w:rsidRPr="00E51B96" w:rsidRDefault="00E51B96" w:rsidP="00E160CB">
            <w:pPr>
              <w:jc w:val="center"/>
            </w:pPr>
          </w:p>
        </w:tc>
      </w:tr>
    </w:tbl>
    <w:p w14:paraId="77C70AFB" w14:textId="77777777" w:rsidR="00E51B96" w:rsidRPr="00E51B96" w:rsidRDefault="00E51B96" w:rsidP="00E51B96">
      <w:pPr>
        <w:rPr>
          <w:lang w:val="ru-RU"/>
        </w:rPr>
      </w:pPr>
    </w:p>
    <w:p w14:paraId="29FD3DF7" w14:textId="77777777" w:rsidR="00E51B96" w:rsidRPr="00E51B96" w:rsidRDefault="00E51B96" w:rsidP="00E51B96">
      <w:pPr>
        <w:rPr>
          <w:lang w:val="ru-RU"/>
        </w:rPr>
      </w:pPr>
    </w:p>
    <w:p w14:paraId="733EED17" w14:textId="77777777" w:rsidR="00E51B96" w:rsidRPr="00E51B96" w:rsidRDefault="00E51B96" w:rsidP="00E51B96">
      <w:pPr>
        <w:rPr>
          <w:lang w:val="ru-RU"/>
        </w:rPr>
      </w:pPr>
    </w:p>
    <w:p w14:paraId="501A8CAE" w14:textId="77777777" w:rsidR="00E51B96" w:rsidRPr="00E51B96" w:rsidRDefault="00E51B96" w:rsidP="00E51B96">
      <w:pPr>
        <w:rPr>
          <w:lang w:val="ru-RU"/>
        </w:rPr>
      </w:pPr>
    </w:p>
    <w:p w14:paraId="46BF59CF" w14:textId="77777777" w:rsidR="00E160CB" w:rsidRDefault="00E160CB" w:rsidP="00E51B96">
      <w:pPr>
        <w:rPr>
          <w:lang w:val="ru-RU"/>
        </w:rPr>
        <w:sectPr w:rsidR="00E160CB" w:rsidSect="00E51B96">
          <w:pgSz w:w="16838" w:h="11906" w:orient="landscape"/>
          <w:pgMar w:top="567" w:right="568" w:bottom="850" w:left="568" w:header="708" w:footer="708" w:gutter="0"/>
          <w:cols w:space="708"/>
          <w:docGrid w:linePitch="360"/>
        </w:sectPr>
      </w:pPr>
    </w:p>
    <w:p w14:paraId="2593DCD5" w14:textId="39E26D21" w:rsidR="00E51B96" w:rsidRPr="00E160CB" w:rsidRDefault="00E160CB" w:rsidP="00E160CB">
      <w:pPr>
        <w:jc w:val="center"/>
        <w:rPr>
          <w:rFonts w:ascii="Times New Roman" w:hAnsi="Times New Roman" w:cs="Times New Roman"/>
          <w:b/>
          <w:bCs/>
          <w:sz w:val="28"/>
          <w:szCs w:val="28"/>
          <w:lang w:val="ru-RU"/>
        </w:rPr>
      </w:pPr>
      <w:r w:rsidRPr="00E160CB">
        <w:rPr>
          <w:rFonts w:ascii="Times New Roman" w:hAnsi="Times New Roman" w:cs="Times New Roman"/>
          <w:b/>
          <w:bCs/>
          <w:sz w:val="28"/>
          <w:szCs w:val="28"/>
          <w:lang w:val="ru-RU"/>
        </w:rPr>
        <w:lastRenderedPageBreak/>
        <w:t>ПОУРОЧНОЕ ПЛАНИРОВАНИЕ, 1 КЛАСС</w:t>
      </w:r>
    </w:p>
    <w:tbl>
      <w:tblPr>
        <w:tblStyle w:val="ad"/>
        <w:tblW w:w="10746" w:type="dxa"/>
        <w:tblInd w:w="-289" w:type="dxa"/>
        <w:tblLook w:val="04A0" w:firstRow="1" w:lastRow="0" w:firstColumn="1" w:lastColumn="0" w:noHBand="0" w:noVBand="1"/>
      </w:tblPr>
      <w:tblGrid>
        <w:gridCol w:w="871"/>
        <w:gridCol w:w="3464"/>
        <w:gridCol w:w="1138"/>
        <w:gridCol w:w="554"/>
        <w:gridCol w:w="565"/>
        <w:gridCol w:w="899"/>
        <w:gridCol w:w="886"/>
        <w:gridCol w:w="2369"/>
      </w:tblGrid>
      <w:tr w:rsidR="00E160CB" w:rsidRPr="003864D6" w14:paraId="29692E91" w14:textId="77777777" w:rsidTr="00E160CB">
        <w:tc>
          <w:tcPr>
            <w:tcW w:w="879" w:type="dxa"/>
            <w:vMerge w:val="restart"/>
          </w:tcPr>
          <w:p w14:paraId="54AE9DCF" w14:textId="08366237" w:rsidR="00E160CB" w:rsidRPr="003864D6" w:rsidRDefault="00E160CB"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14:paraId="24161441" w14:textId="77777777" w:rsidR="00E160CB" w:rsidRPr="003864D6" w:rsidRDefault="00E160CB" w:rsidP="003864D6">
            <w:pPr>
              <w:spacing w:line="240" w:lineRule="auto"/>
              <w:jc w:val="center"/>
              <w:rPr>
                <w:rFonts w:ascii="Times New Roman" w:hAnsi="Times New Roman" w:cs="Times New Roman"/>
                <w:bCs/>
                <w:sz w:val="24"/>
                <w:szCs w:val="24"/>
                <w:lang w:val="ru-RU"/>
              </w:rPr>
            </w:pPr>
          </w:p>
        </w:tc>
        <w:tc>
          <w:tcPr>
            <w:tcW w:w="3516" w:type="dxa"/>
            <w:vMerge w:val="restart"/>
          </w:tcPr>
          <w:p w14:paraId="7E13B995" w14:textId="0B6E34BD"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268" w:type="dxa"/>
            <w:gridSpan w:val="3"/>
          </w:tcPr>
          <w:p w14:paraId="4DE748F5" w14:textId="68008F87"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01" w:type="dxa"/>
            <w:gridSpan w:val="2"/>
          </w:tcPr>
          <w:p w14:paraId="79C9CE16" w14:textId="2299844D"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382" w:type="dxa"/>
            <w:vMerge w:val="restart"/>
          </w:tcPr>
          <w:p w14:paraId="4DF41F7F" w14:textId="0F930D7C" w:rsidR="00E160CB" w:rsidRPr="003864D6" w:rsidRDefault="00E160CB"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E160CB" w:rsidRPr="003864D6" w14:paraId="3E8E0F99" w14:textId="77777777" w:rsidTr="00E160CB">
        <w:trPr>
          <w:trHeight w:val="442"/>
        </w:trPr>
        <w:tc>
          <w:tcPr>
            <w:tcW w:w="879" w:type="dxa"/>
            <w:vMerge/>
          </w:tcPr>
          <w:p w14:paraId="432C4BF0" w14:textId="77777777" w:rsidR="00E160CB" w:rsidRPr="003864D6" w:rsidRDefault="00E160CB" w:rsidP="003864D6">
            <w:pPr>
              <w:spacing w:line="240" w:lineRule="auto"/>
              <w:rPr>
                <w:rFonts w:ascii="Times New Roman" w:hAnsi="Times New Roman" w:cs="Times New Roman"/>
                <w:sz w:val="24"/>
                <w:szCs w:val="24"/>
                <w:lang w:val="ru-RU"/>
              </w:rPr>
            </w:pPr>
          </w:p>
        </w:tc>
        <w:tc>
          <w:tcPr>
            <w:tcW w:w="3516" w:type="dxa"/>
            <w:vMerge/>
          </w:tcPr>
          <w:p w14:paraId="156A192C" w14:textId="77777777" w:rsidR="00E160CB" w:rsidRPr="003864D6" w:rsidRDefault="00E160CB" w:rsidP="003864D6">
            <w:pPr>
              <w:spacing w:line="240" w:lineRule="auto"/>
              <w:rPr>
                <w:rFonts w:ascii="Times New Roman" w:hAnsi="Times New Roman" w:cs="Times New Roman"/>
                <w:sz w:val="24"/>
                <w:szCs w:val="24"/>
                <w:lang w:val="ru-RU"/>
              </w:rPr>
            </w:pPr>
          </w:p>
        </w:tc>
        <w:tc>
          <w:tcPr>
            <w:tcW w:w="1145" w:type="dxa"/>
          </w:tcPr>
          <w:p w14:paraId="22545E70" w14:textId="2304EBB3"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56" w:type="dxa"/>
          </w:tcPr>
          <w:p w14:paraId="19B7C409" w14:textId="4C06142C"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67" w:type="dxa"/>
          </w:tcPr>
          <w:p w14:paraId="39E83C7A" w14:textId="1035F513"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51" w:type="dxa"/>
          </w:tcPr>
          <w:p w14:paraId="1D64D86F" w14:textId="1D6DC9E2"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50" w:type="dxa"/>
          </w:tcPr>
          <w:p w14:paraId="40CFD212" w14:textId="049BA3E6"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382" w:type="dxa"/>
            <w:vMerge/>
          </w:tcPr>
          <w:p w14:paraId="7FBADBC5" w14:textId="77777777" w:rsidR="00E160CB" w:rsidRPr="003864D6" w:rsidRDefault="00E160CB" w:rsidP="003864D6">
            <w:pPr>
              <w:spacing w:line="240" w:lineRule="auto"/>
              <w:rPr>
                <w:rFonts w:ascii="Times New Roman" w:hAnsi="Times New Roman" w:cs="Times New Roman"/>
                <w:sz w:val="24"/>
                <w:szCs w:val="24"/>
                <w:lang w:val="ru-RU"/>
              </w:rPr>
            </w:pPr>
          </w:p>
        </w:tc>
      </w:tr>
      <w:tr w:rsidR="003451C6" w:rsidRPr="003864D6" w14:paraId="3015E2E0" w14:textId="77777777" w:rsidTr="003451C6">
        <w:tc>
          <w:tcPr>
            <w:tcW w:w="879" w:type="dxa"/>
          </w:tcPr>
          <w:p w14:paraId="6AF9444F" w14:textId="2AC3402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516" w:type="dxa"/>
            <w:shd w:val="clear" w:color="auto" w:fill="auto"/>
            <w:vAlign w:val="center"/>
          </w:tcPr>
          <w:p w14:paraId="77BE81D5" w14:textId="7BA1336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Количественный счёт. Один, два, три… Порядковый счёт. Первый, второй, третий…</w:t>
            </w:r>
          </w:p>
        </w:tc>
        <w:tc>
          <w:tcPr>
            <w:tcW w:w="1145" w:type="dxa"/>
            <w:shd w:val="clear" w:color="auto" w:fill="auto"/>
            <w:vAlign w:val="center"/>
          </w:tcPr>
          <w:p w14:paraId="6287C163" w14:textId="723E050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0D12DA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74D35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7FFE4E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EFE902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6EBD34C" w14:textId="7A5047F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(с.4-5)</w:t>
            </w:r>
          </w:p>
        </w:tc>
      </w:tr>
      <w:tr w:rsidR="003451C6" w:rsidRPr="003864D6" w14:paraId="799C62D7" w14:textId="77777777" w:rsidTr="003451C6">
        <w:tc>
          <w:tcPr>
            <w:tcW w:w="879" w:type="dxa"/>
          </w:tcPr>
          <w:p w14:paraId="52AD842A" w14:textId="1F81D1E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516" w:type="dxa"/>
            <w:shd w:val="clear" w:color="auto" w:fill="auto"/>
            <w:vAlign w:val="center"/>
          </w:tcPr>
          <w:p w14:paraId="65B42276" w14:textId="5052EAA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3864D6">
              <w:rPr>
                <w:rFonts w:ascii="Times New Roman" w:eastAsia="Calibri" w:hAnsi="Times New Roman" w:cs="Times New Roman"/>
                <w:color w:val="000000"/>
                <w:sz w:val="24"/>
                <w:szCs w:val="24"/>
              </w:rPr>
              <w:t>Вверху. Внизу. Слева. Справа</w:t>
            </w:r>
          </w:p>
        </w:tc>
        <w:tc>
          <w:tcPr>
            <w:tcW w:w="1145" w:type="dxa"/>
            <w:shd w:val="clear" w:color="auto" w:fill="auto"/>
            <w:vAlign w:val="center"/>
          </w:tcPr>
          <w:p w14:paraId="4A9AF596" w14:textId="1801DDA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5CC6AD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E2B6A6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29F04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972387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DEC9EFE" w14:textId="74E6C7C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(с.6-7)</w:t>
            </w:r>
          </w:p>
        </w:tc>
      </w:tr>
      <w:tr w:rsidR="003451C6" w:rsidRPr="003864D6" w14:paraId="7C99A8FF" w14:textId="77777777" w:rsidTr="003451C6">
        <w:tc>
          <w:tcPr>
            <w:tcW w:w="879" w:type="dxa"/>
          </w:tcPr>
          <w:p w14:paraId="7F88D9F2" w14:textId="525E05F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516" w:type="dxa"/>
            <w:shd w:val="clear" w:color="auto" w:fill="auto"/>
            <w:vAlign w:val="center"/>
          </w:tcPr>
          <w:p w14:paraId="401E2541" w14:textId="1AA1B56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r w:rsidRPr="003864D6">
              <w:rPr>
                <w:rFonts w:ascii="Times New Roman" w:eastAsia="Calibri" w:hAnsi="Times New Roman" w:cs="Times New Roman"/>
                <w:color w:val="000000"/>
                <w:w w:val="105"/>
                <w:sz w:val="24"/>
                <w:szCs w:val="24"/>
                <w:lang w:val="ru-RU"/>
              </w:rPr>
              <w:t xml:space="preserve"> раньше, позже, сначала, </w:t>
            </w:r>
            <w:r w:rsidRPr="003864D6">
              <w:rPr>
                <w:rFonts w:ascii="Times New Roman" w:eastAsia="Calibri" w:hAnsi="Times New Roman" w:cs="Times New Roman"/>
                <w:color w:val="000000"/>
                <w:spacing w:val="-2"/>
                <w:w w:val="105"/>
                <w:sz w:val="24"/>
                <w:szCs w:val="24"/>
                <w:lang w:val="ru-RU"/>
              </w:rPr>
              <w:t>потом</w:t>
            </w:r>
            <w:r w:rsidRPr="003864D6">
              <w:rPr>
                <w:rFonts w:ascii="Times New Roman" w:eastAsia="Calibri" w:hAnsi="Times New Roman" w:cs="Times New Roman"/>
                <w:color w:val="000000"/>
                <w:sz w:val="24"/>
                <w:szCs w:val="24"/>
                <w:lang w:val="ru-RU"/>
              </w:rPr>
              <w:t>. Внутри. Вне. Между.</w:t>
            </w:r>
          </w:p>
        </w:tc>
        <w:tc>
          <w:tcPr>
            <w:tcW w:w="1145" w:type="dxa"/>
            <w:shd w:val="clear" w:color="auto" w:fill="auto"/>
            <w:vAlign w:val="center"/>
          </w:tcPr>
          <w:p w14:paraId="5F8810B1" w14:textId="48B8E07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01F54D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AAE53E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CD67C2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B6682F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6BC3068" w14:textId="548AAB0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(с.8-9)</w:t>
            </w:r>
          </w:p>
        </w:tc>
      </w:tr>
      <w:tr w:rsidR="003451C6" w:rsidRPr="003864D6" w14:paraId="3F215DF5" w14:textId="77777777" w:rsidTr="003451C6">
        <w:tc>
          <w:tcPr>
            <w:tcW w:w="879" w:type="dxa"/>
          </w:tcPr>
          <w:p w14:paraId="2DF526B7" w14:textId="7C17FBB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516" w:type="dxa"/>
            <w:shd w:val="clear" w:color="auto" w:fill="auto"/>
            <w:vAlign w:val="center"/>
          </w:tcPr>
          <w:p w14:paraId="30DAF97F" w14:textId="77875FC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количеству: столько же, сколько. Столько же. Больше. Меньше</w:t>
            </w:r>
          </w:p>
        </w:tc>
        <w:tc>
          <w:tcPr>
            <w:tcW w:w="1145" w:type="dxa"/>
            <w:shd w:val="clear" w:color="auto" w:fill="auto"/>
            <w:vAlign w:val="center"/>
          </w:tcPr>
          <w:p w14:paraId="5BA24DC2" w14:textId="1F7385B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7C8DF66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D32889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6AFB5B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DDA2C3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5DFA09D" w14:textId="66CF287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10-11)</w:t>
            </w:r>
          </w:p>
        </w:tc>
      </w:tr>
      <w:tr w:rsidR="003451C6" w:rsidRPr="003864D6" w14:paraId="7BA0E6F0" w14:textId="77777777" w:rsidTr="003451C6">
        <w:tc>
          <w:tcPr>
            <w:tcW w:w="879" w:type="dxa"/>
          </w:tcPr>
          <w:p w14:paraId="7E1E5F4F" w14:textId="3F21A38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516" w:type="dxa"/>
            <w:tcBorders>
              <w:bottom w:val="single" w:sz="4" w:space="0" w:color="auto"/>
            </w:tcBorders>
            <w:shd w:val="clear" w:color="auto" w:fill="auto"/>
            <w:vAlign w:val="center"/>
          </w:tcPr>
          <w:p w14:paraId="6E3B5BB3" w14:textId="2DDD2DD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Сравнивание групп предметов. «На сколько больше? </w:t>
            </w:r>
            <w:r w:rsidRPr="003864D6">
              <w:rPr>
                <w:rFonts w:ascii="Times New Roman" w:eastAsia="Calibri" w:hAnsi="Times New Roman" w:cs="Times New Roman"/>
                <w:color w:val="000000"/>
                <w:sz w:val="24"/>
                <w:szCs w:val="24"/>
                <w:lang w:val="ru-RU"/>
              </w:rPr>
              <w:br/>
              <w:t>На сколько меньше?».</w:t>
            </w:r>
          </w:p>
        </w:tc>
        <w:tc>
          <w:tcPr>
            <w:tcW w:w="1145" w:type="dxa"/>
            <w:tcBorders>
              <w:bottom w:val="single" w:sz="4" w:space="0" w:color="auto"/>
            </w:tcBorders>
            <w:shd w:val="clear" w:color="auto" w:fill="auto"/>
            <w:vAlign w:val="center"/>
          </w:tcPr>
          <w:p w14:paraId="7639C18F" w14:textId="1933AC8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0C37B9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66843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8FE701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41FAB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bottom w:val="single" w:sz="4" w:space="0" w:color="auto"/>
            </w:tcBorders>
            <w:shd w:val="clear" w:color="auto" w:fill="FFFFFF"/>
            <w:vAlign w:val="center"/>
          </w:tcPr>
          <w:p w14:paraId="34514F87" w14:textId="77777777"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14:paraId="2E64BB25" w14:textId="77777777"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12-13)</w:t>
            </w:r>
          </w:p>
          <w:p w14:paraId="696C50C2" w14:textId="77777777"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14:paraId="4DF2EDFD"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7DE018ED" w14:textId="77777777" w:rsidTr="003451C6">
        <w:tc>
          <w:tcPr>
            <w:tcW w:w="879" w:type="dxa"/>
          </w:tcPr>
          <w:p w14:paraId="66C871D5" w14:textId="088A72E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516" w:type="dxa"/>
            <w:tcBorders>
              <w:top w:val="single" w:sz="4" w:space="0" w:color="auto"/>
            </w:tcBorders>
            <w:shd w:val="clear" w:color="auto" w:fill="auto"/>
            <w:vAlign w:val="center"/>
          </w:tcPr>
          <w:p w14:paraId="6E6F8033" w14:textId="77777777"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Характеристики объекта, группы объектов (количество, форма, размер, запись) </w:t>
            </w:r>
          </w:p>
          <w:p w14:paraId="32C3E0E8" w14:textId="469622B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количеству: больше, меньше. Столько же. Больше. Меньше</w:t>
            </w:r>
          </w:p>
        </w:tc>
        <w:tc>
          <w:tcPr>
            <w:tcW w:w="1145" w:type="dxa"/>
            <w:tcBorders>
              <w:top w:val="single" w:sz="4" w:space="0" w:color="auto"/>
            </w:tcBorders>
            <w:shd w:val="clear" w:color="auto" w:fill="auto"/>
            <w:vAlign w:val="center"/>
          </w:tcPr>
          <w:p w14:paraId="1F97E6AC" w14:textId="08BE4F1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179056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AD17E7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1EC5A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361EC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top w:val="single" w:sz="4" w:space="0" w:color="auto"/>
            </w:tcBorders>
            <w:shd w:val="clear" w:color="auto" w:fill="FFFFFF"/>
            <w:vAlign w:val="center"/>
          </w:tcPr>
          <w:p w14:paraId="7B6305E7" w14:textId="77777777"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14:paraId="4EBB2DFD" w14:textId="20E6708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14-15)</w:t>
            </w:r>
          </w:p>
        </w:tc>
      </w:tr>
      <w:tr w:rsidR="003451C6" w:rsidRPr="003864D6" w14:paraId="6EC80657" w14:textId="77777777" w:rsidTr="003451C6">
        <w:tc>
          <w:tcPr>
            <w:tcW w:w="879" w:type="dxa"/>
          </w:tcPr>
          <w:p w14:paraId="19292A05" w14:textId="4266654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516" w:type="dxa"/>
            <w:shd w:val="clear" w:color="auto" w:fill="auto"/>
            <w:vAlign w:val="center"/>
          </w:tcPr>
          <w:p w14:paraId="5B3DC746" w14:textId="07ED47A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Характеристики объекта, группы объектов (количество, форма, размер, запись)</w:t>
            </w:r>
          </w:p>
        </w:tc>
        <w:tc>
          <w:tcPr>
            <w:tcW w:w="1145" w:type="dxa"/>
            <w:shd w:val="clear" w:color="auto" w:fill="auto"/>
            <w:vAlign w:val="center"/>
          </w:tcPr>
          <w:p w14:paraId="6C12B0E1" w14:textId="34E295C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2418898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C608EC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F53465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8BF02E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2DE21EC" w14:textId="437867A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16-17)</w:t>
            </w:r>
          </w:p>
        </w:tc>
      </w:tr>
      <w:tr w:rsidR="003451C6" w:rsidRPr="003864D6" w14:paraId="6EF8241F" w14:textId="77777777" w:rsidTr="003451C6">
        <w:tc>
          <w:tcPr>
            <w:tcW w:w="879" w:type="dxa"/>
          </w:tcPr>
          <w:p w14:paraId="0AA82CDF" w14:textId="6D4917F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516" w:type="dxa"/>
            <w:shd w:val="clear" w:color="auto" w:fill="auto"/>
            <w:vAlign w:val="center"/>
          </w:tcPr>
          <w:p w14:paraId="70CE24D3" w14:textId="7398D16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3864D6">
              <w:rPr>
                <w:rFonts w:ascii="Times New Roman" w:eastAsia="Calibri" w:hAnsi="Times New Roman" w:cs="Times New Roman"/>
                <w:color w:val="000000"/>
                <w:sz w:val="24"/>
                <w:szCs w:val="24"/>
              </w:rPr>
              <w:t>Вверху. Внизу, слева. Справа. Что узнали. Чему научились</w:t>
            </w:r>
          </w:p>
        </w:tc>
        <w:tc>
          <w:tcPr>
            <w:tcW w:w="1145" w:type="dxa"/>
            <w:shd w:val="clear" w:color="auto" w:fill="auto"/>
            <w:vAlign w:val="center"/>
          </w:tcPr>
          <w:p w14:paraId="2F67AD3D" w14:textId="48A63BA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76DB6E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70FA40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E1452A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CB457D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D99C3C4" w14:textId="7D2C4AE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18-20)</w:t>
            </w:r>
          </w:p>
        </w:tc>
      </w:tr>
      <w:tr w:rsidR="003451C6" w:rsidRPr="003864D6" w14:paraId="7957F2AB" w14:textId="77777777" w:rsidTr="003451C6">
        <w:tc>
          <w:tcPr>
            <w:tcW w:w="879" w:type="dxa"/>
          </w:tcPr>
          <w:p w14:paraId="408EA502" w14:textId="2828FBC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516" w:type="dxa"/>
            <w:shd w:val="clear" w:color="auto" w:fill="auto"/>
            <w:vAlign w:val="center"/>
          </w:tcPr>
          <w:p w14:paraId="3B5D1F5C" w14:textId="2C4B4A6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Различение, чтение чисел. Много. Один. Число и цифра 1</w:t>
            </w:r>
          </w:p>
        </w:tc>
        <w:tc>
          <w:tcPr>
            <w:tcW w:w="1145" w:type="dxa"/>
            <w:shd w:val="clear" w:color="auto" w:fill="auto"/>
            <w:vAlign w:val="center"/>
          </w:tcPr>
          <w:p w14:paraId="7E88D9E5" w14:textId="5F7288B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631C1F5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8EB8E9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FCA415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D38DA6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91F85AB" w14:textId="274166D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22-23)</w:t>
            </w:r>
          </w:p>
        </w:tc>
      </w:tr>
      <w:tr w:rsidR="003451C6" w:rsidRPr="003864D6" w14:paraId="76980F39" w14:textId="77777777" w:rsidTr="003451C6">
        <w:tc>
          <w:tcPr>
            <w:tcW w:w="879" w:type="dxa"/>
          </w:tcPr>
          <w:p w14:paraId="3E058C7F" w14:textId="02D24C2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516" w:type="dxa"/>
            <w:shd w:val="clear" w:color="auto" w:fill="auto"/>
            <w:vAlign w:val="center"/>
          </w:tcPr>
          <w:p w14:paraId="75EBC012" w14:textId="47F2D36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Число и количество. Число и цифра 2</w:t>
            </w:r>
          </w:p>
        </w:tc>
        <w:tc>
          <w:tcPr>
            <w:tcW w:w="1145" w:type="dxa"/>
            <w:shd w:val="clear" w:color="auto" w:fill="auto"/>
            <w:vAlign w:val="center"/>
          </w:tcPr>
          <w:p w14:paraId="70346DDE" w14:textId="49A40B5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667DD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99FC6F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1A13FC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218C94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BEE78AB" w14:textId="13131C8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24-25)</w:t>
            </w:r>
          </w:p>
        </w:tc>
      </w:tr>
      <w:tr w:rsidR="003451C6" w:rsidRPr="003864D6" w14:paraId="5C12C2CB" w14:textId="77777777" w:rsidTr="003451C6">
        <w:tc>
          <w:tcPr>
            <w:tcW w:w="879" w:type="dxa"/>
          </w:tcPr>
          <w:p w14:paraId="428CF0C2" w14:textId="0B73F3A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w:t>
            </w:r>
          </w:p>
        </w:tc>
        <w:tc>
          <w:tcPr>
            <w:tcW w:w="3516" w:type="dxa"/>
            <w:shd w:val="clear" w:color="auto" w:fill="auto"/>
            <w:vAlign w:val="center"/>
          </w:tcPr>
          <w:p w14:paraId="33FD2C0D" w14:textId="355450B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чисел, упорядочение чисел. Число и цифра 3</w:t>
            </w:r>
          </w:p>
        </w:tc>
        <w:tc>
          <w:tcPr>
            <w:tcW w:w="1145" w:type="dxa"/>
            <w:shd w:val="clear" w:color="auto" w:fill="auto"/>
            <w:vAlign w:val="center"/>
          </w:tcPr>
          <w:p w14:paraId="128FC5F1" w14:textId="7EAA42B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30A972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F9ADBC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2EDAF5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36B8A6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FAA1C77" w14:textId="5F391E8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26-27)</w:t>
            </w:r>
          </w:p>
        </w:tc>
      </w:tr>
      <w:tr w:rsidR="003451C6" w:rsidRPr="003864D6" w14:paraId="2C7D326F" w14:textId="77777777" w:rsidTr="003451C6">
        <w:tc>
          <w:tcPr>
            <w:tcW w:w="879" w:type="dxa"/>
          </w:tcPr>
          <w:p w14:paraId="56C7BD1D" w14:textId="6A5FE98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516" w:type="dxa"/>
            <w:shd w:val="clear" w:color="auto" w:fill="auto"/>
            <w:vAlign w:val="center"/>
          </w:tcPr>
          <w:p w14:paraId="47AED36E" w14:textId="64CE617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Увеличение  числа на одну или несколько единиц. Знаки действий</w:t>
            </w:r>
          </w:p>
        </w:tc>
        <w:tc>
          <w:tcPr>
            <w:tcW w:w="1145" w:type="dxa"/>
            <w:shd w:val="clear" w:color="auto" w:fill="auto"/>
            <w:vAlign w:val="center"/>
          </w:tcPr>
          <w:p w14:paraId="18F21142" w14:textId="5C7CE25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198CD2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A814EF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DBFDAF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43FD8C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06CE440" w14:textId="2D5544E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28-29)</w:t>
            </w:r>
          </w:p>
        </w:tc>
      </w:tr>
      <w:tr w:rsidR="003451C6" w:rsidRPr="003864D6" w14:paraId="066E8354" w14:textId="77777777" w:rsidTr="003451C6">
        <w:tc>
          <w:tcPr>
            <w:tcW w:w="879" w:type="dxa"/>
          </w:tcPr>
          <w:p w14:paraId="5A04953A" w14:textId="16AF985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516" w:type="dxa"/>
            <w:shd w:val="clear" w:color="auto" w:fill="auto"/>
            <w:vAlign w:val="center"/>
          </w:tcPr>
          <w:p w14:paraId="7CDDC827" w14:textId="3E054AC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Уменьшение числа на одну или несколько единиц. Знаки действий</w:t>
            </w:r>
          </w:p>
        </w:tc>
        <w:tc>
          <w:tcPr>
            <w:tcW w:w="1145" w:type="dxa"/>
            <w:shd w:val="clear" w:color="auto" w:fill="auto"/>
            <w:vAlign w:val="center"/>
          </w:tcPr>
          <w:p w14:paraId="63548A8F" w14:textId="6C1370B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3D547CA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D3F9B7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C3BFAE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4160FB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D65D378" w14:textId="3B41820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28-29)</w:t>
            </w:r>
          </w:p>
        </w:tc>
      </w:tr>
      <w:tr w:rsidR="003451C6" w:rsidRPr="003864D6" w14:paraId="31F57AB0" w14:textId="77777777" w:rsidTr="003451C6">
        <w:tc>
          <w:tcPr>
            <w:tcW w:w="879" w:type="dxa"/>
          </w:tcPr>
          <w:p w14:paraId="58B0F419" w14:textId="1131A93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516" w:type="dxa"/>
            <w:shd w:val="clear" w:color="auto" w:fill="auto"/>
            <w:vAlign w:val="center"/>
          </w:tcPr>
          <w:p w14:paraId="179140F8" w14:textId="40D7F8F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Число и цифра 4.</w:t>
            </w:r>
            <w:r w:rsidRPr="003864D6">
              <w:rPr>
                <w:rFonts w:ascii="Times New Roman" w:eastAsia="Calibri" w:hAnsi="Times New Roman" w:cs="Times New Roman"/>
                <w:b/>
                <w:strike/>
                <w:color w:val="000000"/>
                <w:sz w:val="24"/>
                <w:szCs w:val="24"/>
                <w:lang w:val="ru-RU"/>
              </w:rPr>
              <w:t xml:space="preserve"> </w:t>
            </w:r>
            <w:r w:rsidRPr="003864D6">
              <w:rPr>
                <w:rFonts w:ascii="Times New Roman" w:eastAsia="Calibri" w:hAnsi="Times New Roman" w:cs="Times New Roman"/>
                <w:color w:val="000000"/>
                <w:sz w:val="24"/>
                <w:szCs w:val="24"/>
                <w:lang w:val="ru-RU"/>
              </w:rPr>
              <w:t>Многоугольники: различение, сравнение, изображение от руки на листе в клетку. (Нет в учебнике)</w:t>
            </w:r>
          </w:p>
        </w:tc>
        <w:tc>
          <w:tcPr>
            <w:tcW w:w="1145" w:type="dxa"/>
            <w:shd w:val="clear" w:color="auto" w:fill="auto"/>
            <w:vAlign w:val="center"/>
          </w:tcPr>
          <w:p w14:paraId="3A76346C" w14:textId="3876151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63C5F44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C38B72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6D76D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188C86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77E43A3" w14:textId="5B250E4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30-31)</w:t>
            </w:r>
          </w:p>
        </w:tc>
      </w:tr>
      <w:tr w:rsidR="003451C6" w:rsidRPr="003864D6" w14:paraId="2D071AE1" w14:textId="77777777" w:rsidTr="003451C6">
        <w:tc>
          <w:tcPr>
            <w:tcW w:w="879" w:type="dxa"/>
          </w:tcPr>
          <w:p w14:paraId="31708DCD" w14:textId="596BD7A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516" w:type="dxa"/>
            <w:shd w:val="clear" w:color="auto" w:fill="auto"/>
            <w:vAlign w:val="center"/>
          </w:tcPr>
          <w:p w14:paraId="45FCBF79" w14:textId="2513B72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Длина. Сравнение по длине: длиннее, короче, одинаковые по длине</w:t>
            </w:r>
            <w:r w:rsidRPr="003864D6">
              <w:rPr>
                <w:rFonts w:ascii="Times New Roman" w:eastAsia="Calibri" w:hAnsi="Times New Roman" w:cs="Times New Roman"/>
                <w:b/>
                <w:strike/>
                <w:color w:val="000000"/>
                <w:sz w:val="24"/>
                <w:szCs w:val="24"/>
                <w:lang w:val="ru-RU"/>
              </w:rPr>
              <w:t xml:space="preserve"> </w:t>
            </w:r>
          </w:p>
        </w:tc>
        <w:tc>
          <w:tcPr>
            <w:tcW w:w="1145" w:type="dxa"/>
            <w:shd w:val="clear" w:color="auto" w:fill="auto"/>
            <w:vAlign w:val="center"/>
          </w:tcPr>
          <w:p w14:paraId="0C4A622C" w14:textId="0066E61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1CA4E3F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CCA341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43E8EB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EF5A2E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7A23A59" w14:textId="77777777"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32-33)</w:t>
            </w:r>
          </w:p>
          <w:p w14:paraId="65A53FC5" w14:textId="77777777"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14:paraId="50782A99"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5C63FCF6" w14:textId="77777777" w:rsidTr="003451C6">
        <w:tc>
          <w:tcPr>
            <w:tcW w:w="879" w:type="dxa"/>
          </w:tcPr>
          <w:p w14:paraId="049F07C7" w14:textId="2C81BD7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516" w:type="dxa"/>
            <w:shd w:val="clear" w:color="auto" w:fill="FFFFFF"/>
            <w:vAlign w:val="center"/>
          </w:tcPr>
          <w:p w14:paraId="63FA0F31" w14:textId="069577F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Состав числа. Запись чисел в заданном порядке. </w:t>
            </w:r>
            <w:r w:rsidRPr="003864D6">
              <w:rPr>
                <w:rFonts w:ascii="Times New Roman" w:eastAsia="Calibri" w:hAnsi="Times New Roman" w:cs="Times New Roman"/>
                <w:sz w:val="24"/>
                <w:szCs w:val="24"/>
              </w:rPr>
              <w:t>Число и цифра 5</w:t>
            </w:r>
          </w:p>
        </w:tc>
        <w:tc>
          <w:tcPr>
            <w:tcW w:w="1145" w:type="dxa"/>
            <w:shd w:val="clear" w:color="auto" w:fill="FFFFFF"/>
            <w:vAlign w:val="center"/>
          </w:tcPr>
          <w:p w14:paraId="0B25C9F5" w14:textId="2F280B6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14:paraId="43C178D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045E3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42997C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AB0AA8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F8C67CC" w14:textId="77777777"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34-35)</w:t>
            </w:r>
          </w:p>
          <w:p w14:paraId="3689B7FC"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295DEB4C" w14:textId="77777777" w:rsidTr="003451C6">
        <w:tc>
          <w:tcPr>
            <w:tcW w:w="879" w:type="dxa"/>
          </w:tcPr>
          <w:p w14:paraId="02EC4EF9" w14:textId="14D0B45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516" w:type="dxa"/>
            <w:shd w:val="clear" w:color="auto" w:fill="FFFFFF"/>
            <w:vAlign w:val="center"/>
          </w:tcPr>
          <w:p w14:paraId="3E9E659F" w14:textId="2E498FD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Состав числа. Запись чисел в заданном порядке. </w:t>
            </w:r>
          </w:p>
        </w:tc>
        <w:tc>
          <w:tcPr>
            <w:tcW w:w="1145" w:type="dxa"/>
            <w:shd w:val="clear" w:color="auto" w:fill="FFFFFF"/>
            <w:vAlign w:val="center"/>
          </w:tcPr>
          <w:p w14:paraId="5DAD6352" w14:textId="572031F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5FC83A7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F780D3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B9F1D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247AEE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876C0EC" w14:textId="77777777"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36-37)</w:t>
            </w:r>
          </w:p>
          <w:p w14:paraId="130E5EF7"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6C653B9A" w14:textId="77777777" w:rsidTr="003451C6">
        <w:tc>
          <w:tcPr>
            <w:tcW w:w="879" w:type="dxa"/>
          </w:tcPr>
          <w:p w14:paraId="13188A9E" w14:textId="6B5BCD9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516" w:type="dxa"/>
            <w:shd w:val="clear" w:color="auto" w:fill="auto"/>
            <w:vAlign w:val="center"/>
          </w:tcPr>
          <w:p w14:paraId="0928ABEE" w14:textId="77777777" w:rsidR="003451C6" w:rsidRPr="003864D6" w:rsidRDefault="003451C6" w:rsidP="003864D6">
            <w:pPr>
              <w:spacing w:after="0" w:line="240" w:lineRule="auto"/>
              <w:ind w:left="57"/>
              <w:rPr>
                <w:rFonts w:ascii="Times New Roman" w:eastAsia="Calibri" w:hAnsi="Times New Roman" w:cs="Times New Roman"/>
                <w:b/>
                <w:color w:val="000000"/>
                <w:sz w:val="24"/>
                <w:szCs w:val="24"/>
                <w:lang w:val="ru-RU"/>
              </w:rPr>
            </w:pPr>
            <w:r w:rsidRPr="003864D6">
              <w:rPr>
                <w:rFonts w:ascii="Times New Roman" w:eastAsia="Calibri" w:hAnsi="Times New Roman" w:cs="Times New Roman"/>
                <w:color w:val="000000"/>
                <w:sz w:val="24"/>
                <w:szCs w:val="24"/>
                <w:lang w:val="ru-RU"/>
              </w:rPr>
              <w:t>Конструирование целого из частей (чисел, геометрических фигур)</w:t>
            </w:r>
            <w:r w:rsidRPr="003864D6">
              <w:rPr>
                <w:rFonts w:ascii="Times New Roman" w:eastAsia="Calibri" w:hAnsi="Times New Roman" w:cs="Times New Roman"/>
                <w:b/>
                <w:color w:val="000000"/>
                <w:sz w:val="24"/>
                <w:szCs w:val="24"/>
                <w:lang w:val="ru-RU"/>
              </w:rPr>
              <w:t xml:space="preserve"> </w:t>
            </w:r>
          </w:p>
          <w:p w14:paraId="2F8A983B" w14:textId="78587C4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(Нет в учебнике)</w:t>
            </w:r>
          </w:p>
        </w:tc>
        <w:tc>
          <w:tcPr>
            <w:tcW w:w="1145" w:type="dxa"/>
            <w:shd w:val="clear" w:color="auto" w:fill="auto"/>
            <w:vAlign w:val="center"/>
          </w:tcPr>
          <w:p w14:paraId="72FED830" w14:textId="75A3F60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5B891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4B613E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826CB7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358EE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5C25C8B" w14:textId="1ED3DFF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w:t>
            </w:r>
          </w:p>
        </w:tc>
      </w:tr>
      <w:tr w:rsidR="003451C6" w:rsidRPr="003864D6" w14:paraId="454979E0" w14:textId="77777777" w:rsidTr="003451C6">
        <w:tc>
          <w:tcPr>
            <w:tcW w:w="879" w:type="dxa"/>
          </w:tcPr>
          <w:p w14:paraId="02AC6D7F" w14:textId="1FB5F47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516" w:type="dxa"/>
            <w:shd w:val="clear" w:color="auto" w:fill="auto"/>
            <w:vAlign w:val="center"/>
          </w:tcPr>
          <w:p w14:paraId="2BF16001" w14:textId="2E221C5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Чтение таблицы (содержащей не более четырёх данных)</w:t>
            </w:r>
          </w:p>
        </w:tc>
        <w:tc>
          <w:tcPr>
            <w:tcW w:w="1145" w:type="dxa"/>
            <w:shd w:val="clear" w:color="auto" w:fill="auto"/>
            <w:vAlign w:val="center"/>
          </w:tcPr>
          <w:p w14:paraId="65FCC90D" w14:textId="6DA73A6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2DB9DB8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E27A1C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1766A6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6DC7E6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3E93957" w14:textId="41441CD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38-39)</w:t>
            </w:r>
          </w:p>
        </w:tc>
      </w:tr>
      <w:tr w:rsidR="003451C6" w:rsidRPr="003864D6" w14:paraId="5A4A69BD" w14:textId="77777777" w:rsidTr="003451C6">
        <w:tc>
          <w:tcPr>
            <w:tcW w:w="879" w:type="dxa"/>
          </w:tcPr>
          <w:p w14:paraId="2ED553DA" w14:textId="2222588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516" w:type="dxa"/>
            <w:shd w:val="clear" w:color="auto" w:fill="auto"/>
            <w:vAlign w:val="center"/>
          </w:tcPr>
          <w:p w14:paraId="48FEA4FE" w14:textId="4378961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Отрезок. </w:t>
            </w:r>
            <w:r w:rsidRPr="003864D6">
              <w:rPr>
                <w:rFonts w:ascii="Times New Roman" w:eastAsia="Calibri" w:hAnsi="Times New Roman" w:cs="Times New Roman"/>
                <w:color w:val="000000"/>
                <w:sz w:val="24"/>
                <w:szCs w:val="24"/>
              </w:rPr>
              <w:t>Луч</w:t>
            </w:r>
          </w:p>
        </w:tc>
        <w:tc>
          <w:tcPr>
            <w:tcW w:w="1145" w:type="dxa"/>
            <w:shd w:val="clear" w:color="auto" w:fill="auto"/>
            <w:vAlign w:val="center"/>
          </w:tcPr>
          <w:p w14:paraId="6C0C7318" w14:textId="04223F2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4A8633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AF32CC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E0A2C3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74FAE0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6D3E6D0" w14:textId="6D122AB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40-41)</w:t>
            </w:r>
          </w:p>
        </w:tc>
      </w:tr>
      <w:tr w:rsidR="003451C6" w:rsidRPr="003864D6" w14:paraId="7771FDBD" w14:textId="77777777" w:rsidTr="003451C6">
        <w:tc>
          <w:tcPr>
            <w:tcW w:w="879" w:type="dxa"/>
          </w:tcPr>
          <w:p w14:paraId="73C76FFE" w14:textId="1EC967B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516" w:type="dxa"/>
            <w:shd w:val="clear" w:color="auto" w:fill="auto"/>
            <w:vAlign w:val="center"/>
          </w:tcPr>
          <w:p w14:paraId="30DCA1DE" w14:textId="77777777" w:rsidR="003451C6" w:rsidRPr="003864D6" w:rsidRDefault="003451C6" w:rsidP="003864D6">
            <w:pPr>
              <w:spacing w:after="0" w:line="240" w:lineRule="auto"/>
              <w:ind w:left="57"/>
              <w:rPr>
                <w:rFonts w:ascii="Times New Roman" w:eastAsia="Calibri" w:hAnsi="Times New Roman" w:cs="Times New Roman"/>
                <w:color w:val="000000"/>
                <w:w w:val="105"/>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r w:rsidRPr="003864D6">
              <w:rPr>
                <w:rFonts w:ascii="Times New Roman" w:eastAsia="Calibri" w:hAnsi="Times New Roman" w:cs="Times New Roman"/>
                <w:color w:val="000000"/>
                <w:spacing w:val="-2"/>
                <w:w w:val="105"/>
                <w:sz w:val="24"/>
                <w:szCs w:val="24"/>
                <w:lang w:val="ru-RU"/>
              </w:rPr>
              <w:t>Ломаная</w:t>
            </w:r>
            <w:r w:rsidRPr="003864D6">
              <w:rPr>
                <w:rFonts w:ascii="Times New Roman" w:eastAsia="Calibri" w:hAnsi="Times New Roman" w:cs="Times New Roman"/>
                <w:color w:val="000000"/>
                <w:spacing w:val="-14"/>
                <w:w w:val="105"/>
                <w:sz w:val="24"/>
                <w:szCs w:val="24"/>
                <w:lang w:val="ru-RU"/>
              </w:rPr>
              <w:t xml:space="preserve"> </w:t>
            </w:r>
            <w:r w:rsidRPr="003864D6">
              <w:rPr>
                <w:rFonts w:ascii="Times New Roman" w:eastAsia="Calibri" w:hAnsi="Times New Roman" w:cs="Times New Roman"/>
                <w:color w:val="000000"/>
                <w:spacing w:val="-2"/>
                <w:w w:val="105"/>
                <w:sz w:val="24"/>
                <w:szCs w:val="24"/>
                <w:lang w:val="ru-RU"/>
              </w:rPr>
              <w:t>линия.</w:t>
            </w:r>
            <w:r w:rsidRPr="003864D6">
              <w:rPr>
                <w:rFonts w:ascii="Times New Roman" w:eastAsia="Calibri" w:hAnsi="Times New Roman" w:cs="Times New Roman"/>
                <w:color w:val="000000"/>
                <w:spacing w:val="-13"/>
                <w:w w:val="105"/>
                <w:sz w:val="24"/>
                <w:szCs w:val="24"/>
                <w:lang w:val="ru-RU"/>
              </w:rPr>
              <w:t xml:space="preserve"> </w:t>
            </w:r>
            <w:r w:rsidRPr="003864D6">
              <w:rPr>
                <w:rFonts w:ascii="Times New Roman" w:eastAsia="Calibri" w:hAnsi="Times New Roman" w:cs="Times New Roman"/>
                <w:color w:val="000000"/>
                <w:spacing w:val="-2"/>
                <w:w w:val="105"/>
                <w:sz w:val="24"/>
                <w:szCs w:val="24"/>
                <w:lang w:val="ru-RU"/>
              </w:rPr>
              <w:t xml:space="preserve">Звено, </w:t>
            </w:r>
            <w:r w:rsidRPr="003864D6">
              <w:rPr>
                <w:rFonts w:ascii="Times New Roman" w:eastAsia="Calibri" w:hAnsi="Times New Roman" w:cs="Times New Roman"/>
                <w:color w:val="000000"/>
                <w:w w:val="105"/>
                <w:sz w:val="24"/>
                <w:szCs w:val="24"/>
                <w:lang w:val="ru-RU"/>
              </w:rPr>
              <w:t>вершина ломаной.</w:t>
            </w:r>
          </w:p>
          <w:p w14:paraId="45205889"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14:paraId="04F163F4" w14:textId="1B3A831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B9435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FD5294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F9D17A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8A053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9C28B97" w14:textId="6CFE399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42-43)</w:t>
            </w:r>
          </w:p>
        </w:tc>
      </w:tr>
      <w:tr w:rsidR="003451C6" w:rsidRPr="003864D6" w14:paraId="5AA1B249" w14:textId="77777777" w:rsidTr="003451C6">
        <w:tc>
          <w:tcPr>
            <w:tcW w:w="879" w:type="dxa"/>
          </w:tcPr>
          <w:p w14:paraId="6B202C5A" w14:textId="7BB7D56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516" w:type="dxa"/>
            <w:shd w:val="clear" w:color="auto" w:fill="auto"/>
            <w:vAlign w:val="center"/>
          </w:tcPr>
          <w:p w14:paraId="4C5259BA" w14:textId="2EC2C63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pacing w:val="-2"/>
                <w:w w:val="105"/>
                <w:sz w:val="24"/>
                <w:szCs w:val="24"/>
                <w:lang w:val="ru-RU"/>
              </w:rPr>
              <w:t>Ломаная</w:t>
            </w:r>
            <w:r w:rsidRPr="003864D6">
              <w:rPr>
                <w:rFonts w:ascii="Times New Roman" w:eastAsia="Calibri" w:hAnsi="Times New Roman" w:cs="Times New Roman"/>
                <w:spacing w:val="-14"/>
                <w:w w:val="105"/>
                <w:sz w:val="24"/>
                <w:szCs w:val="24"/>
                <w:lang w:val="ru-RU"/>
              </w:rPr>
              <w:t xml:space="preserve"> </w:t>
            </w:r>
            <w:r w:rsidRPr="003864D6">
              <w:rPr>
                <w:rFonts w:ascii="Times New Roman" w:eastAsia="Calibri" w:hAnsi="Times New Roman" w:cs="Times New Roman"/>
                <w:spacing w:val="-2"/>
                <w:w w:val="105"/>
                <w:sz w:val="24"/>
                <w:szCs w:val="24"/>
                <w:lang w:val="ru-RU"/>
              </w:rPr>
              <w:t>линия.</w:t>
            </w:r>
            <w:r w:rsidRPr="003864D6">
              <w:rPr>
                <w:rFonts w:ascii="Times New Roman" w:eastAsia="Calibri" w:hAnsi="Times New Roman" w:cs="Times New Roman"/>
                <w:spacing w:val="-13"/>
                <w:w w:val="105"/>
                <w:sz w:val="24"/>
                <w:szCs w:val="24"/>
                <w:lang w:val="ru-RU"/>
              </w:rPr>
              <w:t xml:space="preserve"> </w:t>
            </w:r>
            <w:r w:rsidRPr="003864D6">
              <w:rPr>
                <w:rFonts w:ascii="Times New Roman" w:eastAsia="Calibri" w:hAnsi="Times New Roman" w:cs="Times New Roman"/>
                <w:spacing w:val="-2"/>
                <w:w w:val="105"/>
                <w:sz w:val="24"/>
                <w:szCs w:val="24"/>
                <w:lang w:val="ru-RU"/>
              </w:rPr>
              <w:t xml:space="preserve">Звено, </w:t>
            </w:r>
            <w:r w:rsidRPr="003864D6">
              <w:rPr>
                <w:rFonts w:ascii="Times New Roman" w:eastAsia="Calibri" w:hAnsi="Times New Roman" w:cs="Times New Roman"/>
                <w:w w:val="105"/>
                <w:sz w:val="24"/>
                <w:szCs w:val="24"/>
                <w:lang w:val="ru-RU"/>
              </w:rPr>
              <w:t>вершина ломаной.</w:t>
            </w:r>
          </w:p>
        </w:tc>
        <w:tc>
          <w:tcPr>
            <w:tcW w:w="1145" w:type="dxa"/>
            <w:shd w:val="clear" w:color="auto" w:fill="auto"/>
            <w:vAlign w:val="center"/>
          </w:tcPr>
          <w:p w14:paraId="0E49171B" w14:textId="013C12A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250814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2135DA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BFBE3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946E83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047B970" w14:textId="6FF4918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44-45)</w:t>
            </w:r>
          </w:p>
        </w:tc>
      </w:tr>
      <w:tr w:rsidR="003451C6" w:rsidRPr="003864D6" w14:paraId="2F7FC2C1" w14:textId="77777777" w:rsidTr="003451C6">
        <w:tc>
          <w:tcPr>
            <w:tcW w:w="879" w:type="dxa"/>
          </w:tcPr>
          <w:p w14:paraId="084187FF" w14:textId="625F1B5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516" w:type="dxa"/>
            <w:shd w:val="clear" w:color="auto" w:fill="auto"/>
            <w:vAlign w:val="center"/>
          </w:tcPr>
          <w:p w14:paraId="550AEB98" w14:textId="78A4CAF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Запись результата сравнения: больше, меньше, столько же (равно). Знаки сравнения.</w:t>
            </w:r>
          </w:p>
        </w:tc>
        <w:tc>
          <w:tcPr>
            <w:tcW w:w="1145" w:type="dxa"/>
            <w:shd w:val="clear" w:color="auto" w:fill="auto"/>
            <w:vAlign w:val="center"/>
          </w:tcPr>
          <w:p w14:paraId="1EFD1BA2" w14:textId="650A487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6F19E18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EEDE36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73A3E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07FDB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4189E5A" w14:textId="1480A88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46-47)</w:t>
            </w:r>
          </w:p>
        </w:tc>
      </w:tr>
      <w:tr w:rsidR="003451C6" w:rsidRPr="003864D6" w14:paraId="6696B5C4" w14:textId="77777777" w:rsidTr="003451C6">
        <w:tc>
          <w:tcPr>
            <w:tcW w:w="879" w:type="dxa"/>
          </w:tcPr>
          <w:p w14:paraId="535F3AB5" w14:textId="4A86547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516" w:type="dxa"/>
            <w:shd w:val="clear" w:color="auto" w:fill="auto"/>
            <w:vAlign w:val="center"/>
          </w:tcPr>
          <w:p w14:paraId="568A8BD7" w14:textId="77777777"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Равенство. Неравенство. </w:t>
            </w:r>
          </w:p>
          <w:p w14:paraId="075C0E5E"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14:paraId="719FF31A" w14:textId="1C23A10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03E2D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C57CD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F68CE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2BAD00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6CD7EC9" w14:textId="77777777"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48-49)</w:t>
            </w:r>
          </w:p>
          <w:p w14:paraId="23CC1036"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636EA8A4" w14:textId="77777777" w:rsidTr="003451C6">
        <w:tc>
          <w:tcPr>
            <w:tcW w:w="879" w:type="dxa"/>
          </w:tcPr>
          <w:p w14:paraId="3EC80B5A" w14:textId="533CCED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25</w:t>
            </w:r>
          </w:p>
        </w:tc>
        <w:tc>
          <w:tcPr>
            <w:tcW w:w="3516" w:type="dxa"/>
            <w:shd w:val="clear" w:color="auto" w:fill="auto"/>
            <w:vAlign w:val="center"/>
          </w:tcPr>
          <w:p w14:paraId="1B684BCC" w14:textId="1DE669C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геометрических фигур: общее, различное. Многоугольник. Круг</w:t>
            </w:r>
          </w:p>
        </w:tc>
        <w:tc>
          <w:tcPr>
            <w:tcW w:w="1145" w:type="dxa"/>
            <w:shd w:val="clear" w:color="auto" w:fill="auto"/>
            <w:vAlign w:val="center"/>
          </w:tcPr>
          <w:p w14:paraId="0B308B42" w14:textId="2B74F36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605B14A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13434E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ADEE49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3F3C70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A261E8C" w14:textId="3485ACA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50-51)</w:t>
            </w:r>
          </w:p>
        </w:tc>
      </w:tr>
      <w:tr w:rsidR="003451C6" w:rsidRPr="003864D6" w14:paraId="08DDCA07" w14:textId="77777777" w:rsidTr="003451C6">
        <w:tc>
          <w:tcPr>
            <w:tcW w:w="879" w:type="dxa"/>
          </w:tcPr>
          <w:p w14:paraId="274875DE" w14:textId="40625C8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516" w:type="dxa"/>
            <w:shd w:val="clear" w:color="auto" w:fill="auto"/>
            <w:vAlign w:val="center"/>
          </w:tcPr>
          <w:p w14:paraId="21DE9AC5" w14:textId="40A97BE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Расположение, описание расположения геометрических фигур на плоскости.</w:t>
            </w:r>
            <w:r w:rsidRPr="003864D6">
              <w:rPr>
                <w:rFonts w:ascii="Times New Roman" w:eastAsia="Calibri" w:hAnsi="Times New Roman" w:cs="Times New Roman"/>
                <w:b/>
                <w:color w:val="000000"/>
                <w:sz w:val="24"/>
                <w:szCs w:val="24"/>
                <w:lang w:val="ru-RU"/>
              </w:rPr>
              <w:t xml:space="preserve"> </w:t>
            </w:r>
            <w:r w:rsidRPr="003864D6">
              <w:rPr>
                <w:rFonts w:ascii="Times New Roman" w:eastAsia="Calibri" w:hAnsi="Times New Roman" w:cs="Times New Roman"/>
                <w:color w:val="000000"/>
                <w:sz w:val="24"/>
                <w:szCs w:val="24"/>
                <w:lang w:val="ru-RU"/>
              </w:rPr>
              <w:t xml:space="preserve"> </w:t>
            </w:r>
            <w:r w:rsidRPr="003864D6">
              <w:rPr>
                <w:rFonts w:ascii="Times New Roman" w:eastAsia="Calibri" w:hAnsi="Times New Roman" w:cs="Times New Roman"/>
                <w:color w:val="000000"/>
                <w:sz w:val="24"/>
                <w:szCs w:val="24"/>
              </w:rPr>
              <w:t>Число и цифра 6</w:t>
            </w:r>
          </w:p>
        </w:tc>
        <w:tc>
          <w:tcPr>
            <w:tcW w:w="1145" w:type="dxa"/>
            <w:shd w:val="clear" w:color="auto" w:fill="auto"/>
            <w:vAlign w:val="center"/>
          </w:tcPr>
          <w:p w14:paraId="73E4383A" w14:textId="4103E29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154DFFE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C5F446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DD08E3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4EDC48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09A41DF" w14:textId="073D4F0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52-53)</w:t>
            </w:r>
          </w:p>
        </w:tc>
      </w:tr>
      <w:tr w:rsidR="003451C6" w:rsidRPr="003864D6" w14:paraId="45AE56B4" w14:textId="77777777" w:rsidTr="003451C6">
        <w:tc>
          <w:tcPr>
            <w:tcW w:w="879" w:type="dxa"/>
          </w:tcPr>
          <w:p w14:paraId="3F9C22FE" w14:textId="3A4965E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516" w:type="dxa"/>
            <w:shd w:val="clear" w:color="auto" w:fill="auto"/>
            <w:vAlign w:val="center"/>
          </w:tcPr>
          <w:p w14:paraId="63F749CE" w14:textId="4D190DE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Увеличение, уменьшение числа на одну или несколько единиц. </w:t>
            </w:r>
            <w:r w:rsidRPr="003864D6">
              <w:rPr>
                <w:rFonts w:ascii="Times New Roman" w:eastAsia="Calibri" w:hAnsi="Times New Roman" w:cs="Times New Roman"/>
                <w:color w:val="000000"/>
                <w:sz w:val="24"/>
                <w:szCs w:val="24"/>
              </w:rPr>
              <w:t>Числа 6 и 7. Цифра 7</w:t>
            </w:r>
          </w:p>
        </w:tc>
        <w:tc>
          <w:tcPr>
            <w:tcW w:w="1145" w:type="dxa"/>
            <w:shd w:val="clear" w:color="auto" w:fill="auto"/>
            <w:vAlign w:val="center"/>
          </w:tcPr>
          <w:p w14:paraId="20D75461" w14:textId="5538311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7FCCE05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1C7079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B7A856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65D2CD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F8D2AC3" w14:textId="560D502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54-55)</w:t>
            </w:r>
          </w:p>
        </w:tc>
      </w:tr>
      <w:tr w:rsidR="003451C6" w:rsidRPr="003864D6" w14:paraId="2B13D162" w14:textId="77777777" w:rsidTr="003451C6">
        <w:tc>
          <w:tcPr>
            <w:tcW w:w="879" w:type="dxa"/>
          </w:tcPr>
          <w:p w14:paraId="4C410564" w14:textId="6380482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516" w:type="dxa"/>
            <w:shd w:val="clear" w:color="auto" w:fill="auto"/>
            <w:vAlign w:val="center"/>
          </w:tcPr>
          <w:p w14:paraId="7578AA89" w14:textId="67BFF9B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как результат счета. Состав числа. </w:t>
            </w:r>
            <w:r w:rsidRPr="003864D6">
              <w:rPr>
                <w:rFonts w:ascii="Times New Roman" w:eastAsia="Calibri" w:hAnsi="Times New Roman" w:cs="Times New Roman"/>
                <w:color w:val="000000"/>
                <w:sz w:val="24"/>
                <w:szCs w:val="24"/>
              </w:rPr>
              <w:t>Числа 8 и 9. Цифра 8</w:t>
            </w:r>
          </w:p>
        </w:tc>
        <w:tc>
          <w:tcPr>
            <w:tcW w:w="1145" w:type="dxa"/>
            <w:shd w:val="clear" w:color="auto" w:fill="auto"/>
            <w:vAlign w:val="center"/>
          </w:tcPr>
          <w:p w14:paraId="31334879" w14:textId="4ADC1B2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177029C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500106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E835B4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0525EC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30BE9C3" w14:textId="57C9B4A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56-57)</w:t>
            </w:r>
          </w:p>
        </w:tc>
      </w:tr>
      <w:tr w:rsidR="003451C6" w:rsidRPr="003864D6" w14:paraId="21F3A4E3" w14:textId="77777777" w:rsidTr="003451C6">
        <w:tc>
          <w:tcPr>
            <w:tcW w:w="879" w:type="dxa"/>
          </w:tcPr>
          <w:p w14:paraId="325461E9" w14:textId="541BD87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516" w:type="dxa"/>
            <w:shd w:val="clear" w:color="auto" w:fill="auto"/>
            <w:vAlign w:val="center"/>
          </w:tcPr>
          <w:p w14:paraId="6A3D0228" w14:textId="790A850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как результат измерения. Чиисла 8 и 9. </w:t>
            </w:r>
            <w:r w:rsidRPr="003864D6">
              <w:rPr>
                <w:rFonts w:ascii="Times New Roman" w:eastAsia="Calibri" w:hAnsi="Times New Roman" w:cs="Times New Roman"/>
                <w:color w:val="000000"/>
                <w:sz w:val="24"/>
                <w:szCs w:val="24"/>
              </w:rPr>
              <w:t>Цифра 9</w:t>
            </w:r>
          </w:p>
        </w:tc>
        <w:tc>
          <w:tcPr>
            <w:tcW w:w="1145" w:type="dxa"/>
            <w:shd w:val="clear" w:color="auto" w:fill="auto"/>
            <w:vAlign w:val="center"/>
          </w:tcPr>
          <w:p w14:paraId="4188A28E" w14:textId="239F346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1D0FC4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969F4D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0E2FB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ECDBE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623AEC0" w14:textId="702335A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58-59)</w:t>
            </w:r>
          </w:p>
        </w:tc>
      </w:tr>
      <w:tr w:rsidR="003451C6" w:rsidRPr="003864D6" w14:paraId="7AA71A63" w14:textId="77777777" w:rsidTr="003451C6">
        <w:tc>
          <w:tcPr>
            <w:tcW w:w="879" w:type="dxa"/>
          </w:tcPr>
          <w:p w14:paraId="1B096797" w14:textId="72DA8DF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516" w:type="dxa"/>
            <w:shd w:val="clear" w:color="auto" w:fill="auto"/>
            <w:vAlign w:val="center"/>
          </w:tcPr>
          <w:p w14:paraId="52D7DE80" w14:textId="2DAAA78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10. </w:t>
            </w:r>
          </w:p>
        </w:tc>
        <w:tc>
          <w:tcPr>
            <w:tcW w:w="1145" w:type="dxa"/>
            <w:shd w:val="clear" w:color="auto" w:fill="auto"/>
            <w:vAlign w:val="center"/>
          </w:tcPr>
          <w:p w14:paraId="3E7FBBC0" w14:textId="06EA3B9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45529A2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CEFB49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2F0AF9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68D3BC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33B07CD" w14:textId="11CDB46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60-61)</w:t>
            </w:r>
          </w:p>
        </w:tc>
      </w:tr>
      <w:tr w:rsidR="003451C6" w:rsidRPr="003864D6" w14:paraId="29376B47" w14:textId="77777777" w:rsidTr="003451C6">
        <w:tc>
          <w:tcPr>
            <w:tcW w:w="879" w:type="dxa"/>
          </w:tcPr>
          <w:p w14:paraId="77AC3CC6" w14:textId="29CEE5E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516" w:type="dxa"/>
            <w:shd w:val="clear" w:color="auto" w:fill="auto"/>
            <w:vAlign w:val="center"/>
          </w:tcPr>
          <w:p w14:paraId="25A47F07" w14:textId="62FCDD4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Закономерность в ряду заданных объектов: её обнаружение, продолжение ряда</w:t>
            </w:r>
          </w:p>
        </w:tc>
        <w:tc>
          <w:tcPr>
            <w:tcW w:w="1145" w:type="dxa"/>
            <w:shd w:val="clear" w:color="auto" w:fill="auto"/>
            <w:vAlign w:val="center"/>
          </w:tcPr>
          <w:p w14:paraId="32A9F634" w14:textId="19C0F8C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3D56E76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9F760C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249C6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355073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003B4B0" w14:textId="1B8F064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62-63)</w:t>
            </w:r>
          </w:p>
        </w:tc>
      </w:tr>
      <w:tr w:rsidR="003451C6" w:rsidRPr="003864D6" w14:paraId="6731F8F2" w14:textId="77777777" w:rsidTr="003451C6">
        <w:tc>
          <w:tcPr>
            <w:tcW w:w="879" w:type="dxa"/>
          </w:tcPr>
          <w:p w14:paraId="4E1B4422" w14:textId="622DA01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516" w:type="dxa"/>
            <w:vAlign w:val="center"/>
          </w:tcPr>
          <w:p w14:paraId="07119CA4" w14:textId="1B15C9C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Проектные задания «Математика вокруг нас»</w:t>
            </w:r>
          </w:p>
        </w:tc>
        <w:tc>
          <w:tcPr>
            <w:tcW w:w="1145" w:type="dxa"/>
            <w:vAlign w:val="center"/>
          </w:tcPr>
          <w:p w14:paraId="49B2F7ED" w14:textId="2DEADA6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14:paraId="71DE095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E199BC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77948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2D3CDE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28FF18A" w14:textId="58F0750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ЭФУ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64-65)</w:t>
            </w:r>
          </w:p>
        </w:tc>
      </w:tr>
      <w:tr w:rsidR="003451C6" w:rsidRPr="003864D6" w14:paraId="53CB4C20" w14:textId="77777777" w:rsidTr="003451C6">
        <w:tc>
          <w:tcPr>
            <w:tcW w:w="879" w:type="dxa"/>
          </w:tcPr>
          <w:p w14:paraId="03285681" w14:textId="2306A68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516" w:type="dxa"/>
            <w:shd w:val="clear" w:color="auto" w:fill="auto"/>
            <w:vAlign w:val="center"/>
          </w:tcPr>
          <w:p w14:paraId="3D8B3D46" w14:textId="25CA0FC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Единицы длины: сантиметр. Сантиметр</w:t>
            </w:r>
          </w:p>
        </w:tc>
        <w:tc>
          <w:tcPr>
            <w:tcW w:w="1145" w:type="dxa"/>
            <w:shd w:val="clear" w:color="auto" w:fill="auto"/>
            <w:vAlign w:val="center"/>
          </w:tcPr>
          <w:p w14:paraId="21BA78EE" w14:textId="53CBA45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09BE0C6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AEF23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320ED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144861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CDA0A55" w14:textId="1BC5B5C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66-67)</w:t>
            </w:r>
          </w:p>
        </w:tc>
      </w:tr>
      <w:tr w:rsidR="003451C6" w:rsidRPr="003864D6" w14:paraId="2C07F140" w14:textId="77777777" w:rsidTr="003451C6">
        <w:tc>
          <w:tcPr>
            <w:tcW w:w="879" w:type="dxa"/>
          </w:tcPr>
          <w:p w14:paraId="39343B2C" w14:textId="15BF963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516" w:type="dxa"/>
            <w:shd w:val="clear" w:color="auto" w:fill="auto"/>
            <w:vAlign w:val="center"/>
          </w:tcPr>
          <w:p w14:paraId="466BE0FD" w14:textId="77777777"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Измерение длины отрезка. Сантиметр</w:t>
            </w:r>
          </w:p>
          <w:p w14:paraId="23CECEC5" w14:textId="33A325C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Увеличить на …</w:t>
            </w:r>
            <w:r w:rsidRPr="003864D6">
              <w:rPr>
                <w:rFonts w:ascii="Times New Roman" w:eastAsia="Calibri" w:hAnsi="Times New Roman" w:cs="Times New Roman"/>
                <w:color w:val="000000"/>
                <w:spacing w:val="-58"/>
                <w:sz w:val="24"/>
                <w:szCs w:val="24"/>
                <w:lang w:val="ru-RU"/>
              </w:rPr>
              <w:t xml:space="preserve"> </w:t>
            </w:r>
            <w:r w:rsidRPr="003864D6">
              <w:rPr>
                <w:rFonts w:ascii="Times New Roman" w:eastAsia="Calibri" w:hAnsi="Times New Roman" w:cs="Times New Roman"/>
                <w:color w:val="000000"/>
                <w:sz w:val="24"/>
                <w:szCs w:val="24"/>
                <w:lang w:val="ru-RU"/>
              </w:rPr>
              <w:t>Уменьшить</w:t>
            </w:r>
            <w:r w:rsidRPr="003864D6">
              <w:rPr>
                <w:rFonts w:ascii="Times New Roman" w:eastAsia="Calibri" w:hAnsi="Times New Roman" w:cs="Times New Roman"/>
                <w:color w:val="000000"/>
                <w:spacing w:val="-3"/>
                <w:sz w:val="24"/>
                <w:szCs w:val="24"/>
                <w:lang w:val="ru-RU"/>
              </w:rPr>
              <w:t xml:space="preserve"> </w:t>
            </w:r>
            <w:r w:rsidRPr="003864D6">
              <w:rPr>
                <w:rFonts w:ascii="Times New Roman" w:eastAsia="Calibri" w:hAnsi="Times New Roman" w:cs="Times New Roman"/>
                <w:color w:val="000000"/>
                <w:sz w:val="24"/>
                <w:szCs w:val="24"/>
                <w:lang w:val="ru-RU"/>
              </w:rPr>
              <w:t>на</w:t>
            </w:r>
          </w:p>
        </w:tc>
        <w:tc>
          <w:tcPr>
            <w:tcW w:w="1145" w:type="dxa"/>
            <w:shd w:val="clear" w:color="auto" w:fill="auto"/>
            <w:vAlign w:val="center"/>
          </w:tcPr>
          <w:p w14:paraId="4FDF0F7E" w14:textId="14ECEAE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B6229E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FEDF6D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724000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B220FE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4C887A0" w14:textId="0ADC5EC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68-69)</w:t>
            </w:r>
          </w:p>
        </w:tc>
      </w:tr>
      <w:tr w:rsidR="003451C6" w:rsidRPr="003864D6" w14:paraId="1EF0628C" w14:textId="77777777" w:rsidTr="003451C6">
        <w:tc>
          <w:tcPr>
            <w:tcW w:w="879" w:type="dxa"/>
          </w:tcPr>
          <w:p w14:paraId="47BEDBD9" w14:textId="0BE47DD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516" w:type="dxa"/>
            <w:shd w:val="clear" w:color="auto" w:fill="auto"/>
            <w:vAlign w:val="center"/>
          </w:tcPr>
          <w:p w14:paraId="0004E522" w14:textId="5FFD89A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и цифра 0 </w:t>
            </w:r>
            <w:r w:rsidRPr="003864D6">
              <w:rPr>
                <w:rFonts w:ascii="Times New Roman" w:eastAsia="Calibri" w:hAnsi="Times New Roman" w:cs="Times New Roman"/>
                <w:color w:val="000000"/>
                <w:spacing w:val="-2"/>
                <w:w w:val="105"/>
                <w:sz w:val="24"/>
                <w:szCs w:val="24"/>
                <w:lang w:val="ru-RU"/>
              </w:rPr>
              <w:t>.</w:t>
            </w:r>
            <w:r w:rsidRPr="003864D6">
              <w:rPr>
                <w:rFonts w:ascii="Times New Roman" w:eastAsia="Calibri" w:hAnsi="Times New Roman" w:cs="Times New Roman"/>
                <w:color w:val="000000"/>
                <w:spacing w:val="-14"/>
                <w:w w:val="105"/>
                <w:sz w:val="24"/>
                <w:szCs w:val="24"/>
                <w:lang w:val="ru-RU"/>
              </w:rPr>
              <w:t xml:space="preserve"> </w:t>
            </w:r>
          </w:p>
        </w:tc>
        <w:tc>
          <w:tcPr>
            <w:tcW w:w="1145" w:type="dxa"/>
            <w:shd w:val="clear" w:color="auto" w:fill="auto"/>
            <w:vAlign w:val="center"/>
          </w:tcPr>
          <w:p w14:paraId="56D6FFE6" w14:textId="1C9763D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1123FD6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CBC96B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9EE6C2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AB707A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AAE61F2" w14:textId="432CC1F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70-71)</w:t>
            </w:r>
          </w:p>
        </w:tc>
      </w:tr>
      <w:tr w:rsidR="003451C6" w:rsidRPr="003864D6" w14:paraId="00B34E5C" w14:textId="77777777" w:rsidTr="003451C6">
        <w:tc>
          <w:tcPr>
            <w:tcW w:w="879" w:type="dxa"/>
          </w:tcPr>
          <w:p w14:paraId="07016257" w14:textId="48AA639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516" w:type="dxa"/>
            <w:shd w:val="clear" w:color="auto" w:fill="FFFFFF"/>
            <w:vAlign w:val="center"/>
          </w:tcPr>
          <w:p w14:paraId="5B265009" w14:textId="76DD756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Сложение и вычитание с числом 0</w:t>
            </w:r>
          </w:p>
        </w:tc>
        <w:tc>
          <w:tcPr>
            <w:tcW w:w="1145" w:type="dxa"/>
            <w:vAlign w:val="center"/>
          </w:tcPr>
          <w:p w14:paraId="67D95E75" w14:textId="28EE1C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19098BA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E3EE3F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DBBC52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7876E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19D0AC8" w14:textId="27194FF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72-73)</w:t>
            </w:r>
          </w:p>
        </w:tc>
      </w:tr>
      <w:tr w:rsidR="003451C6" w:rsidRPr="003864D6" w14:paraId="4F3BF136" w14:textId="77777777" w:rsidTr="003451C6">
        <w:tc>
          <w:tcPr>
            <w:tcW w:w="879" w:type="dxa"/>
          </w:tcPr>
          <w:p w14:paraId="79D1DFA2" w14:textId="5F7015D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516" w:type="dxa"/>
            <w:vAlign w:val="center"/>
          </w:tcPr>
          <w:p w14:paraId="51BDCA3D" w14:textId="77777777"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Чтение рисунка, схемы с 1—2 числовыми данными (значениями данных величин. </w:t>
            </w:r>
          </w:p>
          <w:p w14:paraId="037D48BF" w14:textId="790478F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b/>
                <w:i/>
                <w:sz w:val="24"/>
                <w:szCs w:val="24"/>
                <w:lang w:val="ru-RU"/>
              </w:rPr>
              <w:t>(Нет в учебнике)</w:t>
            </w:r>
          </w:p>
        </w:tc>
        <w:tc>
          <w:tcPr>
            <w:tcW w:w="1145" w:type="dxa"/>
            <w:vAlign w:val="center"/>
          </w:tcPr>
          <w:p w14:paraId="785C6821" w14:textId="3BA0E69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0C13A2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845C4B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798F7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25135E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08CA8FF"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40770680" w14:textId="77777777" w:rsidTr="003451C6">
        <w:tc>
          <w:tcPr>
            <w:tcW w:w="879" w:type="dxa"/>
          </w:tcPr>
          <w:p w14:paraId="49A195C2" w14:textId="228CE68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516" w:type="dxa"/>
            <w:vAlign w:val="center"/>
          </w:tcPr>
          <w:p w14:paraId="26BBAA8B" w14:textId="77777777"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Измерение длины с помощью линейки. Сантиметр</w:t>
            </w:r>
          </w:p>
          <w:p w14:paraId="56FB17F4" w14:textId="088A4EF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 xml:space="preserve">(Нет в учебнике) </w:t>
            </w:r>
          </w:p>
        </w:tc>
        <w:tc>
          <w:tcPr>
            <w:tcW w:w="1145" w:type="dxa"/>
            <w:vAlign w:val="center"/>
          </w:tcPr>
          <w:p w14:paraId="79D2DBBB" w14:textId="3D053E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29448AF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593430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D801B1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69C4B9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50D0B4A"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243D0A9C" w14:textId="77777777" w:rsidTr="003451C6">
        <w:tc>
          <w:tcPr>
            <w:tcW w:w="879" w:type="dxa"/>
          </w:tcPr>
          <w:p w14:paraId="31413691" w14:textId="38D1A74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516" w:type="dxa"/>
            <w:shd w:val="clear" w:color="auto" w:fill="auto"/>
            <w:vAlign w:val="center"/>
          </w:tcPr>
          <w:p w14:paraId="2DD718E4" w14:textId="0D3A2D0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145" w:type="dxa"/>
            <w:shd w:val="clear" w:color="auto" w:fill="auto"/>
            <w:vAlign w:val="center"/>
          </w:tcPr>
          <w:p w14:paraId="2FE2AFDB" w14:textId="0BDF330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14:paraId="268133E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5B132D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9F7F04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7C947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FBD824F" w14:textId="111D4B3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74-75)</w:t>
            </w:r>
          </w:p>
        </w:tc>
      </w:tr>
      <w:tr w:rsidR="003451C6" w:rsidRPr="003864D6" w14:paraId="4C638B55" w14:textId="77777777" w:rsidTr="003451C6">
        <w:tc>
          <w:tcPr>
            <w:tcW w:w="879" w:type="dxa"/>
          </w:tcPr>
          <w:p w14:paraId="54CCCA87" w14:textId="1982A16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516" w:type="dxa"/>
            <w:shd w:val="clear" w:color="auto" w:fill="auto"/>
            <w:vAlign w:val="center"/>
          </w:tcPr>
          <w:p w14:paraId="4F827E4D" w14:textId="0CB63FB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Числа от 1 до 10. Повторение</w:t>
            </w:r>
          </w:p>
        </w:tc>
        <w:tc>
          <w:tcPr>
            <w:tcW w:w="1145" w:type="dxa"/>
            <w:shd w:val="clear" w:color="auto" w:fill="auto"/>
            <w:vAlign w:val="center"/>
          </w:tcPr>
          <w:p w14:paraId="5C3420F8" w14:textId="46B6CF4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14:paraId="56E1B17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B6322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51F94B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799DBF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498939B" w14:textId="2BDA3A7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76-78)</w:t>
            </w:r>
          </w:p>
        </w:tc>
      </w:tr>
      <w:tr w:rsidR="003451C6" w:rsidRPr="003864D6" w14:paraId="6A668CEB" w14:textId="77777777" w:rsidTr="003451C6">
        <w:tc>
          <w:tcPr>
            <w:tcW w:w="879" w:type="dxa"/>
          </w:tcPr>
          <w:p w14:paraId="21E5168B" w14:textId="63BFB81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41</w:t>
            </w:r>
          </w:p>
        </w:tc>
        <w:tc>
          <w:tcPr>
            <w:tcW w:w="3516" w:type="dxa"/>
            <w:shd w:val="clear" w:color="auto" w:fill="auto"/>
            <w:vAlign w:val="center"/>
          </w:tcPr>
          <w:p w14:paraId="6E39DBE8" w14:textId="77777777" w:rsidR="003451C6" w:rsidRPr="003864D6" w:rsidRDefault="003451C6" w:rsidP="003864D6">
            <w:pPr>
              <w:spacing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Вычисления вида □ + 1, □ – 1. </w:t>
            </w:r>
            <w:r w:rsidRPr="003864D6">
              <w:rPr>
                <w:rFonts w:ascii="Times New Roman" w:eastAsia="Calibri" w:hAnsi="Times New Roman" w:cs="Times New Roman"/>
                <w:color w:val="000000"/>
                <w:sz w:val="24"/>
                <w:szCs w:val="24"/>
                <w:lang w:val="ru-RU"/>
              </w:rPr>
              <w:t>Применение в практических ситуациях.</w:t>
            </w:r>
          </w:p>
          <w:p w14:paraId="6C9EA417" w14:textId="3CB657A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p>
        </w:tc>
        <w:tc>
          <w:tcPr>
            <w:tcW w:w="1145" w:type="dxa"/>
            <w:shd w:val="clear" w:color="auto" w:fill="auto"/>
            <w:vAlign w:val="center"/>
          </w:tcPr>
          <w:p w14:paraId="1D09FF24" w14:textId="3A4E868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238DDA6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40152F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1D9105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F53E8E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11B2BA7" w14:textId="6E01D2C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80-81)</w:t>
            </w:r>
          </w:p>
        </w:tc>
      </w:tr>
      <w:tr w:rsidR="003451C6" w:rsidRPr="003864D6" w14:paraId="087442C6" w14:textId="77777777" w:rsidTr="003451C6">
        <w:tc>
          <w:tcPr>
            <w:tcW w:w="879" w:type="dxa"/>
          </w:tcPr>
          <w:p w14:paraId="7B38F8BF" w14:textId="0A4C693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516" w:type="dxa"/>
            <w:vAlign w:val="center"/>
          </w:tcPr>
          <w:p w14:paraId="53ABAE5F" w14:textId="718CAEF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Запись результата увеличения на несколько единиц </w:t>
            </w:r>
            <w:r w:rsidRPr="003864D6">
              <w:rPr>
                <w:rFonts w:ascii="Times New Roman" w:eastAsia="Calibri" w:hAnsi="Times New Roman" w:cs="Times New Roman"/>
                <w:color w:val="000000"/>
                <w:sz w:val="24"/>
                <w:szCs w:val="24"/>
                <w:lang w:val="ru-RU"/>
              </w:rPr>
              <w:t xml:space="preserve"> □ + 1 + 1, □ - 1 - 1</w:t>
            </w:r>
          </w:p>
        </w:tc>
        <w:tc>
          <w:tcPr>
            <w:tcW w:w="1145" w:type="dxa"/>
            <w:vAlign w:val="center"/>
          </w:tcPr>
          <w:p w14:paraId="7C4D5D6E" w14:textId="3D21B24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F064CE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FC040C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D81375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1347E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5DBB323" w14:textId="56FF02B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82-83)</w:t>
            </w:r>
          </w:p>
        </w:tc>
      </w:tr>
      <w:tr w:rsidR="003451C6" w:rsidRPr="003864D6" w14:paraId="1053A775" w14:textId="77777777" w:rsidTr="003451C6">
        <w:tc>
          <w:tcPr>
            <w:tcW w:w="879" w:type="dxa"/>
          </w:tcPr>
          <w:p w14:paraId="6F325F8C" w14:textId="076200C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516" w:type="dxa"/>
            <w:vAlign w:val="center"/>
          </w:tcPr>
          <w:p w14:paraId="50C0C7DF" w14:textId="77777777" w:rsidR="003451C6" w:rsidRPr="003864D6" w:rsidRDefault="003451C6" w:rsidP="003864D6">
            <w:pPr>
              <w:spacing w:line="240" w:lineRule="auto"/>
              <w:ind w:left="57"/>
              <w:rPr>
                <w:rFonts w:ascii="Times New Roman" w:eastAsia="Calibri" w:hAnsi="Times New Roman" w:cs="Times New Roman"/>
                <w:color w:val="231F20"/>
                <w:sz w:val="24"/>
                <w:szCs w:val="24"/>
                <w:lang w:val="ru-RU"/>
              </w:rPr>
            </w:pPr>
            <w:r w:rsidRPr="003864D6">
              <w:rPr>
                <w:rFonts w:ascii="Times New Roman" w:eastAsia="Calibri" w:hAnsi="Times New Roman" w:cs="Times New Roman"/>
                <w:color w:val="231F20"/>
                <w:sz w:val="24"/>
                <w:szCs w:val="24"/>
                <w:lang w:val="ru-RU"/>
              </w:rPr>
              <w:t xml:space="preserve">Построение квадрата </w:t>
            </w:r>
          </w:p>
          <w:p w14:paraId="7A8871D8" w14:textId="0EC0A8C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 xml:space="preserve">(Нет в учебнике) </w:t>
            </w:r>
          </w:p>
        </w:tc>
        <w:tc>
          <w:tcPr>
            <w:tcW w:w="1145" w:type="dxa"/>
            <w:vAlign w:val="center"/>
          </w:tcPr>
          <w:p w14:paraId="5F847290" w14:textId="1018A4C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772BEB5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AF000B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458F2A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361E01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CDE89A7"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20B8D9AB" w14:textId="77777777" w:rsidTr="003451C6">
        <w:tc>
          <w:tcPr>
            <w:tcW w:w="879" w:type="dxa"/>
          </w:tcPr>
          <w:p w14:paraId="744BFA88" w14:textId="154BF29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516" w:type="dxa"/>
            <w:shd w:val="clear" w:color="auto" w:fill="FFFFFF"/>
            <w:vAlign w:val="center"/>
          </w:tcPr>
          <w:p w14:paraId="21D73B1B" w14:textId="1C772EA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Вычисления вида □ + 2, □ –2</w:t>
            </w:r>
          </w:p>
        </w:tc>
        <w:tc>
          <w:tcPr>
            <w:tcW w:w="1145" w:type="dxa"/>
            <w:shd w:val="clear" w:color="auto" w:fill="FFFFFF"/>
            <w:vAlign w:val="center"/>
          </w:tcPr>
          <w:p w14:paraId="59032C7C" w14:textId="2344AE6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14:paraId="69CE7B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15CDB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269A62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A1846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0170C5B" w14:textId="77777777"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84-85)</w:t>
            </w:r>
          </w:p>
          <w:p w14:paraId="505324D5"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73000FF8" w14:textId="77777777" w:rsidTr="003451C6">
        <w:tc>
          <w:tcPr>
            <w:tcW w:w="879" w:type="dxa"/>
          </w:tcPr>
          <w:p w14:paraId="6E834A3D" w14:textId="21A8EE9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516" w:type="dxa"/>
            <w:tcBorders>
              <w:bottom w:val="single" w:sz="4" w:space="0" w:color="auto"/>
            </w:tcBorders>
            <w:shd w:val="clear" w:color="auto" w:fill="FFFFFF"/>
            <w:vAlign w:val="center"/>
          </w:tcPr>
          <w:p w14:paraId="3DC3ED30" w14:textId="1CE29B8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Действие сложения. Компоненты действия, запись равенства. </w:t>
            </w:r>
          </w:p>
        </w:tc>
        <w:tc>
          <w:tcPr>
            <w:tcW w:w="1145" w:type="dxa"/>
            <w:tcBorders>
              <w:bottom w:val="single" w:sz="4" w:space="0" w:color="auto"/>
            </w:tcBorders>
            <w:shd w:val="clear" w:color="auto" w:fill="FFFFFF"/>
            <w:vAlign w:val="center"/>
          </w:tcPr>
          <w:p w14:paraId="206F1AFD" w14:textId="3C7641A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616B198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4BE29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E3E8F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1212BE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bottom w:val="single" w:sz="4" w:space="0" w:color="auto"/>
            </w:tcBorders>
            <w:shd w:val="clear" w:color="auto" w:fill="FFFFFF"/>
            <w:vAlign w:val="center"/>
          </w:tcPr>
          <w:p w14:paraId="5F41C08B" w14:textId="77777777"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color w:val="FF0000"/>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86)</w:t>
            </w:r>
          </w:p>
          <w:p w14:paraId="209E466A"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2C9D9273" w14:textId="77777777" w:rsidTr="003451C6">
        <w:tc>
          <w:tcPr>
            <w:tcW w:w="879" w:type="dxa"/>
          </w:tcPr>
          <w:p w14:paraId="64719786" w14:textId="0F32E3C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516" w:type="dxa"/>
            <w:tcBorders>
              <w:top w:val="single" w:sz="4" w:space="0" w:color="auto"/>
            </w:tcBorders>
            <w:shd w:val="clear" w:color="auto" w:fill="FFFFFF"/>
            <w:vAlign w:val="center"/>
          </w:tcPr>
          <w:p w14:paraId="74CEE863" w14:textId="1FC227F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Текстовая задача: структурные элементы, составление текстовой задачи по образцу.</w:t>
            </w:r>
          </w:p>
        </w:tc>
        <w:tc>
          <w:tcPr>
            <w:tcW w:w="1145" w:type="dxa"/>
            <w:tcBorders>
              <w:top w:val="single" w:sz="4" w:space="0" w:color="auto"/>
            </w:tcBorders>
            <w:shd w:val="clear" w:color="auto" w:fill="FFFFFF"/>
            <w:vAlign w:val="center"/>
          </w:tcPr>
          <w:p w14:paraId="40B60FB5" w14:textId="76842FA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38562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F1CE67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2C2C7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55C7EF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top w:val="single" w:sz="4" w:space="0" w:color="auto"/>
            </w:tcBorders>
            <w:shd w:val="clear" w:color="auto" w:fill="FFFFFF"/>
            <w:vAlign w:val="center"/>
          </w:tcPr>
          <w:p w14:paraId="78848B41" w14:textId="77777777" w:rsidR="003451C6" w:rsidRPr="003864D6" w:rsidRDefault="003451C6" w:rsidP="003864D6">
            <w:pPr>
              <w:spacing w:after="0" w:line="240" w:lineRule="auto"/>
              <w:ind w:left="135"/>
              <w:jc w:val="center"/>
              <w:rPr>
                <w:rFonts w:ascii="Times New Roman" w:eastAsia="Calibri" w:hAnsi="Times New Roman" w:cs="Times New Roman"/>
                <w:sz w:val="24"/>
                <w:szCs w:val="24"/>
                <w:lang w:val="ru-RU"/>
              </w:rPr>
            </w:pPr>
          </w:p>
          <w:p w14:paraId="6880B49B" w14:textId="0FDF38F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(с.87)</w:t>
            </w:r>
          </w:p>
        </w:tc>
      </w:tr>
      <w:tr w:rsidR="003451C6" w:rsidRPr="003864D6" w14:paraId="5CDAC9F8" w14:textId="77777777" w:rsidTr="003451C6">
        <w:tc>
          <w:tcPr>
            <w:tcW w:w="879" w:type="dxa"/>
          </w:tcPr>
          <w:p w14:paraId="34080E16" w14:textId="2F0CC55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516" w:type="dxa"/>
            <w:shd w:val="clear" w:color="auto" w:fill="FFFFFF"/>
            <w:vAlign w:val="center"/>
          </w:tcPr>
          <w:p w14:paraId="34112055" w14:textId="4826173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w w:val="105"/>
                <w:sz w:val="24"/>
                <w:szCs w:val="24"/>
                <w:lang w:val="ru-RU"/>
              </w:rPr>
              <w:t xml:space="preserve">Задача. Структура задачи (условие, вопрос). Анализ задачи. Запись решения и </w:t>
            </w:r>
            <w:r w:rsidRPr="003864D6">
              <w:rPr>
                <w:rFonts w:ascii="Times New Roman" w:eastAsia="Calibri" w:hAnsi="Times New Roman" w:cs="Times New Roman"/>
                <w:spacing w:val="-2"/>
                <w:w w:val="105"/>
                <w:sz w:val="24"/>
                <w:szCs w:val="24"/>
                <w:lang w:val="ru-RU"/>
              </w:rPr>
              <w:t>ответа</w:t>
            </w:r>
            <w:r w:rsidRPr="003864D6">
              <w:rPr>
                <w:rFonts w:ascii="Times New Roman" w:eastAsia="Calibri" w:hAnsi="Times New Roman" w:cs="Times New Roman"/>
                <w:spacing w:val="-14"/>
                <w:w w:val="105"/>
                <w:sz w:val="24"/>
                <w:szCs w:val="24"/>
                <w:lang w:val="ru-RU"/>
              </w:rPr>
              <w:t xml:space="preserve"> </w:t>
            </w:r>
            <w:r w:rsidRPr="003864D6">
              <w:rPr>
                <w:rFonts w:ascii="Times New Roman" w:eastAsia="Calibri" w:hAnsi="Times New Roman" w:cs="Times New Roman"/>
                <w:spacing w:val="-2"/>
                <w:w w:val="105"/>
                <w:sz w:val="24"/>
                <w:szCs w:val="24"/>
                <w:lang w:val="ru-RU"/>
              </w:rPr>
              <w:t>задачи.</w:t>
            </w:r>
            <w:r w:rsidRPr="003864D6">
              <w:rPr>
                <w:rFonts w:ascii="Times New Roman" w:eastAsia="Calibri" w:hAnsi="Times New Roman" w:cs="Times New Roman"/>
                <w:spacing w:val="-13"/>
                <w:w w:val="105"/>
                <w:sz w:val="24"/>
                <w:szCs w:val="24"/>
                <w:lang w:val="ru-RU"/>
              </w:rPr>
              <w:t xml:space="preserve"> </w:t>
            </w:r>
            <w:r w:rsidRPr="003864D6">
              <w:rPr>
                <w:rFonts w:ascii="Times New Roman" w:eastAsia="Calibri" w:hAnsi="Times New Roman" w:cs="Times New Roman"/>
                <w:spacing w:val="-2"/>
                <w:w w:val="105"/>
                <w:sz w:val="24"/>
                <w:szCs w:val="24"/>
              </w:rPr>
              <w:t xml:space="preserve">Составление </w:t>
            </w:r>
            <w:r w:rsidRPr="003864D6">
              <w:rPr>
                <w:rFonts w:ascii="Times New Roman" w:eastAsia="Calibri" w:hAnsi="Times New Roman" w:cs="Times New Roman"/>
                <w:w w:val="105"/>
                <w:sz w:val="24"/>
                <w:szCs w:val="24"/>
              </w:rPr>
              <w:t>задач на сложение и вычитание по рисунку</w:t>
            </w:r>
          </w:p>
        </w:tc>
        <w:tc>
          <w:tcPr>
            <w:tcW w:w="1145" w:type="dxa"/>
            <w:shd w:val="clear" w:color="auto" w:fill="FFFFFF"/>
            <w:vAlign w:val="center"/>
          </w:tcPr>
          <w:p w14:paraId="10123B84" w14:textId="7854FC6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2681FA3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369D4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E041A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E6CDA8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1087770" w14:textId="019A563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88-89)</w:t>
            </w:r>
          </w:p>
        </w:tc>
      </w:tr>
      <w:tr w:rsidR="003451C6" w:rsidRPr="003864D6" w14:paraId="227A2F84" w14:textId="77777777" w:rsidTr="003451C6">
        <w:tc>
          <w:tcPr>
            <w:tcW w:w="879" w:type="dxa"/>
          </w:tcPr>
          <w:p w14:paraId="50831778" w14:textId="302E86A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516" w:type="dxa"/>
            <w:shd w:val="clear" w:color="auto" w:fill="FFFFFF"/>
            <w:vAlign w:val="center"/>
          </w:tcPr>
          <w:p w14:paraId="50283168" w14:textId="6F65004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color w:val="000000"/>
                <w:sz w:val="24"/>
                <w:szCs w:val="24"/>
                <w:lang w:val="ru-RU"/>
              </w:rPr>
              <w:t xml:space="preserve"> </w:t>
            </w:r>
            <w:r w:rsidRPr="003864D6">
              <w:rPr>
                <w:rFonts w:ascii="Times New Roman" w:eastAsia="Calibri" w:hAnsi="Times New Roman" w:cs="Times New Roman"/>
                <w:color w:val="000000"/>
                <w:sz w:val="24"/>
                <w:szCs w:val="24"/>
                <w:lang w:val="ru-RU"/>
              </w:rPr>
              <w:t xml:space="preserve"> Составление задачи по краткой записи, рисунку, схеме (</w:t>
            </w:r>
            <w:r w:rsidRPr="003864D6">
              <w:rPr>
                <w:rFonts w:ascii="Times New Roman" w:eastAsia="Calibri" w:hAnsi="Times New Roman" w:cs="Times New Roman"/>
                <w:sz w:val="24"/>
                <w:szCs w:val="24"/>
                <w:lang w:val="ru-RU"/>
              </w:rPr>
              <w:t>Сопоставление задач на сложение и вычитание по одному рисунку.)</w:t>
            </w:r>
          </w:p>
        </w:tc>
        <w:tc>
          <w:tcPr>
            <w:tcW w:w="1145" w:type="dxa"/>
            <w:shd w:val="clear" w:color="auto" w:fill="FFFFFF"/>
            <w:vAlign w:val="center"/>
          </w:tcPr>
          <w:p w14:paraId="30FC4251" w14:textId="10C932A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5888E7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729F8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02B721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DC5B58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4D2B519" w14:textId="18E9818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90-91)</w:t>
            </w:r>
          </w:p>
        </w:tc>
      </w:tr>
      <w:tr w:rsidR="003451C6" w:rsidRPr="003864D6" w14:paraId="420F1F32" w14:textId="77777777" w:rsidTr="003451C6">
        <w:tc>
          <w:tcPr>
            <w:tcW w:w="879" w:type="dxa"/>
          </w:tcPr>
          <w:p w14:paraId="447D8D9B" w14:textId="4446617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516" w:type="dxa"/>
            <w:shd w:val="clear" w:color="auto" w:fill="FFFFFF"/>
            <w:vAlign w:val="center"/>
          </w:tcPr>
          <w:p w14:paraId="1FAE450F" w14:textId="11A9492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Таблицы сложения и вычитания с числом 2</w:t>
            </w:r>
          </w:p>
        </w:tc>
        <w:tc>
          <w:tcPr>
            <w:tcW w:w="1145" w:type="dxa"/>
            <w:shd w:val="clear" w:color="auto" w:fill="FFFFFF"/>
            <w:vAlign w:val="center"/>
          </w:tcPr>
          <w:p w14:paraId="7B9C0A71" w14:textId="266802C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C49818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AFA978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A9398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B57792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11BB957" w14:textId="77777777"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92-93)</w:t>
            </w:r>
          </w:p>
          <w:p w14:paraId="55D0B07A"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492A856B" w14:textId="77777777" w:rsidTr="003451C6">
        <w:tc>
          <w:tcPr>
            <w:tcW w:w="879" w:type="dxa"/>
          </w:tcPr>
          <w:p w14:paraId="592CAA10" w14:textId="6B321AB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516" w:type="dxa"/>
            <w:shd w:val="clear" w:color="auto" w:fill="FFFFFF"/>
            <w:vAlign w:val="center"/>
          </w:tcPr>
          <w:p w14:paraId="7F3F9389" w14:textId="77777777"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Присчитывание и отсчитывание по 2.</w:t>
            </w:r>
          </w:p>
          <w:p w14:paraId="21850D0B" w14:textId="450BE9A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Текстовая сюжетная задача в одно действие: запись решения, ответа задачи. </w:t>
            </w:r>
          </w:p>
        </w:tc>
        <w:tc>
          <w:tcPr>
            <w:tcW w:w="1145" w:type="dxa"/>
            <w:shd w:val="clear" w:color="auto" w:fill="FFFFFF"/>
            <w:vAlign w:val="center"/>
          </w:tcPr>
          <w:p w14:paraId="085221B0" w14:textId="750F814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51E3036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D055AB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174B92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5EEDA6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73CF909" w14:textId="2FA2300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94-95)</w:t>
            </w:r>
          </w:p>
        </w:tc>
      </w:tr>
      <w:tr w:rsidR="003451C6" w:rsidRPr="003864D6" w14:paraId="6EDB6947" w14:textId="77777777" w:rsidTr="003451C6">
        <w:tc>
          <w:tcPr>
            <w:tcW w:w="879" w:type="dxa"/>
          </w:tcPr>
          <w:p w14:paraId="7F4D27B8" w14:textId="24339A1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516" w:type="dxa"/>
            <w:shd w:val="clear" w:color="auto" w:fill="FFFFFF"/>
            <w:vAlign w:val="center"/>
          </w:tcPr>
          <w:p w14:paraId="4DF9B37B" w14:textId="6EE0A52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sz w:val="24"/>
                <w:szCs w:val="24"/>
                <w:lang w:val="ru-RU"/>
              </w:rPr>
              <w:t>Задачи на увеличение (уменьшение) числа на несколько единиц (с одним множеством предметов).</w:t>
            </w:r>
          </w:p>
        </w:tc>
        <w:tc>
          <w:tcPr>
            <w:tcW w:w="1145" w:type="dxa"/>
            <w:shd w:val="clear" w:color="auto" w:fill="FFFFFF"/>
            <w:vAlign w:val="center"/>
          </w:tcPr>
          <w:p w14:paraId="7F67566A" w14:textId="3B2C303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A6B0D7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7EFF9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C370B9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6C55ED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CD3A7DB" w14:textId="7C18A65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96)</w:t>
            </w:r>
          </w:p>
        </w:tc>
      </w:tr>
      <w:tr w:rsidR="003451C6" w:rsidRPr="003864D6" w14:paraId="20F77649" w14:textId="77777777" w:rsidTr="003451C6">
        <w:tc>
          <w:tcPr>
            <w:tcW w:w="879" w:type="dxa"/>
          </w:tcPr>
          <w:p w14:paraId="7262B822" w14:textId="46EB10E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516" w:type="dxa"/>
            <w:shd w:val="clear" w:color="auto" w:fill="FFFFFF"/>
            <w:vAlign w:val="center"/>
          </w:tcPr>
          <w:p w14:paraId="29429B9A" w14:textId="77777777"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Угол. Прямой угол.</w:t>
            </w:r>
          </w:p>
          <w:p w14:paraId="503EED8E" w14:textId="7B5832D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p>
        </w:tc>
        <w:tc>
          <w:tcPr>
            <w:tcW w:w="1145" w:type="dxa"/>
            <w:shd w:val="clear" w:color="auto" w:fill="FFFFFF"/>
            <w:vAlign w:val="center"/>
          </w:tcPr>
          <w:p w14:paraId="192C4E82" w14:textId="01A26DE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53CC969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ABAC02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96A7E1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573539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45A22D7" w14:textId="58B38F0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97)</w:t>
            </w:r>
          </w:p>
        </w:tc>
      </w:tr>
      <w:tr w:rsidR="003451C6" w:rsidRPr="003864D6" w14:paraId="6CAE5D56" w14:textId="77777777" w:rsidTr="003451C6">
        <w:tc>
          <w:tcPr>
            <w:tcW w:w="879" w:type="dxa"/>
          </w:tcPr>
          <w:p w14:paraId="5081A2BD" w14:textId="4CA66A4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53</w:t>
            </w:r>
          </w:p>
        </w:tc>
        <w:tc>
          <w:tcPr>
            <w:tcW w:w="3516" w:type="dxa"/>
            <w:shd w:val="clear" w:color="auto" w:fill="FFFFFF"/>
            <w:vAlign w:val="center"/>
          </w:tcPr>
          <w:p w14:paraId="184D0CCC" w14:textId="4F5EA84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Текстовая сюжетная задача в одно действие. Выбор и объяснение верного решения задачи</w:t>
            </w:r>
            <w:r w:rsidRPr="003864D6">
              <w:rPr>
                <w:rFonts w:ascii="Times New Roman" w:eastAsia="Calibri" w:hAnsi="Times New Roman" w:cs="Times New Roman"/>
                <w:b/>
                <w:color w:val="000000"/>
                <w:sz w:val="24"/>
                <w:szCs w:val="24"/>
                <w:lang w:val="ru-RU"/>
              </w:rPr>
              <w:t>.</w:t>
            </w:r>
          </w:p>
        </w:tc>
        <w:tc>
          <w:tcPr>
            <w:tcW w:w="1145" w:type="dxa"/>
            <w:shd w:val="clear" w:color="auto" w:fill="FFFFFF"/>
            <w:vAlign w:val="center"/>
          </w:tcPr>
          <w:p w14:paraId="5EF0A34F" w14:textId="7D6BA86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50B5E6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D4CAD2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19AC83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9FEEDB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3F29797" w14:textId="7B8418B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98-99)</w:t>
            </w:r>
          </w:p>
        </w:tc>
      </w:tr>
      <w:tr w:rsidR="003451C6" w:rsidRPr="003864D6" w14:paraId="2A2FC3FA" w14:textId="77777777" w:rsidTr="003451C6">
        <w:tc>
          <w:tcPr>
            <w:tcW w:w="879" w:type="dxa"/>
          </w:tcPr>
          <w:p w14:paraId="783F9224" w14:textId="16BB2FB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516" w:type="dxa"/>
            <w:shd w:val="clear" w:color="auto" w:fill="FFFFFF"/>
            <w:vAlign w:val="center"/>
          </w:tcPr>
          <w:p w14:paraId="39D6707B" w14:textId="26295F1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r w:rsidRPr="003864D6">
              <w:rPr>
                <w:rFonts w:ascii="Times New Roman" w:eastAsia="Calibri" w:hAnsi="Times New Roman" w:cs="Times New Roman"/>
                <w:color w:val="000000"/>
                <w:sz w:val="24"/>
                <w:szCs w:val="24"/>
              </w:rPr>
              <w:t>Изображение ломаной</w:t>
            </w:r>
            <w:r w:rsidRPr="003864D6">
              <w:rPr>
                <w:rFonts w:ascii="Times New Roman" w:eastAsia="Calibri" w:hAnsi="Times New Roman" w:cs="Times New Roman"/>
                <w:color w:val="000000"/>
                <w:sz w:val="24"/>
                <w:szCs w:val="24"/>
                <w:lang w:val="ru-RU"/>
              </w:rPr>
              <w:t>.</w:t>
            </w:r>
          </w:p>
        </w:tc>
        <w:tc>
          <w:tcPr>
            <w:tcW w:w="1145" w:type="dxa"/>
            <w:shd w:val="clear" w:color="auto" w:fill="FFFFFF"/>
            <w:vAlign w:val="center"/>
          </w:tcPr>
          <w:p w14:paraId="72A5ECD5" w14:textId="1C3130F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14:paraId="627B928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9B115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98AA65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71BB45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CE14C10" w14:textId="15B56F1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101)</w:t>
            </w:r>
          </w:p>
        </w:tc>
      </w:tr>
      <w:tr w:rsidR="003451C6" w:rsidRPr="003864D6" w14:paraId="4B045710" w14:textId="77777777" w:rsidTr="003451C6">
        <w:tc>
          <w:tcPr>
            <w:tcW w:w="879" w:type="dxa"/>
          </w:tcPr>
          <w:p w14:paraId="057E1036" w14:textId="3181609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516" w:type="dxa"/>
            <w:shd w:val="clear" w:color="auto" w:fill="FFFFFF"/>
            <w:vAlign w:val="center"/>
          </w:tcPr>
          <w:p w14:paraId="5040988B" w14:textId="262F93F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Группировка объектов по заданному признаку </w:t>
            </w:r>
          </w:p>
        </w:tc>
        <w:tc>
          <w:tcPr>
            <w:tcW w:w="1145" w:type="dxa"/>
            <w:shd w:val="clear" w:color="auto" w:fill="FFFFFF"/>
            <w:vAlign w:val="center"/>
          </w:tcPr>
          <w:p w14:paraId="5928FDC9" w14:textId="0A4C8C0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149CFA7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5405C2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11CFA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FCC476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ADC2856" w14:textId="6C737ED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102-103)</w:t>
            </w:r>
          </w:p>
        </w:tc>
      </w:tr>
      <w:tr w:rsidR="003451C6" w:rsidRPr="003864D6" w14:paraId="335986EB" w14:textId="77777777" w:rsidTr="003451C6">
        <w:tc>
          <w:tcPr>
            <w:tcW w:w="879" w:type="dxa"/>
          </w:tcPr>
          <w:p w14:paraId="008CE944" w14:textId="36EFBD2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516" w:type="dxa"/>
            <w:shd w:val="clear" w:color="auto" w:fill="FFFFFF"/>
            <w:vAlign w:val="center"/>
          </w:tcPr>
          <w:p w14:paraId="38DD911F" w14:textId="35A5AB5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145" w:type="dxa"/>
            <w:shd w:val="clear" w:color="auto" w:fill="FFFFFF"/>
            <w:vAlign w:val="center"/>
          </w:tcPr>
          <w:p w14:paraId="27152DAD" w14:textId="2FAAC93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72861B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DE7DB3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2D145B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16C3F9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0CF7F76" w14:textId="25D54AB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104-105)</w:t>
            </w:r>
          </w:p>
        </w:tc>
      </w:tr>
      <w:tr w:rsidR="003451C6" w:rsidRPr="003864D6" w14:paraId="5C500AAF" w14:textId="77777777" w:rsidTr="003451C6">
        <w:tc>
          <w:tcPr>
            <w:tcW w:w="879" w:type="dxa"/>
          </w:tcPr>
          <w:p w14:paraId="0C99AFEE" w14:textId="5F9CF8A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516" w:type="dxa"/>
            <w:vAlign w:val="center"/>
          </w:tcPr>
          <w:p w14:paraId="7EFEF22B" w14:textId="45F583E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color w:val="000000"/>
                <w:sz w:val="24"/>
                <w:szCs w:val="24"/>
              </w:rPr>
              <w:t>Задачи на нахождение суммы</w:t>
            </w:r>
          </w:p>
        </w:tc>
        <w:tc>
          <w:tcPr>
            <w:tcW w:w="1145" w:type="dxa"/>
            <w:vAlign w:val="center"/>
          </w:tcPr>
          <w:p w14:paraId="159D66BA" w14:textId="76D19DE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527ABC9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9A2EB7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A2F131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AFB0B7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1BF3354A" w14:textId="029FC48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106-107)</w:t>
            </w:r>
          </w:p>
        </w:tc>
      </w:tr>
      <w:tr w:rsidR="003451C6" w:rsidRPr="003864D6" w14:paraId="032C5053" w14:textId="77777777" w:rsidTr="003451C6">
        <w:tc>
          <w:tcPr>
            <w:tcW w:w="879" w:type="dxa"/>
          </w:tcPr>
          <w:p w14:paraId="05B6BB43" w14:textId="78A6655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516" w:type="dxa"/>
            <w:shd w:val="clear" w:color="auto" w:fill="FFFFFF"/>
            <w:vAlign w:val="center"/>
          </w:tcPr>
          <w:p w14:paraId="4E3AAB17" w14:textId="62A3FCE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длине, проверка результата сравнения измерением</w:t>
            </w:r>
          </w:p>
        </w:tc>
        <w:tc>
          <w:tcPr>
            <w:tcW w:w="1145" w:type="dxa"/>
            <w:shd w:val="clear" w:color="auto" w:fill="FFFFFF"/>
            <w:vAlign w:val="center"/>
          </w:tcPr>
          <w:p w14:paraId="3BC28293" w14:textId="482A6DD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01806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4BDAF0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BF022D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6756BA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1AF751A" w14:textId="4642CFB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108-109)</w:t>
            </w:r>
          </w:p>
        </w:tc>
      </w:tr>
      <w:tr w:rsidR="003451C6" w:rsidRPr="003864D6" w14:paraId="4F676D7A" w14:textId="77777777" w:rsidTr="003451C6">
        <w:tc>
          <w:tcPr>
            <w:tcW w:w="879" w:type="dxa"/>
          </w:tcPr>
          <w:p w14:paraId="56122684" w14:textId="62B44FC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516" w:type="dxa"/>
            <w:shd w:val="clear" w:color="auto" w:fill="FFFFFF"/>
            <w:vAlign w:val="center"/>
          </w:tcPr>
          <w:p w14:paraId="115C6FCC" w14:textId="1EC5440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Обобщение по теме «Решение текстовых задач»</w:t>
            </w:r>
          </w:p>
        </w:tc>
        <w:tc>
          <w:tcPr>
            <w:tcW w:w="1145" w:type="dxa"/>
            <w:shd w:val="clear" w:color="auto" w:fill="FFFFFF"/>
            <w:vAlign w:val="center"/>
          </w:tcPr>
          <w:p w14:paraId="2239A76C" w14:textId="10CF6F6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18D8AA8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B13FF0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92A6E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BE4CE3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3C81F59" w14:textId="0C27C8E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110-111)</w:t>
            </w:r>
          </w:p>
        </w:tc>
      </w:tr>
      <w:tr w:rsidR="003451C6" w:rsidRPr="003864D6" w14:paraId="5AA6FD07" w14:textId="77777777" w:rsidTr="003451C6">
        <w:tc>
          <w:tcPr>
            <w:tcW w:w="879" w:type="dxa"/>
          </w:tcPr>
          <w:p w14:paraId="4DDFBA7C" w14:textId="42E7451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516" w:type="dxa"/>
            <w:shd w:val="clear" w:color="auto" w:fill="FFFFFF"/>
            <w:vAlign w:val="center"/>
          </w:tcPr>
          <w:p w14:paraId="00F07D83" w14:textId="77777777"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Сложение и соответствующие случаи состава чисел.</w:t>
            </w:r>
          </w:p>
          <w:p w14:paraId="1B0206BC"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vAlign w:val="center"/>
          </w:tcPr>
          <w:p w14:paraId="37C90C0D" w14:textId="250BB09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36E0199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E4207D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633FBC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34FDD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9FF1A76" w14:textId="6D52DE1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112-113)</w:t>
            </w:r>
          </w:p>
        </w:tc>
      </w:tr>
      <w:tr w:rsidR="003451C6" w:rsidRPr="003864D6" w14:paraId="08A6F9CC" w14:textId="77777777" w:rsidTr="003451C6">
        <w:tc>
          <w:tcPr>
            <w:tcW w:w="879" w:type="dxa"/>
          </w:tcPr>
          <w:p w14:paraId="5345DF6A" w14:textId="1730ADF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516" w:type="dxa"/>
            <w:shd w:val="clear" w:color="auto" w:fill="FFFFFF"/>
            <w:vAlign w:val="center"/>
          </w:tcPr>
          <w:p w14:paraId="3A98D899" w14:textId="4C81FB2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color w:val="231F20"/>
                <w:sz w:val="24"/>
                <w:szCs w:val="24"/>
              </w:rPr>
              <w:t>Задачи на увеличение и уменьшение числа на несколько единиц</w:t>
            </w:r>
          </w:p>
        </w:tc>
        <w:tc>
          <w:tcPr>
            <w:tcW w:w="1145" w:type="dxa"/>
            <w:shd w:val="clear" w:color="auto" w:fill="FFFFFF"/>
            <w:vAlign w:val="center"/>
          </w:tcPr>
          <w:p w14:paraId="14BA3F6D" w14:textId="318BEC6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481FE3E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A7714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560D8B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F6689D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BC3FBFD" w14:textId="1F20187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114-115)</w:t>
            </w:r>
          </w:p>
        </w:tc>
      </w:tr>
      <w:tr w:rsidR="003451C6" w:rsidRPr="003864D6" w14:paraId="70BFB0DA" w14:textId="77777777" w:rsidTr="003451C6">
        <w:tc>
          <w:tcPr>
            <w:tcW w:w="879" w:type="dxa"/>
          </w:tcPr>
          <w:p w14:paraId="08C9B545" w14:textId="3E495A3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516" w:type="dxa"/>
            <w:shd w:val="clear" w:color="auto" w:fill="FFFFFF"/>
          </w:tcPr>
          <w:p w14:paraId="3D3BC759" w14:textId="5FF9119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Решение</w:t>
            </w:r>
            <w:r w:rsidRPr="003864D6">
              <w:rPr>
                <w:rFonts w:ascii="Times New Roman" w:eastAsia="Times New Roman" w:hAnsi="Times New Roman" w:cs="Times New Roman"/>
                <w:spacing w:val="-6"/>
                <w:w w:val="105"/>
                <w:sz w:val="24"/>
                <w:szCs w:val="24"/>
                <w:lang w:val="ru-RU"/>
              </w:rPr>
              <w:t xml:space="preserve"> </w:t>
            </w:r>
            <w:r w:rsidRPr="003864D6">
              <w:rPr>
                <w:rFonts w:ascii="Times New Roman" w:eastAsia="Times New Roman" w:hAnsi="Times New Roman" w:cs="Times New Roman"/>
                <w:w w:val="105"/>
                <w:sz w:val="24"/>
                <w:szCs w:val="24"/>
                <w:lang w:val="ru-RU"/>
              </w:rPr>
              <w:t>задач.</w:t>
            </w:r>
            <w:r w:rsidRPr="003864D6">
              <w:rPr>
                <w:rFonts w:ascii="Times New Roman" w:eastAsia="Times New Roman" w:hAnsi="Times New Roman" w:cs="Times New Roman"/>
                <w:spacing w:val="-11"/>
                <w:w w:val="105"/>
                <w:sz w:val="24"/>
                <w:szCs w:val="24"/>
                <w:lang w:val="ru-RU"/>
              </w:rPr>
              <w:t xml:space="preserve"> </w:t>
            </w:r>
            <w:r w:rsidRPr="003864D6">
              <w:rPr>
                <w:rFonts w:ascii="Times New Roman" w:eastAsia="Times New Roman" w:hAnsi="Times New Roman" w:cs="Times New Roman"/>
                <w:w w:val="105"/>
                <w:sz w:val="24"/>
                <w:szCs w:val="24"/>
                <w:lang w:val="ru-RU"/>
              </w:rPr>
              <w:t xml:space="preserve">Дополнение условия задачи числом, </w:t>
            </w:r>
            <w:r w:rsidRPr="003864D6">
              <w:rPr>
                <w:rFonts w:ascii="Times New Roman" w:eastAsia="Times New Roman" w:hAnsi="Times New Roman" w:cs="Times New Roman"/>
                <w:sz w:val="24"/>
                <w:szCs w:val="24"/>
                <w:lang w:val="ru-RU"/>
              </w:rPr>
              <w:t xml:space="preserve">постановка вопросов, запись </w:t>
            </w:r>
            <w:r w:rsidRPr="003864D6">
              <w:rPr>
                <w:rFonts w:ascii="Times New Roman" w:eastAsia="Times New Roman" w:hAnsi="Times New Roman" w:cs="Times New Roman"/>
                <w:w w:val="105"/>
                <w:sz w:val="24"/>
                <w:szCs w:val="24"/>
                <w:lang w:val="ru-RU"/>
              </w:rPr>
              <w:t>решения задачи в таблице</w:t>
            </w:r>
          </w:p>
        </w:tc>
        <w:tc>
          <w:tcPr>
            <w:tcW w:w="1145" w:type="dxa"/>
            <w:shd w:val="clear" w:color="auto" w:fill="FFFFFF"/>
          </w:tcPr>
          <w:p w14:paraId="395B6C69" w14:textId="7125D14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35AD22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E3C41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8BB4B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44CD5E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2B7D052" w14:textId="2D565E2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116-117)</w:t>
            </w:r>
          </w:p>
        </w:tc>
      </w:tr>
      <w:tr w:rsidR="003451C6" w:rsidRPr="003864D6" w14:paraId="7AF798FD" w14:textId="77777777" w:rsidTr="003451C6">
        <w:tc>
          <w:tcPr>
            <w:tcW w:w="879" w:type="dxa"/>
          </w:tcPr>
          <w:p w14:paraId="04F09DF3" w14:textId="6CDB89B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516" w:type="dxa"/>
            <w:vAlign w:val="center"/>
          </w:tcPr>
          <w:p w14:paraId="1DE82568" w14:textId="52DBA7A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Свойства группы объектов, группировка по самостоятельно установленному свойству </w:t>
            </w:r>
          </w:p>
        </w:tc>
        <w:tc>
          <w:tcPr>
            <w:tcW w:w="1145" w:type="dxa"/>
            <w:vAlign w:val="center"/>
          </w:tcPr>
          <w:p w14:paraId="6DEFCE1C" w14:textId="4FBB977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23C3056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BB221C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BC7547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901474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1176E85" w14:textId="6565B88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118-119)</w:t>
            </w:r>
          </w:p>
        </w:tc>
      </w:tr>
      <w:tr w:rsidR="003451C6" w:rsidRPr="003864D6" w14:paraId="25CBF6D1" w14:textId="77777777" w:rsidTr="003451C6">
        <w:tc>
          <w:tcPr>
            <w:tcW w:w="879" w:type="dxa"/>
          </w:tcPr>
          <w:p w14:paraId="07B5165B" w14:textId="6549A14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516" w:type="dxa"/>
            <w:shd w:val="clear" w:color="auto" w:fill="FFFFFF"/>
          </w:tcPr>
          <w:p w14:paraId="4927440D" w14:textId="6AAFB73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Решение задач. Закрепление.</w:t>
            </w:r>
          </w:p>
        </w:tc>
        <w:tc>
          <w:tcPr>
            <w:tcW w:w="1145" w:type="dxa"/>
            <w:shd w:val="clear" w:color="auto" w:fill="FFFFFF"/>
          </w:tcPr>
          <w:p w14:paraId="026A79E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56" w:type="dxa"/>
          </w:tcPr>
          <w:p w14:paraId="49D3117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152FDA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7DA735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288CCB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5227414" w14:textId="0A6426A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color w:val="000000"/>
                <w:sz w:val="24"/>
                <w:szCs w:val="24"/>
                <w:lang w:val="ru-RU"/>
              </w:rPr>
              <w:t>(с.120-</w:t>
            </w:r>
            <w:r w:rsidRPr="003864D6">
              <w:rPr>
                <w:rFonts w:ascii="Times New Roman" w:eastAsia="Calibri" w:hAnsi="Times New Roman" w:cs="Times New Roman"/>
                <w:sz w:val="24"/>
                <w:szCs w:val="24"/>
                <w:lang w:val="ru-RU"/>
              </w:rPr>
              <w:t xml:space="preserve"> 122)</w:t>
            </w:r>
          </w:p>
        </w:tc>
      </w:tr>
      <w:tr w:rsidR="003451C6" w:rsidRPr="003864D6" w14:paraId="78F41D98" w14:textId="77777777" w:rsidTr="003451C6">
        <w:tc>
          <w:tcPr>
            <w:tcW w:w="879" w:type="dxa"/>
          </w:tcPr>
          <w:p w14:paraId="1CC86859" w14:textId="59FD127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516" w:type="dxa"/>
            <w:vAlign w:val="center"/>
          </w:tcPr>
          <w:p w14:paraId="72143E73" w14:textId="77777777"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Геометрические фигуры: распознавание круга, треугольника, четырехугольника. Распознавание треугольников на чертеже</w:t>
            </w:r>
          </w:p>
          <w:p w14:paraId="4F57EF8E" w14:textId="0DACA59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lastRenderedPageBreak/>
              <w:t>(Нет в учебнике)</w:t>
            </w:r>
          </w:p>
        </w:tc>
        <w:tc>
          <w:tcPr>
            <w:tcW w:w="1145" w:type="dxa"/>
            <w:vAlign w:val="center"/>
          </w:tcPr>
          <w:p w14:paraId="7B8DF086" w14:textId="33591CD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lastRenderedPageBreak/>
              <w:t>1</w:t>
            </w:r>
          </w:p>
        </w:tc>
        <w:tc>
          <w:tcPr>
            <w:tcW w:w="556" w:type="dxa"/>
          </w:tcPr>
          <w:p w14:paraId="0F5151F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DC36D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D449EE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C91CB4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20305330"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55AEAFB8" w14:textId="77777777" w:rsidTr="003451C6">
        <w:tc>
          <w:tcPr>
            <w:tcW w:w="879" w:type="dxa"/>
          </w:tcPr>
          <w:p w14:paraId="48204329" w14:textId="01C742E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516" w:type="dxa"/>
            <w:vAlign w:val="center"/>
          </w:tcPr>
          <w:p w14:paraId="7CB56562" w14:textId="77777777"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Геометрические фигуры: распознавание круга, треугольника, четырёхугольника. Распределение фигур на группы. Отрезок Ломаная. Треугольник   </w:t>
            </w:r>
          </w:p>
          <w:p w14:paraId="18BD47F3" w14:textId="55FF60A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 </w:t>
            </w:r>
            <w:r w:rsidRPr="003864D6">
              <w:rPr>
                <w:rFonts w:ascii="Times New Roman" w:eastAsia="Calibri" w:hAnsi="Times New Roman" w:cs="Times New Roman"/>
                <w:b/>
                <w:i/>
                <w:color w:val="000000"/>
                <w:sz w:val="24"/>
                <w:szCs w:val="24"/>
                <w:lang w:val="ru-RU"/>
              </w:rPr>
              <w:t>(Нет в учебнике)</w:t>
            </w:r>
          </w:p>
        </w:tc>
        <w:tc>
          <w:tcPr>
            <w:tcW w:w="1145" w:type="dxa"/>
            <w:vAlign w:val="center"/>
          </w:tcPr>
          <w:p w14:paraId="307DF6C4" w14:textId="412BD0D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6B708D9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7F522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24B254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7E24D4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4FBB0B56"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7918D87C" w14:textId="77777777" w:rsidTr="003451C6">
        <w:tc>
          <w:tcPr>
            <w:tcW w:w="879" w:type="dxa"/>
          </w:tcPr>
          <w:p w14:paraId="2997F8A4" w14:textId="5D2F88F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516" w:type="dxa"/>
            <w:vAlign w:val="center"/>
          </w:tcPr>
          <w:p w14:paraId="462A7A67" w14:textId="48F7B0B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p>
        </w:tc>
        <w:tc>
          <w:tcPr>
            <w:tcW w:w="1145" w:type="dxa"/>
            <w:vAlign w:val="center"/>
          </w:tcPr>
          <w:p w14:paraId="66A69E8D" w14:textId="6142D91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14:paraId="211D7E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39C60E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13D9CD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3B5A1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A0DA8FD" w14:textId="3F2A81F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4-5)</w:t>
            </w:r>
          </w:p>
        </w:tc>
      </w:tr>
      <w:tr w:rsidR="003451C6" w:rsidRPr="003864D6" w14:paraId="0CD62CF8" w14:textId="77777777" w:rsidTr="003451C6">
        <w:tc>
          <w:tcPr>
            <w:tcW w:w="879" w:type="dxa"/>
          </w:tcPr>
          <w:p w14:paraId="49360083" w14:textId="75418AE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516" w:type="dxa"/>
          </w:tcPr>
          <w:p w14:paraId="37BE77FC" w14:textId="5C8FDA5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Составление числовых равенств по рисунку и по схеме. Задачи на увеличение числа на </w:t>
            </w:r>
            <w:r w:rsidRPr="003864D6">
              <w:rPr>
                <w:rFonts w:ascii="Times New Roman" w:eastAsia="Times New Roman" w:hAnsi="Times New Roman" w:cs="Times New Roman"/>
                <w:spacing w:val="-2"/>
                <w:w w:val="105"/>
                <w:sz w:val="24"/>
                <w:szCs w:val="24"/>
                <w:lang w:val="ru-RU"/>
              </w:rPr>
              <w:t>несколько</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единиц</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(с</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двумя </w:t>
            </w:r>
            <w:r w:rsidRPr="003864D6">
              <w:rPr>
                <w:rFonts w:ascii="Times New Roman" w:eastAsia="Times New Roman" w:hAnsi="Times New Roman" w:cs="Times New Roman"/>
                <w:w w:val="105"/>
                <w:sz w:val="24"/>
                <w:szCs w:val="24"/>
                <w:lang w:val="ru-RU"/>
              </w:rPr>
              <w:t>множествами предметов)</w:t>
            </w:r>
          </w:p>
        </w:tc>
        <w:tc>
          <w:tcPr>
            <w:tcW w:w="1145" w:type="dxa"/>
          </w:tcPr>
          <w:p w14:paraId="210DC295" w14:textId="15B82D4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27EEA54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9472B6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A59A28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BBCFC2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C21EEE3" w14:textId="5CC8E99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w:t>
            </w:r>
          </w:p>
        </w:tc>
      </w:tr>
      <w:tr w:rsidR="003451C6" w:rsidRPr="003864D6" w14:paraId="2B51BC14" w14:textId="77777777" w:rsidTr="003451C6">
        <w:tc>
          <w:tcPr>
            <w:tcW w:w="879" w:type="dxa"/>
          </w:tcPr>
          <w:p w14:paraId="0F87E9E8" w14:textId="24CDDDC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516" w:type="dxa"/>
          </w:tcPr>
          <w:p w14:paraId="6C252B84" w14:textId="55AD9EF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Составление числовых равенств по рисунку и по схеме. Задачи на уменьшение числа на </w:t>
            </w:r>
            <w:r w:rsidRPr="003864D6">
              <w:rPr>
                <w:rFonts w:ascii="Times New Roman" w:eastAsia="Times New Roman" w:hAnsi="Times New Roman" w:cs="Times New Roman"/>
                <w:spacing w:val="-2"/>
                <w:w w:val="105"/>
                <w:sz w:val="24"/>
                <w:szCs w:val="24"/>
                <w:lang w:val="ru-RU"/>
              </w:rPr>
              <w:t>несколько</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единиц</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(с</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двумя </w:t>
            </w:r>
            <w:r w:rsidRPr="003864D6">
              <w:rPr>
                <w:rFonts w:ascii="Times New Roman" w:eastAsia="Times New Roman" w:hAnsi="Times New Roman" w:cs="Times New Roman"/>
                <w:w w:val="105"/>
                <w:sz w:val="24"/>
                <w:szCs w:val="24"/>
                <w:lang w:val="ru-RU"/>
              </w:rPr>
              <w:t>множествами предметов)</w:t>
            </w:r>
          </w:p>
        </w:tc>
        <w:tc>
          <w:tcPr>
            <w:tcW w:w="1145" w:type="dxa"/>
          </w:tcPr>
          <w:p w14:paraId="690356AB" w14:textId="00B8169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020D7B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700F3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A7EFCA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4AFD96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9332CFD" w14:textId="22B7737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w:t>
            </w:r>
          </w:p>
        </w:tc>
      </w:tr>
      <w:tr w:rsidR="003451C6" w:rsidRPr="003864D6" w14:paraId="5F9ED112" w14:textId="77777777" w:rsidTr="003451C6">
        <w:tc>
          <w:tcPr>
            <w:tcW w:w="879" w:type="dxa"/>
          </w:tcPr>
          <w:p w14:paraId="79A920C1" w14:textId="24CEE84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516" w:type="dxa"/>
          </w:tcPr>
          <w:p w14:paraId="3148574F" w14:textId="77777777"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Прибавить и вычесть 4. Приёмы вычислений.</w:t>
            </w:r>
          </w:p>
          <w:p w14:paraId="685A95FB"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tcPr>
          <w:p w14:paraId="7638A069" w14:textId="3F4A361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56EE15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9C8AB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267BA3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060C29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5B156A60" w14:textId="72D696D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w:t>
            </w:r>
          </w:p>
        </w:tc>
      </w:tr>
      <w:tr w:rsidR="003451C6" w:rsidRPr="003864D6" w14:paraId="5461932C" w14:textId="77777777" w:rsidTr="003451C6">
        <w:tc>
          <w:tcPr>
            <w:tcW w:w="879" w:type="dxa"/>
          </w:tcPr>
          <w:p w14:paraId="6AC78477" w14:textId="136F66A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516" w:type="dxa"/>
            <w:shd w:val="clear" w:color="auto" w:fill="FFFFFF"/>
          </w:tcPr>
          <w:p w14:paraId="1D0AAF4C" w14:textId="77777777"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 xml:space="preserve">Составление задач по </w:t>
            </w:r>
            <w:r w:rsidRPr="003864D6">
              <w:rPr>
                <w:rFonts w:ascii="Times New Roman" w:eastAsia="Times New Roman" w:hAnsi="Times New Roman" w:cs="Times New Roman"/>
                <w:spacing w:val="-2"/>
                <w:w w:val="105"/>
                <w:sz w:val="24"/>
                <w:szCs w:val="24"/>
                <w:lang w:val="ru-RU"/>
              </w:rPr>
              <w:t>рисунку</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и</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по</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решению</w:t>
            </w:r>
          </w:p>
          <w:p w14:paraId="0331BCC6"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14:paraId="2623AF01" w14:textId="3DF3AD9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1FD803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52DDB4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B4256A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B0374B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EA2BE0B" w14:textId="2D65AFC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(с.9)</w:t>
            </w:r>
          </w:p>
        </w:tc>
      </w:tr>
      <w:tr w:rsidR="003451C6" w:rsidRPr="003864D6" w14:paraId="7EB9EACA" w14:textId="77777777" w:rsidTr="003451C6">
        <w:tc>
          <w:tcPr>
            <w:tcW w:w="879" w:type="dxa"/>
          </w:tcPr>
          <w:p w14:paraId="3E57DD65" w14:textId="11A2769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516" w:type="dxa"/>
          </w:tcPr>
          <w:p w14:paraId="4BD5406F" w14:textId="4857F99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Решение задач на </w:t>
            </w:r>
            <w:r w:rsidRPr="003864D6">
              <w:rPr>
                <w:rFonts w:ascii="Times New Roman" w:eastAsia="Times New Roman" w:hAnsi="Times New Roman" w:cs="Times New Roman"/>
                <w:sz w:val="24"/>
                <w:szCs w:val="24"/>
                <w:lang w:val="ru-RU"/>
              </w:rPr>
              <w:t>разностное сравнение</w:t>
            </w:r>
          </w:p>
        </w:tc>
        <w:tc>
          <w:tcPr>
            <w:tcW w:w="1145" w:type="dxa"/>
          </w:tcPr>
          <w:p w14:paraId="4F15CCDF" w14:textId="720EC70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2616C1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E7C897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AB295A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0236E4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A4A4806" w14:textId="3115B1A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(с.10-11)</w:t>
            </w:r>
          </w:p>
        </w:tc>
      </w:tr>
      <w:tr w:rsidR="003451C6" w:rsidRPr="003864D6" w14:paraId="0A1688F3" w14:textId="77777777" w:rsidTr="003451C6">
        <w:tc>
          <w:tcPr>
            <w:tcW w:w="879" w:type="dxa"/>
          </w:tcPr>
          <w:p w14:paraId="3D7134B4" w14:textId="01B60D6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516" w:type="dxa"/>
            <w:shd w:val="clear" w:color="auto" w:fill="FFFFFF"/>
          </w:tcPr>
          <w:p w14:paraId="3BF5778F" w14:textId="77777777"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Прибавить и вычесть 4. </w:t>
            </w:r>
          </w:p>
          <w:p w14:paraId="52F88F13" w14:textId="77777777"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Сопоставление и заучивание таблицы.</w:t>
            </w:r>
          </w:p>
          <w:p w14:paraId="3AFFB7D4"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14:paraId="7F3C2311" w14:textId="2495BBD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14:paraId="411A485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855697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FBB3DB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D3A6BC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5452E85" w14:textId="284C076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(с.12)</w:t>
            </w:r>
          </w:p>
        </w:tc>
      </w:tr>
      <w:tr w:rsidR="003451C6" w:rsidRPr="003864D6" w14:paraId="135CB2AB" w14:textId="77777777" w:rsidTr="003451C6">
        <w:tc>
          <w:tcPr>
            <w:tcW w:w="879" w:type="dxa"/>
          </w:tcPr>
          <w:p w14:paraId="1D908395" w14:textId="055E1A4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516" w:type="dxa"/>
            <w:shd w:val="clear" w:color="auto" w:fill="FFFFFF"/>
          </w:tcPr>
          <w:p w14:paraId="4C14B289" w14:textId="1F54358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Текстовая задача: структурные элементы. Дополнение текста до задачи.</w:t>
            </w:r>
          </w:p>
        </w:tc>
        <w:tc>
          <w:tcPr>
            <w:tcW w:w="1145" w:type="dxa"/>
            <w:shd w:val="clear" w:color="auto" w:fill="FFFFFF"/>
          </w:tcPr>
          <w:p w14:paraId="51120F94" w14:textId="7C96FAC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14:paraId="3CEC8A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989C29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4F9F0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388239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8CB1E78" w14:textId="07C5418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(с.13)</w:t>
            </w:r>
          </w:p>
        </w:tc>
      </w:tr>
      <w:tr w:rsidR="003451C6" w:rsidRPr="003864D6" w14:paraId="26432E20" w14:textId="77777777" w:rsidTr="003451C6">
        <w:tc>
          <w:tcPr>
            <w:tcW w:w="879" w:type="dxa"/>
          </w:tcPr>
          <w:p w14:paraId="663F1220" w14:textId="59E9FF5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516" w:type="dxa"/>
            <w:shd w:val="clear" w:color="auto" w:fill="FFFFFF"/>
          </w:tcPr>
          <w:p w14:paraId="1CA744D2" w14:textId="4720542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Перестановка слагаемых при сложении чисел</w:t>
            </w:r>
          </w:p>
        </w:tc>
        <w:tc>
          <w:tcPr>
            <w:tcW w:w="1145" w:type="dxa"/>
            <w:shd w:val="clear" w:color="auto" w:fill="FFFFFF"/>
          </w:tcPr>
          <w:p w14:paraId="5807F50B" w14:textId="3E483EB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4508F2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1906AB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C5AB40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EB8C6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51A446F6" w14:textId="356EBD1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(с.14)</w:t>
            </w:r>
          </w:p>
        </w:tc>
      </w:tr>
      <w:tr w:rsidR="003451C6" w:rsidRPr="003864D6" w14:paraId="1899257A" w14:textId="77777777" w:rsidTr="003451C6">
        <w:tc>
          <w:tcPr>
            <w:tcW w:w="879" w:type="dxa"/>
          </w:tcPr>
          <w:p w14:paraId="7A4D4488" w14:textId="0F719A1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516" w:type="dxa"/>
            <w:shd w:val="clear" w:color="auto" w:fill="FFFFFF"/>
          </w:tcPr>
          <w:p w14:paraId="749BE72C" w14:textId="77777777" w:rsidR="003451C6" w:rsidRPr="003864D6" w:rsidRDefault="003451C6" w:rsidP="003864D6">
            <w:pPr>
              <w:widowControl w:val="0"/>
              <w:autoSpaceDE w:val="0"/>
              <w:autoSpaceDN w:val="0"/>
              <w:spacing w:after="0" w:line="240" w:lineRule="auto"/>
              <w:ind w:left="57" w:right="79"/>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Перестановка слагаемых и её</w:t>
            </w:r>
            <w:r w:rsidRPr="003864D6">
              <w:rPr>
                <w:rFonts w:ascii="Times New Roman" w:eastAsia="Times New Roman" w:hAnsi="Times New Roman" w:cs="Times New Roman"/>
                <w:spacing w:val="-16"/>
                <w:w w:val="105"/>
                <w:sz w:val="24"/>
                <w:szCs w:val="24"/>
                <w:lang w:val="ru-RU"/>
              </w:rPr>
              <w:t xml:space="preserve"> </w:t>
            </w:r>
            <w:r w:rsidRPr="003864D6">
              <w:rPr>
                <w:rFonts w:ascii="Times New Roman" w:eastAsia="Times New Roman" w:hAnsi="Times New Roman" w:cs="Times New Roman"/>
                <w:w w:val="105"/>
                <w:sz w:val="24"/>
                <w:szCs w:val="24"/>
                <w:lang w:val="ru-RU"/>
              </w:rPr>
              <w:t>применение</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для</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случаев</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w:t>
            </w:r>
          </w:p>
          <w:p w14:paraId="014B1D7B" w14:textId="1C006F4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5,</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6,</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7,</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8,</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spacing w:val="-10"/>
                <w:w w:val="105"/>
                <w:sz w:val="24"/>
                <w:szCs w:val="24"/>
                <w:lang w:val="ru-RU"/>
              </w:rPr>
              <w:t>9</w:t>
            </w:r>
          </w:p>
        </w:tc>
        <w:tc>
          <w:tcPr>
            <w:tcW w:w="1145" w:type="dxa"/>
            <w:shd w:val="clear" w:color="auto" w:fill="FFFFFF"/>
          </w:tcPr>
          <w:p w14:paraId="39B6A5C4" w14:textId="57B8FC9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2F021E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F6778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F82D90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9CC40F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BE48397" w14:textId="7459034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(с.15)</w:t>
            </w:r>
          </w:p>
        </w:tc>
      </w:tr>
      <w:tr w:rsidR="003451C6" w:rsidRPr="003864D6" w14:paraId="2674EFFE" w14:textId="77777777" w:rsidTr="003451C6">
        <w:tc>
          <w:tcPr>
            <w:tcW w:w="879" w:type="dxa"/>
          </w:tcPr>
          <w:p w14:paraId="463F8932" w14:textId="25E2B01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516" w:type="dxa"/>
          </w:tcPr>
          <w:p w14:paraId="6EBED683" w14:textId="77777777" w:rsidR="003451C6" w:rsidRPr="003864D6" w:rsidRDefault="003451C6" w:rsidP="003864D6">
            <w:pPr>
              <w:spacing w:after="0" w:line="240" w:lineRule="auto"/>
              <w:ind w:left="57"/>
              <w:rPr>
                <w:rFonts w:ascii="Times New Roman" w:eastAsia="Calibri" w:hAnsi="Times New Roman" w:cs="Times New Roman"/>
                <w:color w:val="231F20"/>
                <w:sz w:val="24"/>
                <w:szCs w:val="24"/>
                <w:lang w:val="ru-RU"/>
              </w:rPr>
            </w:pPr>
            <w:r w:rsidRPr="003864D6">
              <w:rPr>
                <w:rFonts w:ascii="Times New Roman" w:eastAsia="Calibri" w:hAnsi="Times New Roman" w:cs="Times New Roman"/>
                <w:color w:val="231F20"/>
                <w:sz w:val="24"/>
                <w:szCs w:val="24"/>
                <w:lang w:val="ru-RU"/>
              </w:rPr>
              <w:t xml:space="preserve">Извлечение данного из строки, столбца таблицы. </w:t>
            </w:r>
            <w:r w:rsidRPr="003864D6">
              <w:rPr>
                <w:rFonts w:ascii="Times New Roman" w:eastAsia="Calibri" w:hAnsi="Times New Roman" w:cs="Times New Roman"/>
                <w:spacing w:val="-2"/>
                <w:w w:val="105"/>
                <w:sz w:val="24"/>
                <w:szCs w:val="24"/>
                <w:lang w:val="ru-RU"/>
              </w:rPr>
              <w:t>Составление</w:t>
            </w:r>
            <w:r w:rsidRPr="003864D6">
              <w:rPr>
                <w:rFonts w:ascii="Times New Roman" w:eastAsia="Calibri" w:hAnsi="Times New Roman" w:cs="Times New Roman"/>
                <w:spacing w:val="-10"/>
                <w:w w:val="105"/>
                <w:sz w:val="24"/>
                <w:szCs w:val="24"/>
                <w:lang w:val="ru-RU"/>
              </w:rPr>
              <w:t xml:space="preserve"> </w:t>
            </w:r>
            <w:r w:rsidRPr="003864D6">
              <w:rPr>
                <w:rFonts w:ascii="Times New Roman" w:eastAsia="Calibri" w:hAnsi="Times New Roman" w:cs="Times New Roman"/>
                <w:spacing w:val="-2"/>
                <w:w w:val="105"/>
                <w:sz w:val="24"/>
                <w:szCs w:val="24"/>
                <w:lang w:val="ru-RU"/>
              </w:rPr>
              <w:t>таблицы</w:t>
            </w:r>
            <w:r w:rsidRPr="003864D6">
              <w:rPr>
                <w:rFonts w:ascii="Times New Roman" w:eastAsia="Calibri" w:hAnsi="Times New Roman" w:cs="Times New Roman"/>
                <w:spacing w:val="-7"/>
                <w:w w:val="105"/>
                <w:sz w:val="24"/>
                <w:szCs w:val="24"/>
                <w:lang w:val="ru-RU"/>
              </w:rPr>
              <w:t xml:space="preserve"> </w:t>
            </w:r>
            <w:r w:rsidRPr="003864D6">
              <w:rPr>
                <w:rFonts w:ascii="Times New Roman" w:eastAsia="Calibri" w:hAnsi="Times New Roman" w:cs="Times New Roman"/>
                <w:spacing w:val="-2"/>
                <w:w w:val="105"/>
                <w:sz w:val="24"/>
                <w:szCs w:val="24"/>
                <w:lang w:val="ru-RU"/>
              </w:rPr>
              <w:t>•</w:t>
            </w:r>
            <w:r w:rsidRPr="003864D6">
              <w:rPr>
                <w:rFonts w:ascii="Times New Roman" w:eastAsia="Calibri" w:hAnsi="Times New Roman" w:cs="Times New Roman"/>
                <w:spacing w:val="-6"/>
                <w:w w:val="105"/>
                <w:sz w:val="24"/>
                <w:szCs w:val="24"/>
                <w:lang w:val="ru-RU"/>
              </w:rPr>
              <w:t xml:space="preserve"> </w:t>
            </w:r>
            <w:r w:rsidRPr="003864D6">
              <w:rPr>
                <w:rFonts w:ascii="Times New Roman" w:eastAsia="Calibri" w:hAnsi="Times New Roman" w:cs="Times New Roman"/>
                <w:spacing w:val="-2"/>
                <w:w w:val="105"/>
                <w:sz w:val="24"/>
                <w:szCs w:val="24"/>
                <w:lang w:val="ru-RU"/>
              </w:rPr>
              <w:t>+</w:t>
            </w:r>
            <w:r w:rsidRPr="003864D6">
              <w:rPr>
                <w:rFonts w:ascii="Times New Roman" w:eastAsia="Calibri" w:hAnsi="Times New Roman" w:cs="Times New Roman"/>
                <w:spacing w:val="-6"/>
                <w:w w:val="105"/>
                <w:sz w:val="24"/>
                <w:szCs w:val="24"/>
                <w:lang w:val="ru-RU"/>
              </w:rPr>
              <w:t xml:space="preserve"> </w:t>
            </w:r>
            <w:r w:rsidRPr="003864D6">
              <w:rPr>
                <w:rFonts w:ascii="Times New Roman" w:eastAsia="Calibri" w:hAnsi="Times New Roman" w:cs="Times New Roman"/>
                <w:spacing w:val="-5"/>
                <w:w w:val="105"/>
                <w:sz w:val="24"/>
                <w:szCs w:val="24"/>
                <w:lang w:val="ru-RU"/>
              </w:rPr>
              <w:t>5,</w:t>
            </w:r>
          </w:p>
          <w:p w14:paraId="0E7F0EC5" w14:textId="2A385F7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lastRenderedPageBreak/>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6,</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7,•</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8,</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4"/>
                <w:w w:val="105"/>
                <w:sz w:val="24"/>
                <w:szCs w:val="24"/>
                <w:lang w:val="ru-RU"/>
              </w:rPr>
              <w:t xml:space="preserve"> </w:t>
            </w:r>
            <w:r w:rsidRPr="003864D6">
              <w:rPr>
                <w:rFonts w:ascii="Times New Roman" w:eastAsia="Times New Roman" w:hAnsi="Times New Roman" w:cs="Times New Roman"/>
                <w:spacing w:val="-5"/>
                <w:w w:val="105"/>
                <w:sz w:val="24"/>
                <w:szCs w:val="24"/>
                <w:lang w:val="ru-RU"/>
              </w:rPr>
              <w:t>9.</w:t>
            </w:r>
          </w:p>
        </w:tc>
        <w:tc>
          <w:tcPr>
            <w:tcW w:w="1145" w:type="dxa"/>
          </w:tcPr>
          <w:p w14:paraId="3B66599C" w14:textId="4FB4410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lastRenderedPageBreak/>
              <w:t>1</w:t>
            </w:r>
          </w:p>
        </w:tc>
        <w:tc>
          <w:tcPr>
            <w:tcW w:w="556" w:type="dxa"/>
          </w:tcPr>
          <w:p w14:paraId="6088786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E810E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8068B6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E1EE2C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61EEEFDE" w14:textId="15DFB88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(с.16)</w:t>
            </w:r>
          </w:p>
        </w:tc>
      </w:tr>
      <w:tr w:rsidR="003451C6" w:rsidRPr="003864D6" w14:paraId="422F1124" w14:textId="77777777" w:rsidTr="003451C6">
        <w:tc>
          <w:tcPr>
            <w:tcW w:w="879" w:type="dxa"/>
          </w:tcPr>
          <w:p w14:paraId="6F279CAA" w14:textId="454F961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516" w:type="dxa"/>
          </w:tcPr>
          <w:p w14:paraId="5DB22B34" w14:textId="512EDA9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Извлечение данного из строки, столбца таблицы</w:t>
            </w:r>
          </w:p>
        </w:tc>
        <w:tc>
          <w:tcPr>
            <w:tcW w:w="1145" w:type="dxa"/>
          </w:tcPr>
          <w:p w14:paraId="17305710" w14:textId="0D83DBA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488CD3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F36817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9127A9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4F4E4B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1F72ABB" w14:textId="42B6BEB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(с.17)</w:t>
            </w:r>
          </w:p>
        </w:tc>
      </w:tr>
      <w:tr w:rsidR="003451C6" w:rsidRPr="003864D6" w14:paraId="409610D1" w14:textId="77777777" w:rsidTr="003451C6">
        <w:tc>
          <w:tcPr>
            <w:tcW w:w="879" w:type="dxa"/>
          </w:tcPr>
          <w:p w14:paraId="22B15750" w14:textId="1AEA906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516" w:type="dxa"/>
            <w:shd w:val="clear" w:color="auto" w:fill="FFFFFF"/>
          </w:tcPr>
          <w:p w14:paraId="086F6B9C" w14:textId="168E232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Обобщение по теме «Пространственные отношения и геометрические фигуры»</w:t>
            </w:r>
          </w:p>
        </w:tc>
        <w:tc>
          <w:tcPr>
            <w:tcW w:w="1145" w:type="dxa"/>
            <w:shd w:val="clear" w:color="auto" w:fill="FFFFFF"/>
          </w:tcPr>
          <w:p w14:paraId="35800774" w14:textId="65E783A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BAAC76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1B19C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5BD924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4A217B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6974CAD4" w14:textId="77BFBB6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(с.18)</w:t>
            </w:r>
          </w:p>
        </w:tc>
      </w:tr>
      <w:tr w:rsidR="003451C6" w:rsidRPr="003864D6" w14:paraId="4F6B1ACD" w14:textId="77777777" w:rsidTr="003451C6">
        <w:tc>
          <w:tcPr>
            <w:tcW w:w="879" w:type="dxa"/>
          </w:tcPr>
          <w:p w14:paraId="580FE7AF" w14:textId="7EA16B4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516" w:type="dxa"/>
          </w:tcPr>
          <w:p w14:paraId="75380288" w14:textId="7DB3955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Решение</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задач.</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Составление </w:t>
            </w:r>
            <w:r w:rsidRPr="003864D6">
              <w:rPr>
                <w:rFonts w:ascii="Times New Roman" w:eastAsia="Times New Roman" w:hAnsi="Times New Roman" w:cs="Times New Roman"/>
                <w:w w:val="105"/>
                <w:sz w:val="24"/>
                <w:szCs w:val="24"/>
                <w:lang w:val="ru-RU"/>
              </w:rPr>
              <w:t>геометрических фигур из счётных палочек</w:t>
            </w:r>
          </w:p>
        </w:tc>
        <w:tc>
          <w:tcPr>
            <w:tcW w:w="1145" w:type="dxa"/>
          </w:tcPr>
          <w:p w14:paraId="00C61312" w14:textId="6D75BA8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9D6502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DCE1EB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77C63E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A10D1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23E69BC" w14:textId="118697A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(с.19)</w:t>
            </w:r>
          </w:p>
        </w:tc>
      </w:tr>
      <w:tr w:rsidR="003451C6" w:rsidRPr="003864D6" w14:paraId="1447C45E" w14:textId="77777777" w:rsidTr="003451C6">
        <w:tc>
          <w:tcPr>
            <w:tcW w:w="879" w:type="dxa"/>
          </w:tcPr>
          <w:p w14:paraId="5AF00B94" w14:textId="6A2BEC8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516" w:type="dxa"/>
            <w:shd w:val="clear" w:color="auto" w:fill="FFFFFF"/>
          </w:tcPr>
          <w:p w14:paraId="45F91631" w14:textId="588160E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Многоугольники: различение, сравнение, изображение от руки на листе в клетку. Прямоугольник. Квадрат</w:t>
            </w:r>
          </w:p>
        </w:tc>
        <w:tc>
          <w:tcPr>
            <w:tcW w:w="1145" w:type="dxa"/>
            <w:shd w:val="clear" w:color="auto" w:fill="FFFFFF"/>
          </w:tcPr>
          <w:p w14:paraId="7FD51F14" w14:textId="766F36A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2E1634D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4F59E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DDCECD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F77ACE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D320DC9" w14:textId="73756F2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(С.20)</w:t>
            </w:r>
          </w:p>
        </w:tc>
      </w:tr>
      <w:tr w:rsidR="003451C6" w:rsidRPr="003864D6" w14:paraId="45411686" w14:textId="77777777" w:rsidTr="003451C6">
        <w:tc>
          <w:tcPr>
            <w:tcW w:w="879" w:type="dxa"/>
          </w:tcPr>
          <w:p w14:paraId="204516A7" w14:textId="24FB731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516" w:type="dxa"/>
          </w:tcPr>
          <w:p w14:paraId="1582C99B" w14:textId="238FF85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145" w:type="dxa"/>
          </w:tcPr>
          <w:p w14:paraId="557CF6FB" w14:textId="6535DA8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61BD37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48BBB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FA78C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9D4807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850F7D9" w14:textId="7B3745C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(с.21)</w:t>
            </w:r>
          </w:p>
        </w:tc>
      </w:tr>
      <w:tr w:rsidR="003451C6" w:rsidRPr="003864D6" w14:paraId="5821EBF1" w14:textId="77777777" w:rsidTr="003451C6">
        <w:tc>
          <w:tcPr>
            <w:tcW w:w="879" w:type="dxa"/>
          </w:tcPr>
          <w:p w14:paraId="6D09F296" w14:textId="7091E05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516" w:type="dxa"/>
            <w:shd w:val="clear" w:color="auto" w:fill="FFFFFF"/>
          </w:tcPr>
          <w:p w14:paraId="31AC5184" w14:textId="5E0D08C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Выполнение 1—3-шаговых инструкций, связанных с вычислениями</w:t>
            </w:r>
          </w:p>
        </w:tc>
        <w:tc>
          <w:tcPr>
            <w:tcW w:w="1145" w:type="dxa"/>
            <w:shd w:val="clear" w:color="auto" w:fill="FFFFFF"/>
          </w:tcPr>
          <w:p w14:paraId="3ABFF385" w14:textId="351628F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0EE02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5E2790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C4B13D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744B5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61E2E2C1" w14:textId="127CA5C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 с.22-23)</w:t>
            </w:r>
          </w:p>
        </w:tc>
      </w:tr>
      <w:tr w:rsidR="003451C6" w:rsidRPr="003864D6" w14:paraId="277D5AE3" w14:textId="77777777" w:rsidTr="003451C6">
        <w:tc>
          <w:tcPr>
            <w:tcW w:w="879" w:type="dxa"/>
          </w:tcPr>
          <w:p w14:paraId="2865509F" w14:textId="6985E29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516" w:type="dxa"/>
            <w:shd w:val="clear" w:color="auto" w:fill="FFFFFF"/>
          </w:tcPr>
          <w:p w14:paraId="51D2B5F5" w14:textId="2E2F26F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Выбор и запись арифметического действия для получения ответа на вопрос.</w:t>
            </w:r>
          </w:p>
        </w:tc>
        <w:tc>
          <w:tcPr>
            <w:tcW w:w="1145" w:type="dxa"/>
            <w:shd w:val="clear" w:color="auto" w:fill="FFFFFF"/>
          </w:tcPr>
          <w:p w14:paraId="1B9B5BD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56" w:type="dxa"/>
          </w:tcPr>
          <w:p w14:paraId="321DEBF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0F14AE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3D43FC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09FEC1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12321C88" w14:textId="52EFBB7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(с.24-25)</w:t>
            </w:r>
          </w:p>
        </w:tc>
      </w:tr>
      <w:tr w:rsidR="003451C6" w:rsidRPr="003864D6" w14:paraId="124B4E37" w14:textId="77777777" w:rsidTr="003451C6">
        <w:tc>
          <w:tcPr>
            <w:tcW w:w="879" w:type="dxa"/>
          </w:tcPr>
          <w:p w14:paraId="0F146E67" w14:textId="6C07C87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516" w:type="dxa"/>
          </w:tcPr>
          <w:p w14:paraId="1DDC1C88" w14:textId="61F675E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Неизвестное </w:t>
            </w:r>
            <w:r w:rsidRPr="003864D6">
              <w:rPr>
                <w:rFonts w:ascii="Times New Roman" w:eastAsia="Times New Roman" w:hAnsi="Times New Roman" w:cs="Times New Roman"/>
                <w:spacing w:val="-2"/>
                <w:w w:val="105"/>
                <w:sz w:val="24"/>
                <w:szCs w:val="24"/>
                <w:lang w:val="ru-RU"/>
              </w:rPr>
              <w:t>слагаемое</w:t>
            </w:r>
          </w:p>
        </w:tc>
        <w:tc>
          <w:tcPr>
            <w:tcW w:w="1145" w:type="dxa"/>
          </w:tcPr>
          <w:p w14:paraId="203F4498" w14:textId="4716AE4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637395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FA0D1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7A1921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C6E49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5E16230B" w14:textId="51F6F88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 (с.</w:t>
            </w:r>
            <w:r w:rsidRPr="003864D6">
              <w:rPr>
                <w:rFonts w:ascii="Times New Roman" w:eastAsia="Times New Roman" w:hAnsi="Times New Roman" w:cs="Times New Roman"/>
                <w:w w:val="103"/>
                <w:sz w:val="24"/>
                <w:szCs w:val="24"/>
                <w:lang w:val="ru-RU"/>
              </w:rPr>
              <w:t xml:space="preserve"> 26)</w:t>
            </w:r>
          </w:p>
        </w:tc>
      </w:tr>
      <w:tr w:rsidR="003451C6" w:rsidRPr="003864D6" w14:paraId="160F1FA7" w14:textId="77777777" w:rsidTr="003451C6">
        <w:tc>
          <w:tcPr>
            <w:tcW w:w="879" w:type="dxa"/>
          </w:tcPr>
          <w:p w14:paraId="6E045910" w14:textId="263BB19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516" w:type="dxa"/>
          </w:tcPr>
          <w:p w14:paraId="37D9A6C9" w14:textId="4C29E2C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Решение задач </w:t>
            </w:r>
            <w:r w:rsidRPr="003864D6">
              <w:rPr>
                <w:rFonts w:ascii="Times New Roman" w:eastAsia="Times New Roman" w:hAnsi="Times New Roman" w:cs="Times New Roman"/>
                <w:w w:val="105"/>
                <w:sz w:val="24"/>
                <w:szCs w:val="24"/>
                <w:lang w:val="ru-RU"/>
              </w:rPr>
              <w:t>в 2 действия</w:t>
            </w:r>
          </w:p>
        </w:tc>
        <w:tc>
          <w:tcPr>
            <w:tcW w:w="1145" w:type="dxa"/>
          </w:tcPr>
          <w:p w14:paraId="33E03D1E" w14:textId="7DEE544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C9588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F9ED5D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B7DC38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2C34E5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59A124D7" w14:textId="0AAA27E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(с.27)</w:t>
            </w:r>
          </w:p>
        </w:tc>
      </w:tr>
      <w:tr w:rsidR="003451C6" w:rsidRPr="003864D6" w14:paraId="2D6B1463" w14:textId="77777777" w:rsidTr="003451C6">
        <w:tc>
          <w:tcPr>
            <w:tcW w:w="879" w:type="dxa"/>
          </w:tcPr>
          <w:p w14:paraId="5D3E1173" w14:textId="07E4B15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516" w:type="dxa"/>
            <w:shd w:val="clear" w:color="auto" w:fill="FFFFFF"/>
          </w:tcPr>
          <w:p w14:paraId="31304311" w14:textId="3B23C2B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Решение задач </w:t>
            </w:r>
            <w:r w:rsidRPr="003864D6">
              <w:rPr>
                <w:rFonts w:ascii="Times New Roman" w:eastAsia="Times New Roman" w:hAnsi="Times New Roman" w:cs="Times New Roman"/>
                <w:w w:val="105"/>
                <w:sz w:val="24"/>
                <w:szCs w:val="24"/>
                <w:lang w:val="ru-RU"/>
              </w:rPr>
              <w:t>.</w:t>
            </w:r>
          </w:p>
        </w:tc>
        <w:tc>
          <w:tcPr>
            <w:tcW w:w="1145" w:type="dxa"/>
            <w:shd w:val="clear" w:color="auto" w:fill="FFFFFF"/>
          </w:tcPr>
          <w:p w14:paraId="2389B84C" w14:textId="65F0E2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56FFC4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42DD9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E0D500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FC4FA7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72C93E61" w14:textId="3CC93A8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(с.28)</w:t>
            </w:r>
          </w:p>
        </w:tc>
      </w:tr>
      <w:tr w:rsidR="003451C6" w:rsidRPr="003864D6" w14:paraId="2B329407" w14:textId="77777777" w:rsidTr="003451C6">
        <w:tc>
          <w:tcPr>
            <w:tcW w:w="879" w:type="dxa"/>
          </w:tcPr>
          <w:p w14:paraId="7FF9EB42" w14:textId="0245D41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516" w:type="dxa"/>
            <w:shd w:val="clear" w:color="auto" w:fill="FFFFFF"/>
          </w:tcPr>
          <w:p w14:paraId="31C34641" w14:textId="6523DAC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Действие вычитания. Компоненты действия, запись равенства.</w:t>
            </w:r>
          </w:p>
        </w:tc>
        <w:tc>
          <w:tcPr>
            <w:tcW w:w="1145" w:type="dxa"/>
            <w:shd w:val="clear" w:color="auto" w:fill="FFFFFF"/>
          </w:tcPr>
          <w:p w14:paraId="2B6AE815" w14:textId="2B8D135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F5637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99C53C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D48276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41BA5C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3B2BE11" w14:textId="0ED7520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ЭФУ</w:t>
            </w:r>
            <w:r w:rsidRPr="003864D6">
              <w:rPr>
                <w:rFonts w:ascii="Times New Roman" w:eastAsia="Calibri" w:hAnsi="Times New Roman" w:cs="Times New Roman"/>
                <w:w w:val="103"/>
                <w:sz w:val="24"/>
                <w:szCs w:val="24"/>
              </w:rPr>
              <w:t xml:space="preserve"> (с.29)</w:t>
            </w:r>
          </w:p>
        </w:tc>
      </w:tr>
      <w:tr w:rsidR="003451C6" w:rsidRPr="003864D6" w14:paraId="25E4DE4C" w14:textId="77777777" w:rsidTr="003451C6">
        <w:tc>
          <w:tcPr>
            <w:tcW w:w="879" w:type="dxa"/>
          </w:tcPr>
          <w:p w14:paraId="4E65A224" w14:textId="588C1A4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516" w:type="dxa"/>
            <w:shd w:val="clear" w:color="auto" w:fill="FFFFFF"/>
          </w:tcPr>
          <w:p w14:paraId="2C0A1180" w14:textId="5E2B743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Вычитание в пределах  10. Применение в практических ситуациях</w:t>
            </w:r>
          </w:p>
        </w:tc>
        <w:tc>
          <w:tcPr>
            <w:tcW w:w="1145" w:type="dxa"/>
            <w:shd w:val="clear" w:color="auto" w:fill="FFFFFF"/>
          </w:tcPr>
          <w:p w14:paraId="194E2DD9" w14:textId="4415BDF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6741A93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D054C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F45EA0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82FBAD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A1F17E7" w14:textId="7573334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(с.30)</w:t>
            </w:r>
          </w:p>
        </w:tc>
      </w:tr>
      <w:tr w:rsidR="003451C6" w:rsidRPr="003864D6" w14:paraId="70112E5B" w14:textId="77777777" w:rsidTr="003451C6">
        <w:tc>
          <w:tcPr>
            <w:tcW w:w="879" w:type="dxa"/>
          </w:tcPr>
          <w:p w14:paraId="5830DA3B" w14:textId="623EB93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516" w:type="dxa"/>
            <w:shd w:val="clear" w:color="auto" w:fill="FFFFFF"/>
          </w:tcPr>
          <w:p w14:paraId="6530F45B" w14:textId="1124923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Решение задач на увеличение, уменьшение длины. Решение задач в два действия.</w:t>
            </w:r>
          </w:p>
        </w:tc>
        <w:tc>
          <w:tcPr>
            <w:tcW w:w="1145" w:type="dxa"/>
            <w:shd w:val="clear" w:color="auto" w:fill="FFFFFF"/>
          </w:tcPr>
          <w:p w14:paraId="221B289E" w14:textId="430AA67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6F1FBE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C59CA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BAED4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D2D5B7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01B3D73" w14:textId="5F832F5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(с.31)</w:t>
            </w:r>
          </w:p>
        </w:tc>
      </w:tr>
      <w:tr w:rsidR="003451C6" w:rsidRPr="003864D6" w14:paraId="5EC11195" w14:textId="77777777" w:rsidTr="003451C6">
        <w:trPr>
          <w:trHeight w:val="570"/>
        </w:trPr>
        <w:tc>
          <w:tcPr>
            <w:tcW w:w="879" w:type="dxa"/>
          </w:tcPr>
          <w:p w14:paraId="5E2C4122" w14:textId="186AF7D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516" w:type="dxa"/>
          </w:tcPr>
          <w:p w14:paraId="62CB9ABA" w14:textId="0AA0220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Извлечение данного из строки, столбца таблицы</w:t>
            </w:r>
          </w:p>
        </w:tc>
        <w:tc>
          <w:tcPr>
            <w:tcW w:w="1145" w:type="dxa"/>
          </w:tcPr>
          <w:p w14:paraId="37FBC88F" w14:textId="3C4747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14:paraId="5149DA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9508EC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2827B8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2C9C0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0FC6BD1" w14:textId="46BC02E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sz w:val="24"/>
                <w:szCs w:val="24"/>
                <w:lang w:val="ru-RU"/>
              </w:rPr>
              <w:t xml:space="preserve"> 32)</w:t>
            </w:r>
          </w:p>
        </w:tc>
      </w:tr>
      <w:tr w:rsidR="003451C6" w:rsidRPr="003864D6" w14:paraId="7D52A5A3" w14:textId="77777777" w:rsidTr="003451C6">
        <w:tc>
          <w:tcPr>
            <w:tcW w:w="879" w:type="dxa"/>
          </w:tcPr>
          <w:p w14:paraId="2FCC671C" w14:textId="0C891A8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92</w:t>
            </w:r>
          </w:p>
        </w:tc>
        <w:tc>
          <w:tcPr>
            <w:tcW w:w="3516" w:type="dxa"/>
            <w:shd w:val="clear" w:color="auto" w:fill="FFFFFF"/>
          </w:tcPr>
          <w:p w14:paraId="4F9C58D0" w14:textId="15847B9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Увеличение, уменьшение длины отрезка. Построение, запись действия</w:t>
            </w:r>
          </w:p>
        </w:tc>
        <w:tc>
          <w:tcPr>
            <w:tcW w:w="1145" w:type="dxa"/>
            <w:shd w:val="clear" w:color="auto" w:fill="FFFFFF"/>
          </w:tcPr>
          <w:p w14:paraId="3C0813E1" w14:textId="16867C4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CEF83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B8CA4F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DA0A3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6AB03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9B1994C" w14:textId="35C76F9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(с.33)</w:t>
            </w:r>
          </w:p>
        </w:tc>
      </w:tr>
      <w:tr w:rsidR="003451C6" w:rsidRPr="003864D6" w14:paraId="4544BA9C" w14:textId="77777777" w:rsidTr="003451C6">
        <w:tc>
          <w:tcPr>
            <w:tcW w:w="879" w:type="dxa"/>
          </w:tcPr>
          <w:p w14:paraId="66A964C9" w14:textId="6A8E859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516" w:type="dxa"/>
            <w:shd w:val="clear" w:color="auto" w:fill="FFFFFF"/>
          </w:tcPr>
          <w:p w14:paraId="405A14D2" w14:textId="77777777"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Запись результата вычитания нескольких единиц. Вычитание из числа 10.</w:t>
            </w:r>
          </w:p>
          <w:p w14:paraId="0B8C558E"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14:paraId="21BAD698" w14:textId="5ADD872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7C74CE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3DEF36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B2D29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E8EFDD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EAC5BA5" w14:textId="3F11E0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(с.34)</w:t>
            </w:r>
          </w:p>
        </w:tc>
      </w:tr>
      <w:tr w:rsidR="003451C6" w:rsidRPr="003864D6" w14:paraId="713EFE67" w14:textId="77777777" w:rsidTr="003451C6">
        <w:tc>
          <w:tcPr>
            <w:tcW w:w="879" w:type="dxa"/>
          </w:tcPr>
          <w:p w14:paraId="78B7BB33" w14:textId="62DABA2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516" w:type="dxa"/>
            <w:shd w:val="clear" w:color="auto" w:fill="FFFFFF"/>
          </w:tcPr>
          <w:p w14:paraId="7F965B86" w14:textId="77777777"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Работа</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w w:val="105"/>
                <w:sz w:val="24"/>
                <w:szCs w:val="24"/>
                <w:lang w:val="ru-RU"/>
              </w:rPr>
              <w:t>по</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spacing w:val="-2"/>
                <w:w w:val="105"/>
                <w:sz w:val="24"/>
                <w:szCs w:val="24"/>
                <w:lang w:val="ru-RU"/>
              </w:rPr>
              <w:t>таблице.</w:t>
            </w:r>
          </w:p>
          <w:p w14:paraId="3B958D23"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14:paraId="73544A0F" w14:textId="46420FA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3AA133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EAF0E7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CCA2E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373B8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97A3B3A" w14:textId="2BD41D7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(с.35)</w:t>
            </w:r>
          </w:p>
        </w:tc>
      </w:tr>
      <w:tr w:rsidR="003451C6" w:rsidRPr="003864D6" w14:paraId="6F47D155" w14:textId="77777777" w:rsidTr="003451C6">
        <w:tc>
          <w:tcPr>
            <w:tcW w:w="879" w:type="dxa"/>
          </w:tcPr>
          <w:p w14:paraId="18B2A98F" w14:textId="6F7811D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516" w:type="dxa"/>
            <w:shd w:val="clear" w:color="auto" w:fill="FFFFFF"/>
          </w:tcPr>
          <w:p w14:paraId="191F9B68" w14:textId="6F5F49C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Килограмм. Сравнение без </w:t>
            </w:r>
            <w:r w:rsidRPr="003864D6">
              <w:rPr>
                <w:rFonts w:ascii="Times New Roman" w:eastAsia="Times New Roman" w:hAnsi="Times New Roman" w:cs="Times New Roman"/>
                <w:spacing w:val="-2"/>
                <w:w w:val="105"/>
                <w:sz w:val="24"/>
                <w:szCs w:val="24"/>
                <w:lang w:val="ru-RU"/>
              </w:rPr>
              <w:t>измерения:</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тяжелее</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легче</w:t>
            </w:r>
          </w:p>
        </w:tc>
        <w:tc>
          <w:tcPr>
            <w:tcW w:w="1145" w:type="dxa"/>
            <w:shd w:val="clear" w:color="auto" w:fill="FFFFFF"/>
          </w:tcPr>
          <w:p w14:paraId="6C99B10E" w14:textId="359DC4B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5F2A62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81EBC9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E3557E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F790B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11BF3458" w14:textId="037C070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(с.36-37)</w:t>
            </w:r>
          </w:p>
        </w:tc>
      </w:tr>
      <w:tr w:rsidR="003451C6" w:rsidRPr="003864D6" w14:paraId="2DB799D5" w14:textId="77777777" w:rsidTr="003451C6">
        <w:tc>
          <w:tcPr>
            <w:tcW w:w="879" w:type="dxa"/>
          </w:tcPr>
          <w:p w14:paraId="3136A104" w14:textId="2A43E1E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516" w:type="dxa"/>
            <w:shd w:val="clear" w:color="auto" w:fill="FFFFFF"/>
          </w:tcPr>
          <w:p w14:paraId="17CBE91A" w14:textId="0090522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Зависимость между данными и искомой величиной в текстовой задаче. </w:t>
            </w:r>
            <w:r w:rsidRPr="003864D6">
              <w:rPr>
                <w:rFonts w:ascii="Times New Roman" w:eastAsia="Calibri" w:hAnsi="Times New Roman" w:cs="Times New Roman"/>
                <w:color w:val="000000"/>
                <w:sz w:val="24"/>
                <w:szCs w:val="24"/>
              </w:rPr>
              <w:t>Литр</w:t>
            </w:r>
          </w:p>
        </w:tc>
        <w:tc>
          <w:tcPr>
            <w:tcW w:w="1145" w:type="dxa"/>
            <w:shd w:val="clear" w:color="auto" w:fill="FFFFFF"/>
          </w:tcPr>
          <w:p w14:paraId="04BA4B56" w14:textId="3BACB2C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9E8E1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616719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610E58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141677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52C409D" w14:textId="4826370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(с.38)</w:t>
            </w:r>
          </w:p>
        </w:tc>
      </w:tr>
      <w:tr w:rsidR="003451C6" w:rsidRPr="003864D6" w14:paraId="4D98DDB8" w14:textId="77777777" w:rsidTr="003451C6">
        <w:tc>
          <w:tcPr>
            <w:tcW w:w="879" w:type="dxa"/>
          </w:tcPr>
          <w:p w14:paraId="77954F33" w14:textId="16FE04B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516" w:type="dxa"/>
            <w:shd w:val="clear" w:color="auto" w:fill="FFFFFF"/>
          </w:tcPr>
          <w:p w14:paraId="6B536BDC" w14:textId="77777777" w:rsidR="003451C6" w:rsidRPr="003864D6" w:rsidRDefault="003451C6" w:rsidP="003864D6">
            <w:pPr>
              <w:widowControl w:val="0"/>
              <w:autoSpaceDE w:val="0"/>
              <w:autoSpaceDN w:val="0"/>
              <w:spacing w:after="0" w:line="240" w:lineRule="auto"/>
              <w:ind w:left="57" w:right="391"/>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spacing w:val="-2"/>
                <w:w w:val="105"/>
                <w:sz w:val="24"/>
                <w:szCs w:val="24"/>
                <w:lang w:val="ru-RU"/>
              </w:rPr>
              <w:t>Что</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узнали.</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Чему научились.</w:t>
            </w:r>
          </w:p>
          <w:p w14:paraId="360C5B07" w14:textId="7A5DCDF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Устное сложение и вычитание в пределах 10 .</w:t>
            </w:r>
          </w:p>
        </w:tc>
        <w:tc>
          <w:tcPr>
            <w:tcW w:w="1145" w:type="dxa"/>
            <w:shd w:val="clear" w:color="auto" w:fill="FFFFFF"/>
          </w:tcPr>
          <w:p w14:paraId="130CECFE" w14:textId="7BB4082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1EC90C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B7A3D1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B857F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B87B8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70B43D19" w14:textId="7D19530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(с.39)</w:t>
            </w:r>
          </w:p>
        </w:tc>
      </w:tr>
      <w:tr w:rsidR="003451C6" w:rsidRPr="003864D6" w14:paraId="3569C531" w14:textId="77777777" w:rsidTr="003451C6">
        <w:tc>
          <w:tcPr>
            <w:tcW w:w="879" w:type="dxa"/>
          </w:tcPr>
          <w:p w14:paraId="7C7EBC93" w14:textId="27C2E30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516" w:type="dxa"/>
            <w:shd w:val="clear" w:color="auto" w:fill="FFFFFF"/>
          </w:tcPr>
          <w:p w14:paraId="2515405A" w14:textId="44A97E4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Выполнение 1—3-шаговых инструкций, связанных с измерением длины</w:t>
            </w:r>
          </w:p>
        </w:tc>
        <w:tc>
          <w:tcPr>
            <w:tcW w:w="1145" w:type="dxa"/>
            <w:shd w:val="clear" w:color="auto" w:fill="FFFFFF"/>
          </w:tcPr>
          <w:p w14:paraId="3B52745E" w14:textId="355E805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6547126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29A454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36157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872B34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1354C081" w14:textId="4F92B3F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(с.40-41)</w:t>
            </w:r>
          </w:p>
        </w:tc>
      </w:tr>
      <w:tr w:rsidR="003451C6" w:rsidRPr="003864D6" w14:paraId="7C72C900" w14:textId="77777777" w:rsidTr="003451C6">
        <w:tc>
          <w:tcPr>
            <w:tcW w:w="879" w:type="dxa"/>
          </w:tcPr>
          <w:p w14:paraId="35BEC8B6" w14:textId="66AD79A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516" w:type="dxa"/>
          </w:tcPr>
          <w:p w14:paraId="056DC6C6" w14:textId="77777777"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Названия и </w:t>
            </w:r>
            <w:r w:rsidRPr="003864D6">
              <w:rPr>
                <w:rFonts w:ascii="Times New Roman" w:eastAsia="Times New Roman" w:hAnsi="Times New Roman" w:cs="Times New Roman"/>
                <w:sz w:val="24"/>
                <w:szCs w:val="24"/>
                <w:lang w:val="ru-RU"/>
              </w:rPr>
              <w:t xml:space="preserve">последовательность чисел </w:t>
            </w:r>
            <w:r w:rsidRPr="003864D6">
              <w:rPr>
                <w:rFonts w:ascii="Times New Roman" w:eastAsia="Times New Roman" w:hAnsi="Times New Roman" w:cs="Times New Roman"/>
                <w:spacing w:val="-2"/>
                <w:w w:val="105"/>
                <w:sz w:val="24"/>
                <w:szCs w:val="24"/>
                <w:lang w:val="ru-RU"/>
              </w:rPr>
              <w:t>второго</w:t>
            </w:r>
          </w:p>
          <w:p w14:paraId="7326B4C6" w14:textId="5F6F4C8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десятка.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Однозначные</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и </w:t>
            </w:r>
            <w:r w:rsidRPr="003864D6">
              <w:rPr>
                <w:rFonts w:ascii="Times New Roman" w:eastAsia="Times New Roman" w:hAnsi="Times New Roman" w:cs="Times New Roman"/>
                <w:w w:val="105"/>
                <w:sz w:val="24"/>
                <w:szCs w:val="24"/>
                <w:lang w:val="ru-RU"/>
              </w:rPr>
              <w:t>двузначные числа</w:t>
            </w:r>
          </w:p>
        </w:tc>
        <w:tc>
          <w:tcPr>
            <w:tcW w:w="1145" w:type="dxa"/>
          </w:tcPr>
          <w:p w14:paraId="2EF1F4C9" w14:textId="4BD6E20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348896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0CB173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A46960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0F6B72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3DE265F" w14:textId="4A0FF4B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(с.46-47)</w:t>
            </w:r>
          </w:p>
        </w:tc>
      </w:tr>
      <w:tr w:rsidR="003451C6" w:rsidRPr="003864D6" w14:paraId="71D86804" w14:textId="77777777" w:rsidTr="003451C6">
        <w:tc>
          <w:tcPr>
            <w:tcW w:w="879" w:type="dxa"/>
          </w:tcPr>
          <w:p w14:paraId="5A95F192" w14:textId="7457052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516" w:type="dxa"/>
          </w:tcPr>
          <w:p w14:paraId="45614F85" w14:textId="0DA924D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Образование</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чисел</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из </w:t>
            </w:r>
            <w:r w:rsidRPr="003864D6">
              <w:rPr>
                <w:rFonts w:ascii="Times New Roman" w:eastAsia="Times New Roman" w:hAnsi="Times New Roman" w:cs="Times New Roman"/>
                <w:w w:val="105"/>
                <w:sz w:val="24"/>
                <w:szCs w:val="24"/>
                <w:lang w:val="ru-RU"/>
              </w:rPr>
              <w:t>одного десятка и нескольких единиц</w:t>
            </w:r>
          </w:p>
        </w:tc>
        <w:tc>
          <w:tcPr>
            <w:tcW w:w="1145" w:type="dxa"/>
          </w:tcPr>
          <w:p w14:paraId="41348738" w14:textId="2CF73C3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7344A6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C165F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161540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DE164C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AE36CF9" w14:textId="612BB0F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(с.48-49)</w:t>
            </w:r>
          </w:p>
        </w:tc>
      </w:tr>
      <w:tr w:rsidR="003451C6" w:rsidRPr="003864D6" w14:paraId="4F9873A4" w14:textId="77777777" w:rsidTr="003451C6">
        <w:tc>
          <w:tcPr>
            <w:tcW w:w="879" w:type="dxa"/>
          </w:tcPr>
          <w:p w14:paraId="161B604F" w14:textId="0352F04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516" w:type="dxa"/>
          </w:tcPr>
          <w:p w14:paraId="23CD402E" w14:textId="77777777"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Запись</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и</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чтение</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чисел</w:t>
            </w:r>
          </w:p>
          <w:p w14:paraId="334A7E1B"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tcPr>
          <w:p w14:paraId="4BD4AF9E" w14:textId="1423DB6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9622A1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5F6CC6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80CE09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110D1C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D4C9FBB" w14:textId="6432206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(с.50)</w:t>
            </w:r>
          </w:p>
        </w:tc>
      </w:tr>
      <w:tr w:rsidR="003451C6" w:rsidRPr="003864D6" w14:paraId="4781A70F" w14:textId="77777777" w:rsidTr="003451C6">
        <w:tc>
          <w:tcPr>
            <w:tcW w:w="879" w:type="dxa"/>
          </w:tcPr>
          <w:p w14:paraId="269948F3" w14:textId="38CF269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516" w:type="dxa"/>
            <w:shd w:val="clear" w:color="auto" w:fill="FFFFFF"/>
          </w:tcPr>
          <w:p w14:paraId="61905B1B" w14:textId="3EA5158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Дециметр. Соотношение </w:t>
            </w:r>
            <w:r w:rsidRPr="003864D6">
              <w:rPr>
                <w:rFonts w:ascii="Times New Roman" w:eastAsia="Times New Roman" w:hAnsi="Times New Roman" w:cs="Times New Roman"/>
                <w:w w:val="105"/>
                <w:sz w:val="24"/>
                <w:szCs w:val="24"/>
                <w:lang w:val="ru-RU"/>
              </w:rPr>
              <w:t>дециметра и сантиметра</w:t>
            </w:r>
          </w:p>
        </w:tc>
        <w:tc>
          <w:tcPr>
            <w:tcW w:w="1145" w:type="dxa"/>
            <w:shd w:val="clear" w:color="auto" w:fill="FFFFFF"/>
          </w:tcPr>
          <w:p w14:paraId="7A0409ED" w14:textId="5E3883D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7FDB14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A85AA4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4E36C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3B994C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18E3486" w14:textId="7211A2E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51)</w:t>
            </w:r>
          </w:p>
        </w:tc>
      </w:tr>
      <w:tr w:rsidR="003451C6" w:rsidRPr="003864D6" w14:paraId="585B2D1D" w14:textId="77777777" w:rsidTr="003451C6">
        <w:tc>
          <w:tcPr>
            <w:tcW w:w="879" w:type="dxa"/>
          </w:tcPr>
          <w:p w14:paraId="53F2D4FF" w14:textId="3D53271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516" w:type="dxa"/>
            <w:shd w:val="clear" w:color="auto" w:fill="FFFFFF"/>
          </w:tcPr>
          <w:p w14:paraId="25E22B2E" w14:textId="39276D4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Случаи сложения и </w:t>
            </w:r>
            <w:r w:rsidRPr="003864D6">
              <w:rPr>
                <w:rFonts w:ascii="Times New Roman" w:eastAsia="Times New Roman" w:hAnsi="Times New Roman" w:cs="Times New Roman"/>
                <w:sz w:val="24"/>
                <w:szCs w:val="24"/>
                <w:lang w:val="ru-RU"/>
              </w:rPr>
              <w:t xml:space="preserve">вычитания, основанные на </w:t>
            </w:r>
            <w:r w:rsidRPr="003864D6">
              <w:rPr>
                <w:rFonts w:ascii="Times New Roman" w:eastAsia="Times New Roman" w:hAnsi="Times New Roman" w:cs="Times New Roman"/>
                <w:w w:val="105"/>
                <w:sz w:val="24"/>
                <w:szCs w:val="24"/>
                <w:lang w:val="ru-RU"/>
              </w:rPr>
              <w:t>знании нумерации</w:t>
            </w:r>
            <w:r w:rsidRPr="003864D6">
              <w:rPr>
                <w:rFonts w:ascii="Times New Roman" w:eastAsia="Times New Roman" w:hAnsi="Times New Roman" w:cs="Times New Roman"/>
                <w:sz w:val="24"/>
                <w:szCs w:val="24"/>
                <w:lang w:val="ru-RU"/>
              </w:rPr>
              <w:t xml:space="preserve"> </w:t>
            </w:r>
          </w:p>
        </w:tc>
        <w:tc>
          <w:tcPr>
            <w:tcW w:w="1145" w:type="dxa"/>
            <w:shd w:val="clear" w:color="auto" w:fill="FFFFFF"/>
          </w:tcPr>
          <w:p w14:paraId="709F56CE" w14:textId="38974AC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2BD2078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377DF6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8C3051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CA7B2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187B96F6" w14:textId="29A3341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(с.52)</w:t>
            </w:r>
          </w:p>
        </w:tc>
      </w:tr>
      <w:tr w:rsidR="003451C6" w:rsidRPr="003864D6" w14:paraId="578B8436" w14:textId="77777777" w:rsidTr="003451C6">
        <w:tc>
          <w:tcPr>
            <w:tcW w:w="879" w:type="dxa"/>
          </w:tcPr>
          <w:p w14:paraId="3CDE91E5" w14:textId="0C72B5A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516" w:type="dxa"/>
          </w:tcPr>
          <w:p w14:paraId="418FC84C" w14:textId="1F1B966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Подготовка к изучению </w:t>
            </w:r>
            <w:r w:rsidRPr="003864D6">
              <w:rPr>
                <w:rFonts w:ascii="Times New Roman" w:eastAsia="Times New Roman" w:hAnsi="Times New Roman" w:cs="Times New Roman"/>
                <w:spacing w:val="-2"/>
                <w:w w:val="105"/>
                <w:sz w:val="24"/>
                <w:szCs w:val="24"/>
                <w:lang w:val="ru-RU"/>
              </w:rPr>
              <w:t>таблицы</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сложения</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чисел</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в </w:t>
            </w:r>
            <w:r w:rsidRPr="003864D6">
              <w:rPr>
                <w:rFonts w:ascii="Times New Roman" w:eastAsia="Times New Roman" w:hAnsi="Times New Roman" w:cs="Times New Roman"/>
                <w:w w:val="105"/>
                <w:sz w:val="24"/>
                <w:szCs w:val="24"/>
                <w:lang w:val="ru-RU"/>
              </w:rPr>
              <w:t>пределах 20</w:t>
            </w:r>
          </w:p>
        </w:tc>
        <w:tc>
          <w:tcPr>
            <w:tcW w:w="1145" w:type="dxa"/>
          </w:tcPr>
          <w:p w14:paraId="4403D7BD" w14:textId="00666B9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627836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8C0E9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BBE39B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BB9F2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17880098" w14:textId="7512046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(с.53)</w:t>
            </w:r>
          </w:p>
        </w:tc>
      </w:tr>
      <w:tr w:rsidR="003451C6" w:rsidRPr="003864D6" w14:paraId="75435DF7" w14:textId="77777777" w:rsidTr="003451C6">
        <w:tc>
          <w:tcPr>
            <w:tcW w:w="879" w:type="dxa"/>
          </w:tcPr>
          <w:p w14:paraId="1E5BDFEA" w14:textId="7CBB7B4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516" w:type="dxa"/>
            <w:shd w:val="clear" w:color="auto" w:fill="FFFFFF"/>
          </w:tcPr>
          <w:p w14:paraId="45A9D4BF" w14:textId="7439C50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Счёт</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spacing w:val="-2"/>
                <w:w w:val="105"/>
                <w:sz w:val="24"/>
                <w:szCs w:val="24"/>
                <w:lang w:val="ru-RU"/>
              </w:rPr>
              <w:t>десятками</w:t>
            </w:r>
          </w:p>
        </w:tc>
        <w:tc>
          <w:tcPr>
            <w:tcW w:w="1145" w:type="dxa"/>
            <w:shd w:val="clear" w:color="auto" w:fill="FFFFFF"/>
          </w:tcPr>
          <w:p w14:paraId="1F537AD5" w14:textId="6748D3E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609BEF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94E74E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1E7F73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B04F53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78411EB1" w14:textId="4F410B5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(с.54)</w:t>
            </w:r>
          </w:p>
        </w:tc>
      </w:tr>
      <w:tr w:rsidR="003451C6" w:rsidRPr="003864D6" w14:paraId="729D8627" w14:textId="77777777" w:rsidTr="003451C6">
        <w:tc>
          <w:tcPr>
            <w:tcW w:w="879" w:type="dxa"/>
          </w:tcPr>
          <w:p w14:paraId="3478BBB3" w14:textId="5AFC680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516" w:type="dxa"/>
            <w:shd w:val="clear" w:color="auto" w:fill="FFFFFF"/>
          </w:tcPr>
          <w:p w14:paraId="16C59C52" w14:textId="6FF6CAF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Десяток. Счёт десятками в пределах 100</w:t>
            </w:r>
          </w:p>
        </w:tc>
        <w:tc>
          <w:tcPr>
            <w:tcW w:w="1145" w:type="dxa"/>
            <w:shd w:val="clear" w:color="auto" w:fill="FFFFFF"/>
          </w:tcPr>
          <w:p w14:paraId="360AA48C" w14:textId="69D460F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51574F8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D92982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BE3ED2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20DDAF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89621DA" w14:textId="0D5DBE2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(с.55)</w:t>
            </w:r>
          </w:p>
        </w:tc>
      </w:tr>
      <w:tr w:rsidR="003451C6" w:rsidRPr="003864D6" w14:paraId="4E489D82" w14:textId="77777777" w:rsidTr="003451C6">
        <w:tc>
          <w:tcPr>
            <w:tcW w:w="879" w:type="dxa"/>
          </w:tcPr>
          <w:p w14:paraId="20307DD5" w14:textId="06E0F9D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516" w:type="dxa"/>
            <w:shd w:val="clear" w:color="auto" w:fill="FFFFFF"/>
          </w:tcPr>
          <w:p w14:paraId="7F580B00" w14:textId="139875F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Обобщение. Числа от 1 до 20: различение, чтение, запись. Сложение и вычитание в </w:t>
            </w:r>
            <w:r w:rsidRPr="003864D6">
              <w:rPr>
                <w:rFonts w:ascii="Times New Roman" w:eastAsia="Calibri" w:hAnsi="Times New Roman" w:cs="Times New Roman"/>
                <w:sz w:val="24"/>
                <w:szCs w:val="24"/>
                <w:lang w:val="ru-RU"/>
              </w:rPr>
              <w:lastRenderedPageBreak/>
              <w:t>пределах 20 без перехода через десяток</w:t>
            </w:r>
          </w:p>
        </w:tc>
        <w:tc>
          <w:tcPr>
            <w:tcW w:w="1145" w:type="dxa"/>
            <w:shd w:val="clear" w:color="auto" w:fill="FFFFFF"/>
          </w:tcPr>
          <w:p w14:paraId="6FAAE8CC" w14:textId="5AF1575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lastRenderedPageBreak/>
              <w:t>1</w:t>
            </w:r>
          </w:p>
        </w:tc>
        <w:tc>
          <w:tcPr>
            <w:tcW w:w="556" w:type="dxa"/>
          </w:tcPr>
          <w:p w14:paraId="0AB1C63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610EA37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9A20A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88772B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6F489352" w14:textId="605405E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(с.56-59)</w:t>
            </w:r>
          </w:p>
        </w:tc>
      </w:tr>
      <w:tr w:rsidR="003451C6" w:rsidRPr="003864D6" w14:paraId="711A65F6" w14:textId="77777777" w:rsidTr="003451C6">
        <w:tc>
          <w:tcPr>
            <w:tcW w:w="879" w:type="dxa"/>
          </w:tcPr>
          <w:p w14:paraId="52CF73A5" w14:textId="65B090B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516" w:type="dxa"/>
          </w:tcPr>
          <w:p w14:paraId="7B945E99" w14:textId="77B0BF0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Дополнение</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задач</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и </w:t>
            </w:r>
            <w:r w:rsidRPr="003864D6">
              <w:rPr>
                <w:rFonts w:ascii="Times New Roman" w:eastAsia="Times New Roman" w:hAnsi="Times New Roman" w:cs="Times New Roman"/>
                <w:sz w:val="24"/>
                <w:szCs w:val="24"/>
                <w:lang w:val="ru-RU"/>
              </w:rPr>
              <w:t>сравнение</w:t>
            </w:r>
            <w:r w:rsidRPr="003864D6">
              <w:rPr>
                <w:rFonts w:ascii="Times New Roman" w:eastAsia="Times New Roman" w:hAnsi="Times New Roman" w:cs="Times New Roman"/>
                <w:spacing w:val="24"/>
                <w:w w:val="105"/>
                <w:sz w:val="24"/>
                <w:szCs w:val="24"/>
                <w:lang w:val="ru-RU"/>
              </w:rPr>
              <w:t xml:space="preserve"> </w:t>
            </w:r>
            <w:r w:rsidRPr="003864D6">
              <w:rPr>
                <w:rFonts w:ascii="Times New Roman" w:eastAsia="Times New Roman" w:hAnsi="Times New Roman" w:cs="Times New Roman"/>
                <w:spacing w:val="-2"/>
                <w:w w:val="105"/>
                <w:sz w:val="24"/>
                <w:szCs w:val="24"/>
                <w:lang w:val="ru-RU"/>
              </w:rPr>
              <w:t>величин.</w:t>
            </w:r>
          </w:p>
        </w:tc>
        <w:tc>
          <w:tcPr>
            <w:tcW w:w="1145" w:type="dxa"/>
          </w:tcPr>
          <w:p w14:paraId="05FE15BD" w14:textId="529D7D9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F9494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20E1BB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24A35B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3FA849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5CBD9C19" w14:textId="127349C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ЭФУ</w:t>
            </w:r>
            <w:r w:rsidRPr="003864D6">
              <w:rPr>
                <w:rFonts w:ascii="Times New Roman" w:eastAsia="Calibri" w:hAnsi="Times New Roman" w:cs="Times New Roman"/>
                <w:w w:val="103"/>
                <w:sz w:val="24"/>
                <w:szCs w:val="24"/>
              </w:rPr>
              <w:t xml:space="preserve"> (с.60)</w:t>
            </w:r>
          </w:p>
        </w:tc>
      </w:tr>
      <w:tr w:rsidR="003451C6" w:rsidRPr="003864D6" w14:paraId="44BAC63B" w14:textId="77777777" w:rsidTr="003451C6">
        <w:tc>
          <w:tcPr>
            <w:tcW w:w="879" w:type="dxa"/>
          </w:tcPr>
          <w:p w14:paraId="1CC68A60" w14:textId="7DA92BD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516" w:type="dxa"/>
            <w:shd w:val="clear" w:color="auto" w:fill="FFFFFF"/>
          </w:tcPr>
          <w:p w14:paraId="07B75008" w14:textId="7EE88C2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Преобразование условия и </w:t>
            </w:r>
            <w:r w:rsidRPr="003864D6">
              <w:rPr>
                <w:rFonts w:ascii="Times New Roman" w:eastAsia="Times New Roman" w:hAnsi="Times New Roman" w:cs="Times New Roman"/>
                <w:w w:val="105"/>
                <w:sz w:val="24"/>
                <w:szCs w:val="24"/>
                <w:lang w:val="ru-RU"/>
              </w:rPr>
              <w:t>вопроса задачи. Решение задач в 2 действия</w:t>
            </w:r>
          </w:p>
        </w:tc>
        <w:tc>
          <w:tcPr>
            <w:tcW w:w="1145" w:type="dxa"/>
            <w:shd w:val="clear" w:color="auto" w:fill="FFFFFF"/>
          </w:tcPr>
          <w:p w14:paraId="1E85FD81" w14:textId="3A54D29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55AF2F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D28A56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B5F5EC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4C3CEC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6DFD9FE" w14:textId="6BE34A5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61)</w:t>
            </w:r>
          </w:p>
        </w:tc>
      </w:tr>
      <w:tr w:rsidR="003451C6" w:rsidRPr="003864D6" w14:paraId="71A30F33" w14:textId="77777777" w:rsidTr="003451C6">
        <w:tc>
          <w:tcPr>
            <w:tcW w:w="879" w:type="dxa"/>
          </w:tcPr>
          <w:p w14:paraId="4C53A0EC" w14:textId="3ABAB31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516" w:type="dxa"/>
            <w:shd w:val="clear" w:color="auto" w:fill="FFFFFF"/>
          </w:tcPr>
          <w:p w14:paraId="632097FE" w14:textId="77777777" w:rsidR="003451C6" w:rsidRPr="003864D6" w:rsidRDefault="003451C6" w:rsidP="003864D6">
            <w:pPr>
              <w:widowControl w:val="0"/>
              <w:autoSpaceDE w:val="0"/>
              <w:autoSpaceDN w:val="0"/>
              <w:spacing w:after="0" w:line="240" w:lineRule="auto"/>
              <w:ind w:left="57" w:right="156"/>
              <w:rPr>
                <w:rFonts w:ascii="Times New Roman" w:eastAsia="Times New Roman" w:hAnsi="Times New Roman" w:cs="Times New Roman"/>
                <w:w w:val="105"/>
                <w:sz w:val="24"/>
                <w:szCs w:val="24"/>
                <w:lang w:val="ru-RU"/>
              </w:rPr>
            </w:pPr>
            <w:r w:rsidRPr="003864D6">
              <w:rPr>
                <w:rFonts w:ascii="Times New Roman" w:eastAsia="Times New Roman" w:hAnsi="Times New Roman" w:cs="Times New Roman"/>
                <w:w w:val="105"/>
                <w:sz w:val="24"/>
                <w:szCs w:val="24"/>
                <w:lang w:val="ru-RU"/>
              </w:rPr>
              <w:t>Алгоритм</w:t>
            </w:r>
            <w:r w:rsidRPr="003864D6">
              <w:rPr>
                <w:rFonts w:ascii="Times New Roman" w:eastAsia="Times New Roman" w:hAnsi="Times New Roman" w:cs="Times New Roman"/>
                <w:spacing w:val="16"/>
                <w:w w:val="105"/>
                <w:sz w:val="24"/>
                <w:szCs w:val="24"/>
                <w:lang w:val="ru-RU"/>
              </w:rPr>
              <w:t xml:space="preserve"> </w:t>
            </w:r>
            <w:r w:rsidRPr="003864D6">
              <w:rPr>
                <w:rFonts w:ascii="Times New Roman" w:eastAsia="Times New Roman" w:hAnsi="Times New Roman" w:cs="Times New Roman"/>
                <w:w w:val="105"/>
                <w:sz w:val="24"/>
                <w:szCs w:val="24"/>
                <w:lang w:val="ru-RU"/>
              </w:rPr>
              <w:t>решения</w:t>
            </w:r>
            <w:r w:rsidRPr="003864D6">
              <w:rPr>
                <w:rFonts w:ascii="Times New Roman" w:eastAsia="Times New Roman" w:hAnsi="Times New Roman" w:cs="Times New Roman"/>
                <w:spacing w:val="-16"/>
                <w:w w:val="105"/>
                <w:sz w:val="24"/>
                <w:szCs w:val="24"/>
                <w:lang w:val="ru-RU"/>
              </w:rPr>
              <w:t xml:space="preserve"> </w:t>
            </w:r>
            <w:r w:rsidRPr="003864D6">
              <w:rPr>
                <w:rFonts w:ascii="Times New Roman" w:eastAsia="Times New Roman" w:hAnsi="Times New Roman" w:cs="Times New Roman"/>
                <w:w w:val="105"/>
                <w:sz w:val="24"/>
                <w:szCs w:val="24"/>
                <w:lang w:val="ru-RU"/>
              </w:rPr>
              <w:t>задач</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в 2 действия</w:t>
            </w:r>
          </w:p>
          <w:p w14:paraId="3F514F42" w14:textId="7473C5A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Задачи на разностное сравнение. </w:t>
            </w:r>
          </w:p>
        </w:tc>
        <w:tc>
          <w:tcPr>
            <w:tcW w:w="1145" w:type="dxa"/>
            <w:shd w:val="clear" w:color="auto" w:fill="FFFFFF"/>
          </w:tcPr>
          <w:p w14:paraId="2D5A626E" w14:textId="1871DA4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F7EEC6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34102F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01B90D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C8FD95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5921E59" w14:textId="09A7B1A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(с.62-63)</w:t>
            </w:r>
          </w:p>
        </w:tc>
      </w:tr>
      <w:tr w:rsidR="003451C6" w:rsidRPr="003864D6" w14:paraId="2504ACDF" w14:textId="77777777" w:rsidTr="003451C6">
        <w:tc>
          <w:tcPr>
            <w:tcW w:w="879" w:type="dxa"/>
          </w:tcPr>
          <w:p w14:paraId="178B13B0" w14:textId="5D54636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516" w:type="dxa"/>
            <w:shd w:val="clear" w:color="auto" w:fill="FFFFFF"/>
          </w:tcPr>
          <w:p w14:paraId="4D7EF9AA" w14:textId="62D09EF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Переход через десяток при сложении. Представление на модели и запись действия</w:t>
            </w:r>
          </w:p>
        </w:tc>
        <w:tc>
          <w:tcPr>
            <w:tcW w:w="1145" w:type="dxa"/>
            <w:shd w:val="clear" w:color="auto" w:fill="FFFFFF"/>
          </w:tcPr>
          <w:p w14:paraId="1B3CC77A" w14:textId="786ECE7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5BD493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9ADCDA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BB6FB8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5DD041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AF21B0E" w14:textId="01579A4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(с.64-65)</w:t>
            </w:r>
          </w:p>
        </w:tc>
      </w:tr>
      <w:tr w:rsidR="003451C6" w:rsidRPr="003864D6" w14:paraId="44414BCF" w14:textId="77777777" w:rsidTr="003451C6">
        <w:tc>
          <w:tcPr>
            <w:tcW w:w="879" w:type="dxa"/>
          </w:tcPr>
          <w:p w14:paraId="3F68B71C" w14:textId="4A55B98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516" w:type="dxa"/>
          </w:tcPr>
          <w:p w14:paraId="2F458DAE" w14:textId="4DF333D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2,</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spacing w:val="-10"/>
                <w:w w:val="105"/>
                <w:sz w:val="24"/>
                <w:szCs w:val="24"/>
                <w:lang w:val="ru-RU"/>
              </w:rPr>
              <w:t>3</w:t>
            </w:r>
          </w:p>
        </w:tc>
        <w:tc>
          <w:tcPr>
            <w:tcW w:w="1145" w:type="dxa"/>
          </w:tcPr>
          <w:p w14:paraId="1A592441" w14:textId="0618E17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68D095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50418B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9349CF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277697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1A15754A" w14:textId="18C76A1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 (с.</w:t>
            </w:r>
            <w:r w:rsidRPr="003864D6">
              <w:rPr>
                <w:rFonts w:ascii="Times New Roman" w:eastAsia="Times New Roman" w:hAnsi="Times New Roman" w:cs="Times New Roman"/>
                <w:w w:val="103"/>
                <w:sz w:val="24"/>
                <w:szCs w:val="24"/>
                <w:lang w:val="ru-RU"/>
              </w:rPr>
              <w:t xml:space="preserve"> 66)</w:t>
            </w:r>
          </w:p>
        </w:tc>
      </w:tr>
      <w:tr w:rsidR="003451C6" w:rsidRPr="003864D6" w14:paraId="10A8F676" w14:textId="77777777" w:rsidTr="003451C6">
        <w:tc>
          <w:tcPr>
            <w:tcW w:w="879" w:type="dxa"/>
          </w:tcPr>
          <w:p w14:paraId="18061952" w14:textId="19777E6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516" w:type="dxa"/>
          </w:tcPr>
          <w:p w14:paraId="3D061F74" w14:textId="038ED06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4</w:t>
            </w:r>
          </w:p>
        </w:tc>
        <w:tc>
          <w:tcPr>
            <w:tcW w:w="1145" w:type="dxa"/>
          </w:tcPr>
          <w:p w14:paraId="2EF1759D" w14:textId="18DDB30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039E50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813DA9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CB6A52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5EADB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5E02133D" w14:textId="353EDB3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(с.67)</w:t>
            </w:r>
          </w:p>
        </w:tc>
      </w:tr>
      <w:tr w:rsidR="003451C6" w:rsidRPr="003864D6" w14:paraId="529B4072" w14:textId="77777777" w:rsidTr="003451C6">
        <w:tc>
          <w:tcPr>
            <w:tcW w:w="879" w:type="dxa"/>
          </w:tcPr>
          <w:p w14:paraId="3D03C48A" w14:textId="3F18E61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516" w:type="dxa"/>
          </w:tcPr>
          <w:p w14:paraId="5497BA66" w14:textId="0C2A8C9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5</w:t>
            </w:r>
          </w:p>
        </w:tc>
        <w:tc>
          <w:tcPr>
            <w:tcW w:w="1145" w:type="dxa"/>
          </w:tcPr>
          <w:p w14:paraId="5BD6B3D8" w14:textId="5760E77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56BE48A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CF6DB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54449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7BA597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307F052" w14:textId="476BA10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68)</w:t>
            </w:r>
          </w:p>
        </w:tc>
      </w:tr>
      <w:tr w:rsidR="003451C6" w:rsidRPr="003864D6" w14:paraId="121D1FF5" w14:textId="77777777" w:rsidTr="003451C6">
        <w:tc>
          <w:tcPr>
            <w:tcW w:w="879" w:type="dxa"/>
          </w:tcPr>
          <w:p w14:paraId="29043A45" w14:textId="3F50591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516" w:type="dxa"/>
          </w:tcPr>
          <w:p w14:paraId="223C2F47" w14:textId="3B9C427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6</w:t>
            </w:r>
          </w:p>
        </w:tc>
        <w:tc>
          <w:tcPr>
            <w:tcW w:w="1145" w:type="dxa"/>
          </w:tcPr>
          <w:p w14:paraId="79EE71D5" w14:textId="74AF2D6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B91FD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3ABDB5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AD8BB4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796363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8A9B8A3" w14:textId="070E8BC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(с.69)</w:t>
            </w:r>
          </w:p>
        </w:tc>
      </w:tr>
      <w:tr w:rsidR="003451C6" w:rsidRPr="003864D6" w14:paraId="0FD0A07F" w14:textId="77777777" w:rsidTr="003451C6">
        <w:tc>
          <w:tcPr>
            <w:tcW w:w="879" w:type="dxa"/>
          </w:tcPr>
          <w:p w14:paraId="025FAC36" w14:textId="24C3D76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516" w:type="dxa"/>
          </w:tcPr>
          <w:p w14:paraId="2B5E3B8E" w14:textId="7F6D44D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10"/>
                <w:w w:val="105"/>
                <w:sz w:val="24"/>
                <w:szCs w:val="24"/>
                <w:lang w:val="ru-RU"/>
              </w:rPr>
              <w:t>7</w:t>
            </w:r>
          </w:p>
        </w:tc>
        <w:tc>
          <w:tcPr>
            <w:tcW w:w="1145" w:type="dxa"/>
          </w:tcPr>
          <w:p w14:paraId="591F894F" w14:textId="1DF610E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29E37A8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6E1982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67966EE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12954E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79AA2815" w14:textId="541488C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(с.70)</w:t>
            </w:r>
          </w:p>
        </w:tc>
      </w:tr>
      <w:tr w:rsidR="003451C6" w:rsidRPr="003864D6" w14:paraId="050FA9C4" w14:textId="77777777" w:rsidTr="003451C6">
        <w:tc>
          <w:tcPr>
            <w:tcW w:w="879" w:type="dxa"/>
          </w:tcPr>
          <w:p w14:paraId="51A9ED25" w14:textId="3F192AF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516" w:type="dxa"/>
          </w:tcPr>
          <w:p w14:paraId="7EFB8971" w14:textId="03F3DF1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8"/>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8,</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0"/>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9"/>
                <w:w w:val="105"/>
                <w:sz w:val="24"/>
                <w:szCs w:val="24"/>
                <w:lang w:val="ru-RU"/>
              </w:rPr>
              <w:t xml:space="preserve"> </w:t>
            </w:r>
            <w:r w:rsidRPr="003864D6">
              <w:rPr>
                <w:rFonts w:ascii="Times New Roman" w:eastAsia="Times New Roman" w:hAnsi="Times New Roman" w:cs="Times New Roman"/>
                <w:spacing w:val="-10"/>
                <w:w w:val="105"/>
                <w:sz w:val="24"/>
                <w:szCs w:val="24"/>
                <w:lang w:val="ru-RU"/>
              </w:rPr>
              <w:t>9</w:t>
            </w:r>
          </w:p>
        </w:tc>
        <w:tc>
          <w:tcPr>
            <w:tcW w:w="1145" w:type="dxa"/>
          </w:tcPr>
          <w:p w14:paraId="12D4AE90" w14:textId="3DC329E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04397D3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C8481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259235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60ADFEE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E198BAA" w14:textId="32CF814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(с.71)</w:t>
            </w:r>
          </w:p>
        </w:tc>
      </w:tr>
      <w:tr w:rsidR="003451C6" w:rsidRPr="003864D6" w14:paraId="4894027D" w14:textId="77777777" w:rsidTr="003451C6">
        <w:tc>
          <w:tcPr>
            <w:tcW w:w="879" w:type="dxa"/>
          </w:tcPr>
          <w:p w14:paraId="44F06FBD" w14:textId="6B0E051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516" w:type="dxa"/>
          </w:tcPr>
          <w:p w14:paraId="56FB6D97" w14:textId="032BA95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Таблица сложения.</w:t>
            </w:r>
          </w:p>
        </w:tc>
        <w:tc>
          <w:tcPr>
            <w:tcW w:w="1145" w:type="dxa"/>
          </w:tcPr>
          <w:p w14:paraId="06A82216" w14:textId="3D0C0BF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7B304C8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6F3D8A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3CAD5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75D67B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456180B9" w14:textId="5D9F2B8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(с.72-73)</w:t>
            </w:r>
          </w:p>
        </w:tc>
      </w:tr>
      <w:tr w:rsidR="003451C6" w:rsidRPr="003864D6" w14:paraId="5B7F3C78" w14:textId="77777777" w:rsidTr="003451C6">
        <w:tc>
          <w:tcPr>
            <w:tcW w:w="879" w:type="dxa"/>
          </w:tcPr>
          <w:p w14:paraId="7130419C" w14:textId="5C6FF24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516" w:type="dxa"/>
          </w:tcPr>
          <w:p w14:paraId="6351F375" w14:textId="1234577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Общий</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spacing w:val="-2"/>
                <w:w w:val="105"/>
                <w:sz w:val="24"/>
                <w:szCs w:val="24"/>
                <w:lang w:val="ru-RU"/>
              </w:rPr>
              <w:t>приём</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вычитания</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с </w:t>
            </w:r>
            <w:r w:rsidRPr="003864D6">
              <w:rPr>
                <w:rFonts w:ascii="Times New Roman" w:eastAsia="Times New Roman" w:hAnsi="Times New Roman" w:cs="Times New Roman"/>
                <w:w w:val="105"/>
                <w:sz w:val="24"/>
                <w:szCs w:val="24"/>
                <w:lang w:val="ru-RU"/>
              </w:rPr>
              <w:t>переходом через десяток.</w:t>
            </w:r>
          </w:p>
        </w:tc>
        <w:tc>
          <w:tcPr>
            <w:tcW w:w="1145" w:type="dxa"/>
          </w:tcPr>
          <w:p w14:paraId="59F5BE06" w14:textId="7D0BE19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387C2F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A4EA4C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614C24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56E296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0E367DA8" w14:textId="3E54BBD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(с.80-81)</w:t>
            </w:r>
          </w:p>
        </w:tc>
      </w:tr>
      <w:tr w:rsidR="003451C6" w:rsidRPr="003864D6" w14:paraId="3D00BA80" w14:textId="77777777" w:rsidTr="003451C6">
        <w:tc>
          <w:tcPr>
            <w:tcW w:w="879" w:type="dxa"/>
          </w:tcPr>
          <w:p w14:paraId="3B3FA867" w14:textId="62983F7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516" w:type="dxa"/>
          </w:tcPr>
          <w:p w14:paraId="142C44F9" w14:textId="4BDB5A7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11</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14:paraId="015EB7DD" w14:textId="392B636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29C03DA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4F0900A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76A469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32206A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B656C83" w14:textId="53B822D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82)</w:t>
            </w:r>
          </w:p>
        </w:tc>
      </w:tr>
      <w:tr w:rsidR="003451C6" w:rsidRPr="003864D6" w14:paraId="63D60F27" w14:textId="77777777" w:rsidTr="003451C6">
        <w:tc>
          <w:tcPr>
            <w:tcW w:w="879" w:type="dxa"/>
          </w:tcPr>
          <w:p w14:paraId="5FFFA354" w14:textId="6685A62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516" w:type="dxa"/>
          </w:tcPr>
          <w:p w14:paraId="6D29BDC1" w14:textId="5092034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12</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14:paraId="7561990F" w14:textId="0C95450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3C39CFB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10E224F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EB062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FAF975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6E4EE5E2" w14:textId="5A1D813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(с.83)</w:t>
            </w:r>
          </w:p>
        </w:tc>
      </w:tr>
      <w:tr w:rsidR="003451C6" w:rsidRPr="003864D6" w14:paraId="58396A9C" w14:textId="77777777" w:rsidTr="003451C6">
        <w:tc>
          <w:tcPr>
            <w:tcW w:w="879" w:type="dxa"/>
          </w:tcPr>
          <w:p w14:paraId="26103558" w14:textId="6EE4BF4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516" w:type="dxa"/>
          </w:tcPr>
          <w:p w14:paraId="56DB3334" w14:textId="55856C1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13</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14:paraId="3248419C" w14:textId="7A908CB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909D0D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89DB9C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5ECA97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32DE7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30815CF" w14:textId="38F34FD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84)</w:t>
            </w:r>
          </w:p>
        </w:tc>
      </w:tr>
      <w:tr w:rsidR="003451C6" w:rsidRPr="003864D6" w14:paraId="06E0A35B" w14:textId="77777777" w:rsidTr="003451C6">
        <w:tc>
          <w:tcPr>
            <w:tcW w:w="879" w:type="dxa"/>
          </w:tcPr>
          <w:p w14:paraId="2DBBB64B" w14:textId="52E11BF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516" w:type="dxa"/>
          </w:tcPr>
          <w:p w14:paraId="154D2A00" w14:textId="1672301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14</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tcPr>
          <w:p w14:paraId="4C50F1CE" w14:textId="35AB37B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5859415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32C170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7D7BFD0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8A7944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6FF0E07A" w14:textId="694B70D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85)</w:t>
            </w:r>
          </w:p>
        </w:tc>
      </w:tr>
      <w:tr w:rsidR="003451C6" w:rsidRPr="003864D6" w14:paraId="62C75D34" w14:textId="77777777" w:rsidTr="003451C6">
        <w:tc>
          <w:tcPr>
            <w:tcW w:w="879" w:type="dxa"/>
          </w:tcPr>
          <w:p w14:paraId="72E7976C" w14:textId="212BD73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516" w:type="dxa"/>
            <w:shd w:val="clear" w:color="auto" w:fill="FFFFFF"/>
          </w:tcPr>
          <w:p w14:paraId="39A9015F" w14:textId="0485807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15</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shd w:val="clear" w:color="auto" w:fill="FFFFFF"/>
          </w:tcPr>
          <w:p w14:paraId="23A66C29" w14:textId="109EEB7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429021C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E6CDB0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11BB8E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F90EDC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5FDC04F" w14:textId="0E3460E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(с.86)</w:t>
            </w:r>
          </w:p>
        </w:tc>
      </w:tr>
      <w:tr w:rsidR="003451C6" w:rsidRPr="003864D6" w14:paraId="2EDCFCC6" w14:textId="77777777" w:rsidTr="003451C6">
        <w:tc>
          <w:tcPr>
            <w:tcW w:w="879" w:type="dxa"/>
          </w:tcPr>
          <w:p w14:paraId="154F912C" w14:textId="10CBC09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516" w:type="dxa"/>
            <w:shd w:val="clear" w:color="auto" w:fill="FFFFFF"/>
          </w:tcPr>
          <w:p w14:paraId="28811370" w14:textId="3BBB121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16</w:t>
            </w:r>
            <w:r w:rsidRPr="003864D6">
              <w:rPr>
                <w:rFonts w:ascii="Times New Roman" w:eastAsia="Times New Roman" w:hAnsi="Times New Roman" w:cs="Times New Roman"/>
                <w:spacing w:val="-14"/>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3"/>
                <w:w w:val="105"/>
                <w:sz w:val="24"/>
                <w:szCs w:val="24"/>
                <w:lang w:val="ru-RU"/>
              </w:rPr>
              <w:t xml:space="preserve"> </w:t>
            </w:r>
            <w:r w:rsidRPr="003864D6">
              <w:rPr>
                <w:rFonts w:ascii="Times New Roman" w:eastAsia="Times New Roman" w:hAnsi="Times New Roman" w:cs="Times New Roman"/>
                <w:spacing w:val="-5"/>
                <w:w w:val="105"/>
                <w:sz w:val="24"/>
                <w:szCs w:val="24"/>
                <w:lang w:val="ru-RU"/>
              </w:rPr>
              <w:t>•.</w:t>
            </w:r>
          </w:p>
        </w:tc>
        <w:tc>
          <w:tcPr>
            <w:tcW w:w="1145" w:type="dxa"/>
            <w:shd w:val="clear" w:color="auto" w:fill="FFFFFF"/>
          </w:tcPr>
          <w:p w14:paraId="7AD369FA" w14:textId="12B1AD2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14:paraId="1B95A82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7610EF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1885D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781227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2013B394" w14:textId="0A76BA1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(с.87)</w:t>
            </w:r>
          </w:p>
        </w:tc>
      </w:tr>
      <w:tr w:rsidR="003451C6" w:rsidRPr="003864D6" w14:paraId="0D60255F" w14:textId="77777777" w:rsidTr="003451C6">
        <w:tc>
          <w:tcPr>
            <w:tcW w:w="879" w:type="dxa"/>
          </w:tcPr>
          <w:p w14:paraId="6EDA00C2" w14:textId="1304366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516" w:type="dxa"/>
            <w:shd w:val="clear" w:color="auto" w:fill="FFFFFF"/>
            <w:vAlign w:val="center"/>
          </w:tcPr>
          <w:p w14:paraId="454BD4B5" w14:textId="77777777"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Pr="003864D6">
              <w:rPr>
                <w:rFonts w:ascii="Times New Roman" w:eastAsia="Times New Roman" w:hAnsi="Times New Roman" w:cs="Times New Roman"/>
                <w:spacing w:val="-11"/>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17</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12"/>
                <w:w w:val="105"/>
                <w:sz w:val="24"/>
                <w:szCs w:val="24"/>
                <w:lang w:val="ru-RU"/>
              </w:rPr>
              <w:t xml:space="preserve"> </w:t>
            </w:r>
            <w:r w:rsidRPr="003864D6">
              <w:rPr>
                <w:rFonts w:ascii="Times New Roman" w:eastAsia="Times New Roman" w:hAnsi="Times New Roman" w:cs="Times New Roman"/>
                <w:spacing w:val="-5"/>
                <w:w w:val="105"/>
                <w:sz w:val="24"/>
                <w:szCs w:val="24"/>
                <w:lang w:val="ru-RU"/>
              </w:rPr>
              <w:t>18</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p>
          <w:p w14:paraId="3C5C0199" w14:textId="77777777"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vAlign w:val="center"/>
          </w:tcPr>
          <w:p w14:paraId="30B60C72" w14:textId="092BF80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53083E4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E4A84A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0BD010D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482248C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664F5AED" w14:textId="07CCD57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(с.88)</w:t>
            </w:r>
          </w:p>
        </w:tc>
      </w:tr>
      <w:tr w:rsidR="003451C6" w:rsidRPr="003864D6" w14:paraId="50A176B8" w14:textId="77777777" w:rsidTr="003451C6">
        <w:tc>
          <w:tcPr>
            <w:tcW w:w="879" w:type="dxa"/>
          </w:tcPr>
          <w:p w14:paraId="3C8656DF" w14:textId="068FC40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516" w:type="dxa"/>
            <w:shd w:val="clear" w:color="auto" w:fill="FFFFFF"/>
          </w:tcPr>
          <w:p w14:paraId="08BF8D0B" w14:textId="76D7CB7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Закрепление. Вычитание </w:t>
            </w:r>
            <w:r w:rsidRPr="003864D6">
              <w:rPr>
                <w:rFonts w:ascii="Times New Roman" w:eastAsia="Times New Roman" w:hAnsi="Times New Roman" w:cs="Times New Roman"/>
                <w:w w:val="105"/>
                <w:sz w:val="24"/>
                <w:szCs w:val="24"/>
                <w:lang w:val="ru-RU"/>
              </w:rPr>
              <w:t>чисел</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с</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переходом</w:t>
            </w:r>
            <w:r w:rsidRPr="003864D6">
              <w:rPr>
                <w:rFonts w:ascii="Times New Roman" w:eastAsia="Times New Roman" w:hAnsi="Times New Roman" w:cs="Times New Roman"/>
                <w:spacing w:val="-15"/>
                <w:w w:val="105"/>
                <w:sz w:val="24"/>
                <w:szCs w:val="24"/>
                <w:lang w:val="ru-RU"/>
              </w:rPr>
              <w:t xml:space="preserve"> </w:t>
            </w:r>
            <w:r w:rsidRPr="003864D6">
              <w:rPr>
                <w:rFonts w:ascii="Times New Roman" w:eastAsia="Times New Roman" w:hAnsi="Times New Roman" w:cs="Times New Roman"/>
                <w:w w:val="105"/>
                <w:sz w:val="24"/>
                <w:szCs w:val="24"/>
                <w:lang w:val="ru-RU"/>
              </w:rPr>
              <w:t xml:space="preserve">через </w:t>
            </w:r>
            <w:r w:rsidRPr="003864D6">
              <w:rPr>
                <w:rFonts w:ascii="Times New Roman" w:eastAsia="Times New Roman" w:hAnsi="Times New Roman" w:cs="Times New Roman"/>
                <w:spacing w:val="-2"/>
                <w:w w:val="105"/>
                <w:sz w:val="24"/>
                <w:szCs w:val="24"/>
                <w:lang w:val="ru-RU"/>
              </w:rPr>
              <w:t>десяток</w:t>
            </w:r>
          </w:p>
        </w:tc>
        <w:tc>
          <w:tcPr>
            <w:tcW w:w="1145" w:type="dxa"/>
            <w:shd w:val="clear" w:color="auto" w:fill="FFFFFF"/>
            <w:vAlign w:val="center"/>
          </w:tcPr>
          <w:p w14:paraId="3792A548" w14:textId="4FA5454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0FDB7D2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725DB56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100642D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5B3FBC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14:paraId="3722E46A" w14:textId="58265EB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89)</w:t>
            </w:r>
          </w:p>
        </w:tc>
      </w:tr>
      <w:tr w:rsidR="003451C6" w:rsidRPr="003864D6" w14:paraId="5AA67D9E" w14:textId="77777777" w:rsidTr="003451C6">
        <w:tc>
          <w:tcPr>
            <w:tcW w:w="879" w:type="dxa"/>
          </w:tcPr>
          <w:p w14:paraId="5D54643B" w14:textId="0BE70CF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516" w:type="dxa"/>
            <w:shd w:val="clear" w:color="auto" w:fill="FFFFFF"/>
          </w:tcPr>
          <w:p w14:paraId="09962126" w14:textId="1260C0A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Проект. «Математика </w:t>
            </w:r>
            <w:r w:rsidRPr="003864D6">
              <w:rPr>
                <w:rFonts w:ascii="Times New Roman" w:eastAsia="Times New Roman" w:hAnsi="Times New Roman" w:cs="Times New Roman"/>
                <w:sz w:val="24"/>
                <w:szCs w:val="24"/>
                <w:lang w:val="ru-RU"/>
              </w:rPr>
              <w:t xml:space="preserve">вокруг нас. Цвет, размер, </w:t>
            </w:r>
            <w:r w:rsidRPr="003864D6">
              <w:rPr>
                <w:rFonts w:ascii="Times New Roman" w:eastAsia="Times New Roman" w:hAnsi="Times New Roman" w:cs="Times New Roman"/>
                <w:w w:val="105"/>
                <w:sz w:val="24"/>
                <w:szCs w:val="24"/>
                <w:lang w:val="ru-RU"/>
              </w:rPr>
              <w:t xml:space="preserve">форма. «Узоры и </w:t>
            </w:r>
            <w:r w:rsidRPr="003864D6">
              <w:rPr>
                <w:rFonts w:ascii="Times New Roman" w:eastAsia="Times New Roman" w:hAnsi="Times New Roman" w:cs="Times New Roman"/>
                <w:spacing w:val="-2"/>
                <w:w w:val="105"/>
                <w:sz w:val="24"/>
                <w:szCs w:val="24"/>
                <w:lang w:val="ru-RU"/>
              </w:rPr>
              <w:t>орнаменты».</w:t>
            </w:r>
          </w:p>
        </w:tc>
        <w:tc>
          <w:tcPr>
            <w:tcW w:w="1145" w:type="dxa"/>
            <w:shd w:val="clear" w:color="auto" w:fill="FFFFFF"/>
            <w:vAlign w:val="center"/>
          </w:tcPr>
          <w:p w14:paraId="5F826FFE" w14:textId="24CB1E5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2A0F3E2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25D091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4D66BC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794B780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5F47A58A" w14:textId="530D8C6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(с.98-99)</w:t>
            </w:r>
          </w:p>
        </w:tc>
      </w:tr>
      <w:tr w:rsidR="003451C6" w:rsidRPr="003864D6" w14:paraId="56E9C3BB" w14:textId="77777777" w:rsidTr="003451C6">
        <w:tc>
          <w:tcPr>
            <w:tcW w:w="879" w:type="dxa"/>
          </w:tcPr>
          <w:p w14:paraId="402DF21C" w14:textId="0B7B30C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516" w:type="dxa"/>
            <w:shd w:val="clear" w:color="auto" w:fill="FFFFFF"/>
          </w:tcPr>
          <w:p w14:paraId="3DAE0299" w14:textId="1F586D8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 xml:space="preserve">Сравнение, группировка, закономерности, высказывания. Повторение. </w:t>
            </w:r>
            <w:r w:rsidRPr="003864D6">
              <w:rPr>
                <w:rFonts w:ascii="Times New Roman" w:eastAsia="Times New Roman" w:hAnsi="Times New Roman" w:cs="Times New Roman"/>
                <w:color w:val="000000"/>
                <w:sz w:val="24"/>
                <w:szCs w:val="24"/>
                <w:lang w:val="ru-RU"/>
              </w:rPr>
              <w:lastRenderedPageBreak/>
              <w:t>Что узнали. Чему научились в 1 классе</w:t>
            </w:r>
          </w:p>
        </w:tc>
        <w:tc>
          <w:tcPr>
            <w:tcW w:w="1145" w:type="dxa"/>
            <w:shd w:val="clear" w:color="auto" w:fill="FFFFFF"/>
            <w:vAlign w:val="center"/>
          </w:tcPr>
          <w:p w14:paraId="57A68D09" w14:textId="1E6F10D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lastRenderedPageBreak/>
              <w:t>1</w:t>
            </w:r>
          </w:p>
        </w:tc>
        <w:tc>
          <w:tcPr>
            <w:tcW w:w="556" w:type="dxa"/>
          </w:tcPr>
          <w:p w14:paraId="2B7D69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55303B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5CC2B22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3438D21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02DF987E" w14:textId="49D0C63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(с.100-101)</w:t>
            </w:r>
          </w:p>
        </w:tc>
      </w:tr>
      <w:tr w:rsidR="003451C6" w:rsidRPr="003864D6" w14:paraId="2BA77BF1" w14:textId="77777777" w:rsidTr="003451C6">
        <w:tc>
          <w:tcPr>
            <w:tcW w:w="879" w:type="dxa"/>
          </w:tcPr>
          <w:p w14:paraId="6106D259" w14:textId="38BB17E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516" w:type="dxa"/>
            <w:shd w:val="clear" w:color="auto" w:fill="FFFFFF"/>
          </w:tcPr>
          <w:p w14:paraId="5DC08303" w14:textId="25E6BDF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Числа от 1 до 20. Сложение  и вычитание с переходом через десяток. Повторение. Что узнали. Чему научились в 1 классе</w:t>
            </w:r>
            <w:r w:rsidRPr="003864D6">
              <w:rPr>
                <w:rFonts w:ascii="Times New Roman" w:eastAsia="Times New Roman" w:hAnsi="Times New Roman" w:cs="Times New Roman"/>
                <w:w w:val="105"/>
                <w:sz w:val="24"/>
                <w:szCs w:val="24"/>
                <w:lang w:val="ru-RU"/>
              </w:rPr>
              <w:t>.</w:t>
            </w:r>
          </w:p>
        </w:tc>
        <w:tc>
          <w:tcPr>
            <w:tcW w:w="1145" w:type="dxa"/>
            <w:shd w:val="clear" w:color="auto" w:fill="FFFFFF"/>
            <w:vAlign w:val="center"/>
          </w:tcPr>
          <w:p w14:paraId="3D6EEC65" w14:textId="201156E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636FC48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1D2F66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2543062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175036B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B4F48C4" w14:textId="695090D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(с.102-103)</w:t>
            </w:r>
          </w:p>
        </w:tc>
      </w:tr>
      <w:tr w:rsidR="003451C6" w:rsidRPr="003864D6" w14:paraId="102CE398" w14:textId="77777777" w:rsidTr="003451C6">
        <w:tc>
          <w:tcPr>
            <w:tcW w:w="879" w:type="dxa"/>
          </w:tcPr>
          <w:p w14:paraId="534AA664" w14:textId="57B1BFB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516" w:type="dxa"/>
            <w:shd w:val="clear" w:color="auto" w:fill="FFFFFF"/>
          </w:tcPr>
          <w:p w14:paraId="71DE1BFF" w14:textId="543F0CD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Закрепление материала  по теме «Решение задач в два действия</w:t>
            </w:r>
          </w:p>
        </w:tc>
        <w:tc>
          <w:tcPr>
            <w:tcW w:w="1145" w:type="dxa"/>
            <w:shd w:val="clear" w:color="auto" w:fill="FFFFFF"/>
            <w:vAlign w:val="center"/>
          </w:tcPr>
          <w:p w14:paraId="70E50563" w14:textId="11DD88A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1D0C9BA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07BB424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5EAB9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08D5421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7855D72D" w14:textId="52D204D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104-105)</w:t>
            </w:r>
          </w:p>
        </w:tc>
      </w:tr>
      <w:tr w:rsidR="003451C6" w:rsidRPr="003864D6" w14:paraId="42CF76EF" w14:textId="77777777" w:rsidTr="003451C6">
        <w:tc>
          <w:tcPr>
            <w:tcW w:w="879" w:type="dxa"/>
          </w:tcPr>
          <w:p w14:paraId="2523F6A4" w14:textId="5455149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516" w:type="dxa"/>
            <w:shd w:val="clear" w:color="auto" w:fill="FFFFFF"/>
          </w:tcPr>
          <w:p w14:paraId="6FB9C2CC" w14:textId="7AD026A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Многоугольники. Повторение. Что узнали. Чему научились в 1 классе</w:t>
            </w:r>
          </w:p>
        </w:tc>
        <w:tc>
          <w:tcPr>
            <w:tcW w:w="1145" w:type="dxa"/>
            <w:shd w:val="clear" w:color="auto" w:fill="FFFFFF"/>
            <w:vAlign w:val="center"/>
          </w:tcPr>
          <w:p w14:paraId="4473086A" w14:textId="1E672F5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14:paraId="0C16B18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14:paraId="5DA5A53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14:paraId="36C118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14:paraId="28D61D0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14:paraId="39245B4D" w14:textId="5E10796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(с.106-107)</w:t>
            </w:r>
          </w:p>
        </w:tc>
      </w:tr>
      <w:tr w:rsidR="00A1679E" w:rsidRPr="003864D6" w14:paraId="08BDD264" w14:textId="77777777" w:rsidTr="00F727E1">
        <w:tc>
          <w:tcPr>
            <w:tcW w:w="4395" w:type="dxa"/>
            <w:gridSpan w:val="2"/>
          </w:tcPr>
          <w:p w14:paraId="5CCA022C" w14:textId="77907E8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1145" w:type="dxa"/>
            <w:vAlign w:val="center"/>
          </w:tcPr>
          <w:p w14:paraId="4CC234D0" w14:textId="1D504E2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132</w:t>
            </w:r>
          </w:p>
        </w:tc>
        <w:tc>
          <w:tcPr>
            <w:tcW w:w="5206" w:type="dxa"/>
            <w:gridSpan w:val="5"/>
          </w:tcPr>
          <w:p w14:paraId="51A6D81E" w14:textId="77777777" w:rsidR="00A1679E" w:rsidRPr="003864D6" w:rsidRDefault="00A1679E" w:rsidP="003864D6">
            <w:pPr>
              <w:spacing w:line="240" w:lineRule="auto"/>
              <w:jc w:val="center"/>
              <w:rPr>
                <w:rFonts w:ascii="Times New Roman" w:hAnsi="Times New Roman" w:cs="Times New Roman"/>
                <w:sz w:val="24"/>
                <w:szCs w:val="24"/>
                <w:lang w:val="ru-RU"/>
              </w:rPr>
            </w:pPr>
          </w:p>
        </w:tc>
      </w:tr>
    </w:tbl>
    <w:p w14:paraId="0172BCD7" w14:textId="6E670A19" w:rsidR="007D4DF9" w:rsidRDefault="007D4DF9">
      <w:pPr>
        <w:rPr>
          <w:lang w:val="ru-RU"/>
        </w:rPr>
      </w:pPr>
    </w:p>
    <w:p w14:paraId="01FB4976" w14:textId="203DE865" w:rsidR="003451C6" w:rsidRDefault="003451C6">
      <w:pPr>
        <w:rPr>
          <w:lang w:val="ru-RU"/>
        </w:rPr>
      </w:pPr>
    </w:p>
    <w:p w14:paraId="02092AD6" w14:textId="34BD0A71" w:rsidR="003451C6" w:rsidRDefault="003451C6">
      <w:pPr>
        <w:rPr>
          <w:lang w:val="ru-RU"/>
        </w:rPr>
      </w:pPr>
    </w:p>
    <w:p w14:paraId="53465B75" w14:textId="5E126DFB" w:rsidR="003451C6" w:rsidRDefault="003451C6">
      <w:pPr>
        <w:rPr>
          <w:lang w:val="ru-RU"/>
        </w:rPr>
      </w:pPr>
    </w:p>
    <w:p w14:paraId="0412132C" w14:textId="4476426B" w:rsidR="003864D6" w:rsidRDefault="003864D6">
      <w:pPr>
        <w:rPr>
          <w:lang w:val="ru-RU"/>
        </w:rPr>
      </w:pPr>
    </w:p>
    <w:p w14:paraId="07DEEEFF" w14:textId="0E83643D" w:rsidR="003864D6" w:rsidRDefault="003864D6">
      <w:pPr>
        <w:rPr>
          <w:lang w:val="ru-RU"/>
        </w:rPr>
      </w:pPr>
    </w:p>
    <w:p w14:paraId="61A92318" w14:textId="30B42CA2" w:rsidR="003864D6" w:rsidRDefault="003864D6">
      <w:pPr>
        <w:rPr>
          <w:lang w:val="ru-RU"/>
        </w:rPr>
      </w:pPr>
    </w:p>
    <w:p w14:paraId="0B20FF52" w14:textId="0BEFB6AC" w:rsidR="003864D6" w:rsidRDefault="003864D6">
      <w:pPr>
        <w:rPr>
          <w:lang w:val="ru-RU"/>
        </w:rPr>
      </w:pPr>
    </w:p>
    <w:p w14:paraId="063F9BB6" w14:textId="51454392" w:rsidR="003864D6" w:rsidRDefault="003864D6">
      <w:pPr>
        <w:rPr>
          <w:lang w:val="ru-RU"/>
        </w:rPr>
      </w:pPr>
    </w:p>
    <w:p w14:paraId="693E298E" w14:textId="10CD0D8C" w:rsidR="003864D6" w:rsidRDefault="003864D6">
      <w:pPr>
        <w:rPr>
          <w:lang w:val="ru-RU"/>
        </w:rPr>
      </w:pPr>
    </w:p>
    <w:p w14:paraId="258D68FC" w14:textId="3D015D12" w:rsidR="003864D6" w:rsidRDefault="003864D6">
      <w:pPr>
        <w:rPr>
          <w:lang w:val="ru-RU"/>
        </w:rPr>
      </w:pPr>
    </w:p>
    <w:p w14:paraId="785C46FD" w14:textId="071C54BF" w:rsidR="003864D6" w:rsidRDefault="003864D6">
      <w:pPr>
        <w:rPr>
          <w:lang w:val="ru-RU"/>
        </w:rPr>
      </w:pPr>
    </w:p>
    <w:p w14:paraId="64EBC82D" w14:textId="446B474E" w:rsidR="003864D6" w:rsidRDefault="003864D6">
      <w:pPr>
        <w:rPr>
          <w:lang w:val="ru-RU"/>
        </w:rPr>
      </w:pPr>
    </w:p>
    <w:p w14:paraId="629B56D2" w14:textId="7C5EAE2C" w:rsidR="003864D6" w:rsidRDefault="003864D6">
      <w:pPr>
        <w:rPr>
          <w:lang w:val="ru-RU"/>
        </w:rPr>
      </w:pPr>
    </w:p>
    <w:p w14:paraId="574CBFCD" w14:textId="3666F204" w:rsidR="003864D6" w:rsidRDefault="003864D6">
      <w:pPr>
        <w:rPr>
          <w:lang w:val="ru-RU"/>
        </w:rPr>
      </w:pPr>
    </w:p>
    <w:p w14:paraId="265F556D" w14:textId="325D0580" w:rsidR="003864D6" w:rsidRDefault="003864D6">
      <w:pPr>
        <w:rPr>
          <w:lang w:val="ru-RU"/>
        </w:rPr>
      </w:pPr>
    </w:p>
    <w:p w14:paraId="35A8BD3E" w14:textId="2570C0C7" w:rsidR="003864D6" w:rsidRDefault="003864D6">
      <w:pPr>
        <w:rPr>
          <w:lang w:val="ru-RU"/>
        </w:rPr>
      </w:pPr>
    </w:p>
    <w:p w14:paraId="71A0502E" w14:textId="2E30F643" w:rsidR="003864D6" w:rsidRDefault="003864D6">
      <w:pPr>
        <w:rPr>
          <w:lang w:val="ru-RU"/>
        </w:rPr>
      </w:pPr>
    </w:p>
    <w:p w14:paraId="2764446E" w14:textId="4CA1EC81" w:rsidR="003864D6" w:rsidRDefault="003864D6">
      <w:pPr>
        <w:rPr>
          <w:lang w:val="ru-RU"/>
        </w:rPr>
      </w:pPr>
    </w:p>
    <w:p w14:paraId="7AFAE1B5" w14:textId="05B1DC96" w:rsidR="003864D6" w:rsidRDefault="003864D6">
      <w:pPr>
        <w:rPr>
          <w:lang w:val="ru-RU"/>
        </w:rPr>
      </w:pPr>
    </w:p>
    <w:p w14:paraId="1368157A" w14:textId="77777777" w:rsidR="003864D6" w:rsidRDefault="003864D6">
      <w:pPr>
        <w:rPr>
          <w:lang w:val="ru-RU"/>
        </w:rPr>
      </w:pPr>
    </w:p>
    <w:p w14:paraId="4C1217ED" w14:textId="22A23034"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lastRenderedPageBreak/>
        <w:t>ПОУРОЧНОЕ ПЛАНИРОВАНИЕ, 2 КЛАСС</w:t>
      </w:r>
    </w:p>
    <w:tbl>
      <w:tblPr>
        <w:tblStyle w:val="ad"/>
        <w:tblW w:w="10746" w:type="dxa"/>
        <w:tblInd w:w="-289" w:type="dxa"/>
        <w:tblLook w:val="04A0" w:firstRow="1" w:lastRow="0" w:firstColumn="1" w:lastColumn="0" w:noHBand="0" w:noVBand="1"/>
      </w:tblPr>
      <w:tblGrid>
        <w:gridCol w:w="741"/>
        <w:gridCol w:w="3900"/>
        <w:gridCol w:w="995"/>
        <w:gridCol w:w="510"/>
        <w:gridCol w:w="523"/>
        <w:gridCol w:w="899"/>
        <w:gridCol w:w="886"/>
        <w:gridCol w:w="2292"/>
      </w:tblGrid>
      <w:tr w:rsidR="003451C6" w:rsidRPr="003864D6" w14:paraId="32EEA9A6" w14:textId="77777777" w:rsidTr="00A1679E">
        <w:tc>
          <w:tcPr>
            <w:tcW w:w="741" w:type="dxa"/>
            <w:vMerge w:val="restart"/>
          </w:tcPr>
          <w:p w14:paraId="6D2CB650"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14:paraId="675B0562" w14:textId="77777777" w:rsidR="003451C6" w:rsidRPr="003864D6" w:rsidRDefault="003451C6" w:rsidP="003864D6">
            <w:pPr>
              <w:spacing w:line="240" w:lineRule="auto"/>
              <w:jc w:val="center"/>
              <w:rPr>
                <w:rFonts w:ascii="Times New Roman" w:hAnsi="Times New Roman" w:cs="Times New Roman"/>
                <w:bCs/>
                <w:sz w:val="24"/>
                <w:szCs w:val="24"/>
                <w:lang w:val="ru-RU"/>
              </w:rPr>
            </w:pPr>
          </w:p>
        </w:tc>
        <w:tc>
          <w:tcPr>
            <w:tcW w:w="3900" w:type="dxa"/>
            <w:vMerge w:val="restart"/>
          </w:tcPr>
          <w:p w14:paraId="29EA7737"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14:paraId="22EC4110"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14:paraId="5C88D29C"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292" w:type="dxa"/>
            <w:vMerge w:val="restart"/>
          </w:tcPr>
          <w:p w14:paraId="080495AC"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14:paraId="424305DE" w14:textId="77777777" w:rsidTr="00A1679E">
        <w:trPr>
          <w:trHeight w:val="442"/>
        </w:trPr>
        <w:tc>
          <w:tcPr>
            <w:tcW w:w="741" w:type="dxa"/>
            <w:vMerge/>
          </w:tcPr>
          <w:p w14:paraId="08EF07B2" w14:textId="77777777" w:rsidR="003451C6" w:rsidRPr="003864D6" w:rsidRDefault="003451C6" w:rsidP="003864D6">
            <w:pPr>
              <w:spacing w:line="240" w:lineRule="auto"/>
              <w:rPr>
                <w:rFonts w:ascii="Times New Roman" w:hAnsi="Times New Roman" w:cs="Times New Roman"/>
                <w:sz w:val="24"/>
                <w:szCs w:val="24"/>
                <w:lang w:val="ru-RU"/>
              </w:rPr>
            </w:pPr>
          </w:p>
        </w:tc>
        <w:tc>
          <w:tcPr>
            <w:tcW w:w="3900" w:type="dxa"/>
            <w:vMerge/>
          </w:tcPr>
          <w:p w14:paraId="5506E897" w14:textId="77777777" w:rsidR="003451C6" w:rsidRPr="003864D6" w:rsidRDefault="003451C6" w:rsidP="003864D6">
            <w:pPr>
              <w:spacing w:line="240" w:lineRule="auto"/>
              <w:rPr>
                <w:rFonts w:ascii="Times New Roman" w:hAnsi="Times New Roman" w:cs="Times New Roman"/>
                <w:sz w:val="24"/>
                <w:szCs w:val="24"/>
                <w:lang w:val="ru-RU"/>
              </w:rPr>
            </w:pPr>
          </w:p>
        </w:tc>
        <w:tc>
          <w:tcPr>
            <w:tcW w:w="995" w:type="dxa"/>
          </w:tcPr>
          <w:p w14:paraId="0515DA2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14:paraId="325EAFD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14:paraId="758D4C6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14:paraId="48B9288B"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14:paraId="0255329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292" w:type="dxa"/>
            <w:vMerge/>
          </w:tcPr>
          <w:p w14:paraId="19829962" w14:textId="77777777" w:rsidR="003451C6" w:rsidRPr="003864D6" w:rsidRDefault="003451C6" w:rsidP="003864D6">
            <w:pPr>
              <w:spacing w:line="240" w:lineRule="auto"/>
              <w:rPr>
                <w:rFonts w:ascii="Times New Roman" w:hAnsi="Times New Roman" w:cs="Times New Roman"/>
                <w:sz w:val="24"/>
                <w:szCs w:val="24"/>
                <w:lang w:val="ru-RU"/>
              </w:rPr>
            </w:pPr>
          </w:p>
        </w:tc>
      </w:tr>
      <w:tr w:rsidR="003451C6" w:rsidRPr="003864D6" w14:paraId="029D9098" w14:textId="77777777" w:rsidTr="00A1679E">
        <w:tc>
          <w:tcPr>
            <w:tcW w:w="741" w:type="dxa"/>
          </w:tcPr>
          <w:p w14:paraId="2044E82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900" w:type="dxa"/>
            <w:tcBorders>
              <w:top w:val="single" w:sz="0" w:space="0" w:color="000000"/>
              <w:left w:val="single" w:sz="0" w:space="0" w:color="000000"/>
              <w:bottom w:val="single" w:sz="0" w:space="0" w:color="000000"/>
              <w:right w:val="single" w:sz="0" w:space="0" w:color="000000"/>
            </w:tcBorders>
            <w:vAlign w:val="center"/>
          </w:tcPr>
          <w:p w14:paraId="0E8AACC2" w14:textId="320F480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Повторение:</w:t>
            </w:r>
            <w:r w:rsidRPr="003864D6">
              <w:rPr>
                <w:rFonts w:ascii="Times New Roman" w:eastAsia="Times New Roman" w:hAnsi="Times New Roman" w:cs="Times New Roman"/>
                <w:color w:val="000000"/>
                <w:spacing w:val="54"/>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числа</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от</w:t>
            </w:r>
            <w:r w:rsidRPr="003864D6">
              <w:rPr>
                <w:rFonts w:ascii="Times New Roman" w:eastAsia="Times New Roman" w:hAnsi="Times New Roman" w:cs="Times New Roman"/>
                <w:color w:val="000000"/>
                <w:spacing w:val="6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w:t>
            </w:r>
            <w:r w:rsidRPr="003864D6">
              <w:rPr>
                <w:rFonts w:ascii="Times New Roman" w:eastAsia="Times New Roman" w:hAnsi="Times New Roman" w:cs="Times New Roman"/>
                <w:color w:val="000000"/>
                <w:spacing w:val="8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100: действия с числами до 20. </w:t>
            </w:r>
          </w:p>
        </w:tc>
        <w:tc>
          <w:tcPr>
            <w:tcW w:w="995" w:type="dxa"/>
            <w:tcBorders>
              <w:top w:val="single" w:sz="0" w:space="0" w:color="000000"/>
              <w:left w:val="single" w:sz="0" w:space="0" w:color="000000"/>
              <w:bottom w:val="single" w:sz="0" w:space="0" w:color="000000"/>
              <w:right w:val="single" w:sz="0" w:space="0" w:color="000000"/>
            </w:tcBorders>
            <w:vAlign w:val="center"/>
          </w:tcPr>
          <w:p w14:paraId="791255BB" w14:textId="0F4C1E6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F6FDD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184ACB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9E39AA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BB0401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vAlign w:val="center"/>
          </w:tcPr>
          <w:p w14:paraId="5397D39A" w14:textId="28B246E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 4-5</w:t>
            </w:r>
          </w:p>
        </w:tc>
      </w:tr>
      <w:tr w:rsidR="003451C6" w:rsidRPr="003864D6" w14:paraId="039AE77E" w14:textId="77777777" w:rsidTr="00A1679E">
        <w:tc>
          <w:tcPr>
            <w:tcW w:w="741" w:type="dxa"/>
          </w:tcPr>
          <w:p w14:paraId="71C0BBE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900" w:type="dxa"/>
            <w:tcBorders>
              <w:top w:val="single" w:sz="0" w:space="0" w:color="000000"/>
              <w:left w:val="single" w:sz="0" w:space="0" w:color="000000"/>
              <w:bottom w:val="single" w:sz="0" w:space="0" w:color="000000"/>
              <w:right w:val="single" w:sz="0" w:space="0" w:color="000000"/>
            </w:tcBorders>
            <w:vAlign w:val="center"/>
          </w:tcPr>
          <w:p w14:paraId="09F699D2" w14:textId="763601D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Десятки.</w:t>
            </w:r>
            <w:r w:rsidRPr="003864D6">
              <w:rPr>
                <w:rFonts w:ascii="Times New Roman" w:eastAsia="Times New Roman" w:hAnsi="Times New Roman" w:cs="Times New Roman"/>
                <w:color w:val="000000"/>
                <w:spacing w:val="5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Счет</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десятками</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 100: чтение, запись. Десятичный принцип записи чисел. Поместное значение цифр в записи числа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5477B72C" w14:textId="10F0B0E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FBB016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432A8C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681057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EBBDB7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vAlign w:val="center"/>
          </w:tcPr>
          <w:p w14:paraId="17DFE683" w14:textId="5A55D64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w:t>
            </w:r>
          </w:p>
        </w:tc>
      </w:tr>
      <w:tr w:rsidR="003451C6" w:rsidRPr="003864D6" w14:paraId="0600BC4F" w14:textId="77777777" w:rsidTr="00A1679E">
        <w:tc>
          <w:tcPr>
            <w:tcW w:w="741" w:type="dxa"/>
          </w:tcPr>
          <w:p w14:paraId="68AF6D3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900" w:type="dxa"/>
            <w:tcBorders>
              <w:top w:val="single" w:sz="0" w:space="0" w:color="000000"/>
              <w:left w:val="single" w:sz="0" w:space="0" w:color="000000"/>
              <w:bottom w:val="single" w:sz="0" w:space="0" w:color="000000"/>
              <w:right w:val="single" w:sz="0" w:space="0" w:color="000000"/>
            </w:tcBorders>
            <w:vAlign w:val="center"/>
          </w:tcPr>
          <w:p w14:paraId="2CFDC9C6" w14:textId="7CC053A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стная</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нумерация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чисел</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от</w:t>
            </w:r>
            <w:r w:rsidRPr="003864D6">
              <w:rPr>
                <w:rFonts w:ascii="Times New Roman" w:eastAsia="Times New Roman" w:hAnsi="Times New Roman" w:cs="Times New Roman"/>
                <w:color w:val="000000"/>
                <w:sz w:val="24"/>
                <w:szCs w:val="24"/>
                <w:lang w:val="ru-RU" w:eastAsia="ru-RU"/>
              </w:rPr>
              <w:tab/>
            </w:r>
            <w:r w:rsidRPr="003864D6">
              <w:rPr>
                <w:rFonts w:ascii="Times New Roman" w:eastAsia="Times New Roman" w:hAnsi="Times New Roman" w:cs="Times New Roman"/>
                <w:color w:val="000000"/>
                <w:sz w:val="24"/>
                <w:szCs w:val="24"/>
                <w:lang w:val="ru-RU" w:eastAsia="ru-RU"/>
              </w:rPr>
              <w:tab/>
              <w:t>11</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100.</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6"/>
                <w:sz w:val="24"/>
                <w:szCs w:val="24"/>
                <w:lang w:val="ru-RU" w:eastAsia="ru-RU"/>
              </w:rPr>
              <w:t>бразование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чтение</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чисел.</w:t>
            </w:r>
          </w:p>
        </w:tc>
        <w:tc>
          <w:tcPr>
            <w:tcW w:w="995" w:type="dxa"/>
            <w:tcBorders>
              <w:top w:val="single" w:sz="0" w:space="0" w:color="000000"/>
              <w:left w:val="single" w:sz="0" w:space="0" w:color="000000"/>
              <w:bottom w:val="single" w:sz="0" w:space="0" w:color="000000"/>
              <w:right w:val="single" w:sz="0" w:space="0" w:color="000000"/>
            </w:tcBorders>
            <w:vAlign w:val="center"/>
          </w:tcPr>
          <w:p w14:paraId="1F326EE6" w14:textId="7955380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CD529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8A013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00E4E1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FD6C72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DA24A13" w14:textId="2A0AC9B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w:t>
            </w:r>
          </w:p>
        </w:tc>
      </w:tr>
      <w:tr w:rsidR="003451C6" w:rsidRPr="003864D6" w14:paraId="43146644" w14:textId="77777777" w:rsidTr="00A1679E">
        <w:tc>
          <w:tcPr>
            <w:tcW w:w="741" w:type="dxa"/>
          </w:tcPr>
          <w:p w14:paraId="6544CA7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900" w:type="dxa"/>
            <w:tcBorders>
              <w:top w:val="single" w:sz="0" w:space="0" w:color="000000"/>
              <w:left w:val="single" w:sz="0" w:space="0" w:color="000000"/>
              <w:bottom w:val="single" w:sz="0" w:space="0" w:color="000000"/>
              <w:right w:val="single" w:sz="0" w:space="0" w:color="000000"/>
            </w:tcBorders>
            <w:vAlign w:val="center"/>
          </w:tcPr>
          <w:p w14:paraId="1B18E232" w14:textId="55535E2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енная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нумерация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чисел</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до</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100: десятичный состав. Представление числа в виде суммы разрядных слагаемых</w:t>
            </w:r>
          </w:p>
        </w:tc>
        <w:tc>
          <w:tcPr>
            <w:tcW w:w="995" w:type="dxa"/>
            <w:tcBorders>
              <w:top w:val="single" w:sz="0" w:space="0" w:color="000000"/>
              <w:left w:val="single" w:sz="0" w:space="0" w:color="000000"/>
              <w:bottom w:val="single" w:sz="0" w:space="0" w:color="000000"/>
              <w:right w:val="single" w:sz="0" w:space="0" w:color="000000"/>
            </w:tcBorders>
            <w:vAlign w:val="center"/>
          </w:tcPr>
          <w:p w14:paraId="24AA6844" w14:textId="7A4FD08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86EB2D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9D006E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CA4834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E4C6A8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4A04217" w14:textId="7AE8925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w:t>
            </w:r>
          </w:p>
        </w:tc>
      </w:tr>
      <w:tr w:rsidR="003451C6" w:rsidRPr="003864D6" w14:paraId="6136D403" w14:textId="77777777" w:rsidTr="00A1679E">
        <w:tc>
          <w:tcPr>
            <w:tcW w:w="741" w:type="dxa"/>
          </w:tcPr>
          <w:p w14:paraId="00A40690"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900" w:type="dxa"/>
            <w:tcBorders>
              <w:top w:val="single" w:sz="0" w:space="0" w:color="000000"/>
              <w:left w:val="single" w:sz="0" w:space="0" w:color="000000"/>
              <w:bottom w:val="single" w:sz="0" w:space="0" w:color="000000"/>
              <w:right w:val="single" w:sz="0" w:space="0" w:color="000000"/>
            </w:tcBorders>
            <w:vAlign w:val="center"/>
          </w:tcPr>
          <w:p w14:paraId="2F9C7D35" w14:textId="62FF235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Свойства чисел: о</w:t>
            </w:r>
            <w:r w:rsidRPr="003864D6">
              <w:rPr>
                <w:rFonts w:ascii="Times New Roman" w:eastAsia="Times New Roman" w:hAnsi="Times New Roman" w:cs="Times New Roman"/>
                <w:color w:val="000000"/>
                <w:spacing w:val="16"/>
                <w:sz w:val="24"/>
                <w:szCs w:val="24"/>
                <w:lang w:val="ru-RU" w:eastAsia="ru-RU"/>
              </w:rPr>
              <w:t>днозначны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двузначные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числа</w:t>
            </w:r>
            <w:r w:rsidRPr="003864D6">
              <w:rPr>
                <w:rFonts w:ascii="Times New Roman" w:eastAsia="Times New Roman" w:hAnsi="Times New Roman" w:cs="Times New Roman"/>
                <w:color w:val="000000"/>
                <w:sz w:val="24"/>
                <w:szCs w:val="24"/>
                <w:lang w:val="ru-RU" w:eastAsia="ru-RU"/>
              </w:rPr>
              <w:t>, чётные и нечётные числа.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217C2B41" w14:textId="70FB438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394292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5FB98C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020865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ACF4FD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F7E0948" w14:textId="474239C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w:t>
            </w:r>
          </w:p>
        </w:tc>
      </w:tr>
      <w:tr w:rsidR="003451C6" w:rsidRPr="003864D6" w14:paraId="3D8F04AB" w14:textId="77777777" w:rsidTr="00A1679E">
        <w:tc>
          <w:tcPr>
            <w:tcW w:w="741" w:type="dxa"/>
          </w:tcPr>
          <w:p w14:paraId="0F70748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900" w:type="dxa"/>
            <w:tcBorders>
              <w:top w:val="single" w:sz="0" w:space="0" w:color="000000"/>
              <w:left w:val="single" w:sz="0" w:space="0" w:color="000000"/>
              <w:bottom w:val="single" w:sz="0" w:space="0" w:color="000000"/>
              <w:right w:val="single" w:sz="0" w:space="0" w:color="000000"/>
            </w:tcBorders>
            <w:vAlign w:val="center"/>
          </w:tcPr>
          <w:p w14:paraId="04FC47CF" w14:textId="725A6F1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Работа с величинами: е</w:t>
            </w:r>
            <w:r w:rsidRPr="003864D6">
              <w:rPr>
                <w:rFonts w:ascii="Times New Roman" w:eastAsia="Times New Roman" w:hAnsi="Times New Roman" w:cs="Times New Roman"/>
                <w:color w:val="000000"/>
                <w:spacing w:val="18"/>
                <w:sz w:val="24"/>
                <w:szCs w:val="24"/>
                <w:lang w:val="ru-RU" w:eastAsia="ru-RU"/>
              </w:rPr>
              <w:t>диницы</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измерения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длины (</w:t>
            </w:r>
            <w:r w:rsidRPr="003864D6">
              <w:rPr>
                <w:rFonts w:ascii="Times New Roman" w:eastAsia="Times New Roman" w:hAnsi="Times New Roman" w:cs="Times New Roman"/>
                <w:color w:val="000000"/>
                <w:spacing w:val="15"/>
                <w:sz w:val="24"/>
                <w:szCs w:val="24"/>
                <w:lang w:val="ru-RU" w:eastAsia="ru-RU"/>
              </w:rPr>
              <w:t>миллиметр).</w:t>
            </w:r>
          </w:p>
        </w:tc>
        <w:tc>
          <w:tcPr>
            <w:tcW w:w="995" w:type="dxa"/>
            <w:tcBorders>
              <w:top w:val="single" w:sz="0" w:space="0" w:color="000000"/>
              <w:left w:val="single" w:sz="0" w:space="0" w:color="000000"/>
              <w:bottom w:val="single" w:sz="0" w:space="0" w:color="000000"/>
              <w:right w:val="single" w:sz="0" w:space="0" w:color="000000"/>
            </w:tcBorders>
            <w:vAlign w:val="center"/>
          </w:tcPr>
          <w:p w14:paraId="5D5B9090" w14:textId="1265295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CC5BF47" w14:textId="2A7CC2B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14:paraId="6947CDE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2B2D8D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2361D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B91A5B6" w14:textId="52AEF64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стр.10-11</w:t>
            </w:r>
          </w:p>
        </w:tc>
      </w:tr>
      <w:tr w:rsidR="003451C6" w:rsidRPr="003864D6" w14:paraId="35831657" w14:textId="77777777" w:rsidTr="00A1679E">
        <w:tc>
          <w:tcPr>
            <w:tcW w:w="741" w:type="dxa"/>
          </w:tcPr>
          <w:p w14:paraId="32B2EDE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900" w:type="dxa"/>
            <w:tcBorders>
              <w:top w:val="single" w:sz="0" w:space="0" w:color="000000"/>
              <w:left w:val="single" w:sz="0" w:space="0" w:color="000000"/>
              <w:bottom w:val="single" w:sz="0" w:space="0" w:color="000000"/>
              <w:right w:val="single" w:sz="0" w:space="0" w:color="000000"/>
            </w:tcBorders>
            <w:vAlign w:val="center"/>
          </w:tcPr>
          <w:p w14:paraId="155CE82C" w14:textId="4DF0A46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w:t>
            </w:r>
            <w:r w:rsidRPr="003864D6">
              <w:rPr>
                <w:rFonts w:ascii="Times New Roman" w:eastAsia="Times New Roman" w:hAnsi="Times New Roman" w:cs="Times New Roman"/>
                <w:color w:val="000000"/>
                <w:spacing w:val="12"/>
                <w:sz w:val="24"/>
                <w:szCs w:val="24"/>
                <w:lang w:val="ru-RU" w:eastAsia="ru-RU"/>
              </w:rPr>
              <w:t>аим</w:t>
            </w:r>
            <w:r w:rsidRPr="003864D6">
              <w:rPr>
                <w:rFonts w:ascii="Times New Roman" w:eastAsia="Times New Roman" w:hAnsi="Times New Roman" w:cs="Times New Roman"/>
                <w:color w:val="000000"/>
                <w:spacing w:val="14"/>
                <w:sz w:val="24"/>
                <w:szCs w:val="24"/>
                <w:lang w:val="ru-RU" w:eastAsia="ru-RU"/>
              </w:rPr>
              <w:t>еньш</w:t>
            </w:r>
            <w:r w:rsidRPr="003864D6">
              <w:rPr>
                <w:rFonts w:ascii="Times New Roman" w:eastAsia="Times New Roman" w:hAnsi="Times New Roman" w:cs="Times New Roman"/>
                <w:color w:val="000000"/>
                <w:sz w:val="24"/>
                <w:szCs w:val="24"/>
                <w:lang w:val="ru-RU" w:eastAsia="ru-RU"/>
              </w:rPr>
              <w:t>ее</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трёхзначное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число.</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Сотня.</w:t>
            </w:r>
          </w:p>
        </w:tc>
        <w:tc>
          <w:tcPr>
            <w:tcW w:w="995" w:type="dxa"/>
            <w:tcBorders>
              <w:top w:val="single" w:sz="0" w:space="0" w:color="000000"/>
              <w:left w:val="single" w:sz="0" w:space="0" w:color="000000"/>
              <w:bottom w:val="single" w:sz="0" w:space="0" w:color="000000"/>
              <w:right w:val="single" w:sz="0" w:space="0" w:color="000000"/>
            </w:tcBorders>
            <w:vAlign w:val="center"/>
          </w:tcPr>
          <w:p w14:paraId="28439722" w14:textId="23E1136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409C1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545B72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E90A6D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E5D651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FFCEFA9" w14:textId="1D2B1F7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стр.12</w:t>
            </w:r>
          </w:p>
        </w:tc>
      </w:tr>
      <w:tr w:rsidR="003451C6" w:rsidRPr="003864D6" w14:paraId="39469E9C" w14:textId="77777777" w:rsidTr="00A1679E">
        <w:tc>
          <w:tcPr>
            <w:tcW w:w="741" w:type="dxa"/>
          </w:tcPr>
          <w:p w14:paraId="00FCC95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900" w:type="dxa"/>
            <w:tcBorders>
              <w:top w:val="single" w:sz="0" w:space="0" w:color="000000"/>
              <w:left w:val="single" w:sz="0" w:space="0" w:color="000000"/>
              <w:bottom w:val="single" w:sz="0" w:space="0" w:color="000000"/>
              <w:right w:val="single" w:sz="0" w:space="0" w:color="000000"/>
            </w:tcBorders>
            <w:vAlign w:val="center"/>
          </w:tcPr>
          <w:p w14:paraId="7CC40DBA" w14:textId="0CB1875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Работа с величинами: измерение длины : м</w:t>
            </w:r>
            <w:r w:rsidRPr="003864D6">
              <w:rPr>
                <w:rFonts w:ascii="Times New Roman" w:eastAsia="Times New Roman" w:hAnsi="Times New Roman" w:cs="Times New Roman"/>
                <w:color w:val="000000"/>
                <w:spacing w:val="11"/>
                <w:sz w:val="24"/>
                <w:szCs w:val="24"/>
                <w:lang w:val="ru-RU" w:eastAsia="ru-RU"/>
              </w:rPr>
              <w:t xml:space="preserve">етр. </w:t>
            </w:r>
            <w:r w:rsidRPr="003864D6">
              <w:rPr>
                <w:rFonts w:ascii="Times New Roman" w:eastAsia="Times New Roman" w:hAnsi="Times New Roman" w:cs="Times New Roman"/>
                <w:color w:val="000000"/>
                <w:spacing w:val="17"/>
                <w:sz w:val="24"/>
                <w:szCs w:val="24"/>
                <w:lang w:val="ru-RU" w:eastAsia="ru-RU"/>
              </w:rPr>
              <w:t xml:space="preserve">Таблица </w:t>
            </w:r>
            <w:r w:rsidRPr="003864D6">
              <w:rPr>
                <w:rFonts w:ascii="Times New Roman" w:eastAsia="Times New Roman" w:hAnsi="Times New Roman" w:cs="Times New Roman"/>
                <w:color w:val="000000"/>
                <w:spacing w:val="11"/>
                <w:sz w:val="24"/>
                <w:szCs w:val="24"/>
                <w:lang w:val="ru-RU" w:eastAsia="ru-RU"/>
              </w:rPr>
              <w:t xml:space="preserve">единиц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длины.</w:t>
            </w:r>
          </w:p>
        </w:tc>
        <w:tc>
          <w:tcPr>
            <w:tcW w:w="995" w:type="dxa"/>
            <w:tcBorders>
              <w:top w:val="single" w:sz="0" w:space="0" w:color="000000"/>
              <w:left w:val="single" w:sz="0" w:space="0" w:color="000000"/>
              <w:bottom w:val="single" w:sz="0" w:space="0" w:color="000000"/>
              <w:right w:val="single" w:sz="0" w:space="0" w:color="000000"/>
            </w:tcBorders>
            <w:vAlign w:val="center"/>
          </w:tcPr>
          <w:p w14:paraId="084F8898" w14:textId="11A3092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E37DD2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02BE1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E8658B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3068A2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CEE9E96" w14:textId="1A62127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стр.13</w:t>
            </w:r>
          </w:p>
        </w:tc>
      </w:tr>
      <w:tr w:rsidR="003451C6" w:rsidRPr="003864D6" w14:paraId="5014424F" w14:textId="77777777" w:rsidTr="00A1679E">
        <w:tc>
          <w:tcPr>
            <w:tcW w:w="741" w:type="dxa"/>
          </w:tcPr>
          <w:p w14:paraId="653F906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900" w:type="dxa"/>
            <w:tcBorders>
              <w:top w:val="single" w:sz="0" w:space="0" w:color="000000"/>
              <w:left w:val="single" w:sz="0" w:space="0" w:color="000000"/>
              <w:bottom w:val="single" w:sz="0" w:space="0" w:color="000000"/>
              <w:right w:val="single" w:sz="0" w:space="0" w:color="000000"/>
            </w:tcBorders>
            <w:vAlign w:val="center"/>
          </w:tcPr>
          <w:p w14:paraId="36A2D524" w14:textId="77777777" w:rsidR="003451C6" w:rsidRPr="003864D6" w:rsidRDefault="003451C6" w:rsidP="003864D6">
            <w:pPr>
              <w:spacing w:after="0" w:line="240" w:lineRule="auto"/>
              <w:rPr>
                <w:rFonts w:ascii="Times New Roman" w:eastAsia="Times New Roman" w:hAnsi="Times New Roman" w:cs="Times New Roman"/>
                <w:color w:val="000000"/>
                <w:spacing w:val="53"/>
                <w:sz w:val="24"/>
                <w:szCs w:val="24"/>
                <w:lang w:val="ru-RU" w:eastAsia="ru-RU"/>
              </w:rPr>
            </w:pPr>
            <w:r w:rsidRPr="003864D6">
              <w:rPr>
                <w:rFonts w:ascii="Times New Roman" w:eastAsia="Times New Roman" w:hAnsi="Times New Roman" w:cs="Times New Roman"/>
                <w:color w:val="000000"/>
                <w:spacing w:val="15"/>
                <w:sz w:val="24"/>
                <w:szCs w:val="24"/>
                <w:lang w:val="ru-RU" w:eastAsia="ru-RU"/>
              </w:rPr>
              <w:t xml:space="preserve">Письменное сложение и вычитание чисел в пределах 100. Случаи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 xml:space="preserve">и </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вида:</w:t>
            </w:r>
            <w:r w:rsidRPr="003864D6">
              <w:rPr>
                <w:rFonts w:ascii="Times New Roman" w:eastAsia="Times New Roman" w:hAnsi="Times New Roman" w:cs="Times New Roman"/>
                <w:color w:val="000000"/>
                <w:spacing w:val="53"/>
                <w:sz w:val="24"/>
                <w:szCs w:val="24"/>
                <w:lang w:val="ru-RU" w:eastAsia="ru-RU"/>
              </w:rPr>
              <w:t xml:space="preserve"> </w:t>
            </w:r>
          </w:p>
          <w:p w14:paraId="52938F11" w14:textId="1FD793D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30</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5;</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35-5;</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35</w:t>
            </w:r>
            <w:r w:rsidRPr="003864D6">
              <w:rPr>
                <w:rFonts w:ascii="Times New Roman" w:eastAsia="Times New Roman" w:hAnsi="Times New Roman" w:cs="Times New Roman"/>
                <w:color w:val="000000"/>
                <w:spacing w:val="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30.</w:t>
            </w:r>
          </w:p>
        </w:tc>
        <w:tc>
          <w:tcPr>
            <w:tcW w:w="995" w:type="dxa"/>
            <w:tcBorders>
              <w:top w:val="single" w:sz="0" w:space="0" w:color="000000"/>
              <w:left w:val="single" w:sz="0" w:space="0" w:color="000000"/>
              <w:bottom w:val="single" w:sz="0" w:space="0" w:color="000000"/>
              <w:right w:val="single" w:sz="0" w:space="0" w:color="000000"/>
            </w:tcBorders>
            <w:vAlign w:val="center"/>
          </w:tcPr>
          <w:p w14:paraId="01E45C3E" w14:textId="2C5000D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0B35A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BA62E5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14BA8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E883C4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B7D46DC" w14:textId="3F6BF01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стр.14</w:t>
            </w:r>
          </w:p>
        </w:tc>
      </w:tr>
      <w:tr w:rsidR="003451C6" w:rsidRPr="003864D6" w14:paraId="0BAF670F" w14:textId="77777777" w:rsidTr="00A1679E">
        <w:tc>
          <w:tcPr>
            <w:tcW w:w="741" w:type="dxa"/>
          </w:tcPr>
          <w:p w14:paraId="3440A91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900" w:type="dxa"/>
            <w:tcBorders>
              <w:top w:val="single" w:sz="0" w:space="0" w:color="000000"/>
              <w:left w:val="single" w:sz="0" w:space="0" w:color="000000"/>
              <w:bottom w:val="single" w:sz="0" w:space="0" w:color="000000"/>
              <w:right w:val="single" w:sz="0" w:space="0" w:color="000000"/>
            </w:tcBorders>
            <w:vAlign w:val="center"/>
          </w:tcPr>
          <w:p w14:paraId="2FA4A443" w14:textId="143E02F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2"/>
                <w:sz w:val="24"/>
                <w:szCs w:val="24"/>
                <w:lang w:val="ru-RU" w:eastAsia="ru-RU"/>
              </w:rPr>
              <w:t>Зам</w:t>
            </w:r>
            <w:r w:rsidRPr="003864D6">
              <w:rPr>
                <w:rFonts w:ascii="Times New Roman" w:eastAsia="Times New Roman" w:hAnsi="Times New Roman" w:cs="Times New Roman"/>
                <w:color w:val="000000"/>
                <w:spacing w:val="13"/>
                <w:sz w:val="24"/>
                <w:szCs w:val="24"/>
                <w:lang w:val="ru-RU" w:eastAsia="ru-RU"/>
              </w:rPr>
              <w:t>ена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двузначного</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 xml:space="preserve">числа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суммой</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разрядных</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слагаемых.</w:t>
            </w:r>
          </w:p>
        </w:tc>
        <w:tc>
          <w:tcPr>
            <w:tcW w:w="995" w:type="dxa"/>
            <w:tcBorders>
              <w:top w:val="single" w:sz="0" w:space="0" w:color="000000"/>
              <w:left w:val="single" w:sz="0" w:space="0" w:color="000000"/>
              <w:bottom w:val="single" w:sz="0" w:space="0" w:color="000000"/>
              <w:right w:val="single" w:sz="0" w:space="0" w:color="000000"/>
            </w:tcBorders>
            <w:vAlign w:val="center"/>
          </w:tcPr>
          <w:p w14:paraId="5A3E794D" w14:textId="2A05828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9C06C7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60D135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EAC378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FDB8CC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4B4EB2F" w14:textId="2AE79D4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стр.15</w:t>
            </w:r>
          </w:p>
        </w:tc>
      </w:tr>
      <w:tr w:rsidR="003451C6" w:rsidRPr="003864D6" w14:paraId="1943E8C6" w14:textId="77777777" w:rsidTr="00A1679E">
        <w:tc>
          <w:tcPr>
            <w:tcW w:w="741" w:type="dxa"/>
          </w:tcPr>
          <w:p w14:paraId="63115D0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900" w:type="dxa"/>
            <w:tcBorders>
              <w:top w:val="single" w:sz="0" w:space="0" w:color="000000"/>
              <w:left w:val="single" w:sz="0" w:space="0" w:color="000000"/>
              <w:bottom w:val="single" w:sz="0" w:space="0" w:color="000000"/>
              <w:right w:val="single" w:sz="0" w:space="0" w:color="000000"/>
            </w:tcBorders>
            <w:vAlign w:val="center"/>
          </w:tcPr>
          <w:p w14:paraId="2C2AA053" w14:textId="306DF82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Работа с величинами. Сравнение предметов по стоимости (единицы стоимости – </w:t>
            </w:r>
            <w:r w:rsidRPr="003864D6">
              <w:rPr>
                <w:rFonts w:ascii="Times New Roman" w:eastAsia="Times New Roman" w:hAnsi="Times New Roman" w:cs="Times New Roman"/>
                <w:color w:val="000000"/>
                <w:spacing w:val="13"/>
                <w:sz w:val="24"/>
                <w:szCs w:val="24"/>
                <w:lang w:val="ru-RU" w:eastAsia="ru-RU"/>
              </w:rPr>
              <w:t>рубль,</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копейка)</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1"/>
                <w:sz w:val="24"/>
                <w:szCs w:val="24"/>
                <w:lang w:val="ru-RU" w:eastAsia="ru-RU"/>
              </w:rPr>
              <w:t xml:space="preserve">ение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текстовы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7A554E44" w14:textId="05D581A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5A876C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AE23FC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4B4D28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7FDC28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D1CE9D8" w14:textId="128928E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стр.16</w:t>
            </w:r>
          </w:p>
        </w:tc>
      </w:tr>
      <w:tr w:rsidR="003451C6" w:rsidRPr="003864D6" w14:paraId="52AA80FD" w14:textId="77777777" w:rsidTr="00A1679E">
        <w:tc>
          <w:tcPr>
            <w:tcW w:w="741" w:type="dxa"/>
          </w:tcPr>
          <w:p w14:paraId="5D45BD9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900" w:type="dxa"/>
            <w:tcBorders>
              <w:top w:val="single" w:sz="0" w:space="0" w:color="000000"/>
              <w:left w:val="single" w:sz="0" w:space="0" w:color="000000"/>
              <w:bottom w:val="single" w:sz="0" w:space="0" w:color="000000"/>
              <w:right w:val="single" w:sz="0" w:space="0" w:color="000000"/>
            </w:tcBorders>
            <w:vAlign w:val="center"/>
          </w:tcPr>
          <w:p w14:paraId="5786EC2C" w14:textId="6ADABD5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5"/>
                <w:sz w:val="24"/>
                <w:szCs w:val="24"/>
                <w:lang w:val="ru-RU" w:eastAsia="ru-RU"/>
              </w:rPr>
              <w:t>оотнош</w:t>
            </w:r>
            <w:r w:rsidRPr="003864D6">
              <w:rPr>
                <w:rFonts w:ascii="Times New Roman" w:eastAsia="Times New Roman" w:hAnsi="Times New Roman" w:cs="Times New Roman"/>
                <w:color w:val="000000"/>
                <w:spacing w:val="14"/>
                <w:sz w:val="24"/>
                <w:szCs w:val="24"/>
                <w:lang w:val="ru-RU" w:eastAsia="ru-RU"/>
              </w:rPr>
              <w:t>ения между</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 xml:space="preserve">единицами  </w:t>
            </w:r>
            <w:r w:rsidRPr="003864D6">
              <w:rPr>
                <w:rFonts w:ascii="Times New Roman" w:eastAsia="Times New Roman" w:hAnsi="Times New Roman" w:cs="Times New Roman"/>
                <w:color w:val="000000"/>
                <w:spacing w:val="14"/>
                <w:sz w:val="24"/>
                <w:szCs w:val="24"/>
                <w:lang w:val="ru-RU" w:eastAsia="ru-RU"/>
              </w:rPr>
              <w:t>стоимости.</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текстовы</w:t>
            </w:r>
            <w:r w:rsidRPr="003864D6">
              <w:rPr>
                <w:rFonts w:ascii="Times New Roman" w:eastAsia="Times New Roman" w:hAnsi="Times New Roman" w:cs="Times New Roman"/>
                <w:color w:val="000000"/>
                <w:spacing w:val="-2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6E1F352A" w14:textId="649E101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E477CA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785D7D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4B5AC9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8AB0F2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56FF22D" w14:textId="32F2C85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стр.17</w:t>
            </w:r>
          </w:p>
        </w:tc>
      </w:tr>
      <w:tr w:rsidR="003451C6" w:rsidRPr="003864D6" w14:paraId="66988CE9" w14:textId="77777777" w:rsidTr="00A1679E">
        <w:tc>
          <w:tcPr>
            <w:tcW w:w="741" w:type="dxa"/>
          </w:tcPr>
          <w:p w14:paraId="72233F2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900" w:type="dxa"/>
            <w:tcBorders>
              <w:top w:val="single" w:sz="0" w:space="0" w:color="000000"/>
              <w:left w:val="single" w:sz="0" w:space="0" w:color="000000"/>
              <w:bottom w:val="single" w:sz="0" w:space="0" w:color="000000"/>
              <w:right w:val="single" w:sz="0" w:space="0" w:color="000000"/>
            </w:tcBorders>
            <w:vAlign w:val="center"/>
          </w:tcPr>
          <w:p w14:paraId="4D3B964F" w14:textId="1EDB19D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pacing w:val="-1"/>
                <w:sz w:val="24"/>
                <w:szCs w:val="24"/>
                <w:lang w:val="ru-RU" w:eastAsia="ru-RU"/>
              </w:rPr>
              <w:t xml:space="preserve">Стартовая диагностическая </w:t>
            </w:r>
            <w:r w:rsidRPr="003864D6">
              <w:rPr>
                <w:rFonts w:ascii="Times New Roman" w:eastAsia="Times New Roman" w:hAnsi="Times New Roman" w:cs="Times New Roman"/>
                <w:b/>
                <w:color w:val="000000"/>
                <w:sz w:val="24"/>
                <w:szCs w:val="24"/>
                <w:lang w:val="ru-RU" w:eastAsia="ru-RU"/>
              </w:rPr>
              <w:t>работа.</w:t>
            </w:r>
          </w:p>
        </w:tc>
        <w:tc>
          <w:tcPr>
            <w:tcW w:w="995" w:type="dxa"/>
            <w:tcBorders>
              <w:top w:val="single" w:sz="0" w:space="0" w:color="000000"/>
              <w:left w:val="single" w:sz="0" w:space="0" w:color="000000"/>
              <w:bottom w:val="single" w:sz="0" w:space="0" w:color="000000"/>
              <w:right w:val="single" w:sz="0" w:space="0" w:color="000000"/>
            </w:tcBorders>
            <w:vAlign w:val="center"/>
          </w:tcPr>
          <w:p w14:paraId="0202435F" w14:textId="567B39C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BDF51D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153F6D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D3123A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1322C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CD8072F" w14:textId="29228EDA"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56D405EB" w14:textId="77777777" w:rsidTr="00A1679E">
        <w:tc>
          <w:tcPr>
            <w:tcW w:w="741" w:type="dxa"/>
          </w:tcPr>
          <w:p w14:paraId="0562A3A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14</w:t>
            </w:r>
          </w:p>
        </w:tc>
        <w:tc>
          <w:tcPr>
            <w:tcW w:w="3900" w:type="dxa"/>
            <w:tcBorders>
              <w:top w:val="single" w:sz="0" w:space="0" w:color="000000"/>
              <w:left w:val="single" w:sz="0" w:space="0" w:color="000000"/>
              <w:bottom w:val="single" w:sz="0" w:space="0" w:color="000000"/>
              <w:right w:val="single" w:sz="0" w:space="0" w:color="000000"/>
            </w:tcBorders>
            <w:vAlign w:val="center"/>
          </w:tcPr>
          <w:p w14:paraId="342C414A" w14:textId="5063632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пройденного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20D179A5" w14:textId="0FDE9D7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F34668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84E8D6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89491D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6ACFAD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51FFA5A" w14:textId="26FB66D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стр.20-21</w:t>
            </w:r>
          </w:p>
        </w:tc>
      </w:tr>
      <w:tr w:rsidR="003451C6" w:rsidRPr="003864D6" w14:paraId="360409A6" w14:textId="77777777" w:rsidTr="00A1679E">
        <w:tc>
          <w:tcPr>
            <w:tcW w:w="741" w:type="dxa"/>
          </w:tcPr>
          <w:p w14:paraId="1EF3DD3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900" w:type="dxa"/>
            <w:tcBorders>
              <w:top w:val="single" w:sz="0" w:space="0" w:color="000000"/>
              <w:left w:val="single" w:sz="0" w:space="0" w:color="000000"/>
              <w:bottom w:val="single" w:sz="0" w:space="0" w:color="000000"/>
              <w:right w:val="single" w:sz="0" w:space="0" w:color="000000"/>
            </w:tcBorders>
            <w:vAlign w:val="center"/>
          </w:tcPr>
          <w:p w14:paraId="0C796BF5" w14:textId="6A4AB13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Задачи, </w:t>
            </w:r>
            <w:r w:rsidRPr="003864D6">
              <w:rPr>
                <w:rFonts w:ascii="Times New Roman" w:eastAsia="Times New Roman" w:hAnsi="Times New Roman" w:cs="Times New Roman"/>
                <w:color w:val="000000"/>
                <w:spacing w:val="16"/>
                <w:sz w:val="24"/>
                <w:szCs w:val="24"/>
                <w:lang w:val="ru-RU" w:eastAsia="ru-RU"/>
              </w:rPr>
              <w:t>обратны</w:t>
            </w:r>
            <w:r w:rsidRPr="003864D6">
              <w:rPr>
                <w:rFonts w:ascii="Times New Roman" w:eastAsia="Times New Roman" w:hAnsi="Times New Roman" w:cs="Times New Roman"/>
                <w:color w:val="000000"/>
                <w:sz w:val="24"/>
                <w:szCs w:val="24"/>
                <w:lang w:val="ru-RU" w:eastAsia="ru-RU"/>
              </w:rPr>
              <w:t xml:space="preserve">е </w:t>
            </w:r>
            <w:r w:rsidRPr="003864D6">
              <w:rPr>
                <w:rFonts w:ascii="Times New Roman" w:eastAsia="Times New Roman" w:hAnsi="Times New Roman" w:cs="Times New Roman"/>
                <w:color w:val="000000"/>
                <w:spacing w:val="13"/>
                <w:sz w:val="24"/>
                <w:szCs w:val="24"/>
                <w:lang w:val="ru-RU" w:eastAsia="ru-RU"/>
              </w:rPr>
              <w:t xml:space="preserve">данной. </w:t>
            </w:r>
          </w:p>
        </w:tc>
        <w:tc>
          <w:tcPr>
            <w:tcW w:w="995" w:type="dxa"/>
            <w:tcBorders>
              <w:top w:val="single" w:sz="0" w:space="0" w:color="000000"/>
              <w:left w:val="single" w:sz="0" w:space="0" w:color="000000"/>
              <w:bottom w:val="single" w:sz="0" w:space="0" w:color="000000"/>
              <w:right w:val="single" w:sz="0" w:space="0" w:color="000000"/>
            </w:tcBorders>
            <w:vAlign w:val="center"/>
          </w:tcPr>
          <w:p w14:paraId="292F5099" w14:textId="4E7DA1E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733D91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B1B591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334864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10FB52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DCF5531" w14:textId="15A57F1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стр.26</w:t>
            </w:r>
          </w:p>
        </w:tc>
      </w:tr>
      <w:tr w:rsidR="003451C6" w:rsidRPr="003864D6" w14:paraId="4F51C33C" w14:textId="77777777" w:rsidTr="00A1679E">
        <w:tc>
          <w:tcPr>
            <w:tcW w:w="741" w:type="dxa"/>
          </w:tcPr>
          <w:p w14:paraId="53F2FEC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900" w:type="dxa"/>
            <w:tcBorders>
              <w:top w:val="single" w:sz="0" w:space="0" w:color="000000"/>
              <w:left w:val="single" w:sz="0" w:space="0" w:color="000000"/>
              <w:bottom w:val="single" w:sz="0" w:space="0" w:color="000000"/>
              <w:right w:val="single" w:sz="0" w:space="0" w:color="000000"/>
            </w:tcBorders>
            <w:vAlign w:val="center"/>
          </w:tcPr>
          <w:p w14:paraId="2C24A0C3" w14:textId="44B8548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Сумма</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разность</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 xml:space="preserve">отрезков. </w:t>
            </w:r>
            <w:r w:rsidRPr="003864D6">
              <w:rPr>
                <w:rFonts w:ascii="Times New Roman" w:eastAsia="Times New Roman" w:hAnsi="Times New Roman" w:cs="Times New Roman"/>
                <w:color w:val="000000"/>
                <w:spacing w:val="-47"/>
                <w:sz w:val="24"/>
                <w:szCs w:val="24"/>
                <w:lang w:val="ru-RU" w:eastAsia="ru-RU"/>
              </w:rPr>
              <w:t xml:space="preserve"> Р</w:t>
            </w:r>
            <w:r w:rsidRPr="003864D6">
              <w:rPr>
                <w:rFonts w:ascii="Times New Roman" w:eastAsia="Times New Roman" w:hAnsi="Times New Roman" w:cs="Times New Roman"/>
                <w:color w:val="000000"/>
                <w:spacing w:val="13"/>
                <w:sz w:val="24"/>
                <w:szCs w:val="24"/>
                <w:lang w:val="ru-RU" w:eastAsia="ru-RU"/>
              </w:rPr>
              <w:t>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нахождение неизвестного</w:t>
            </w:r>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слагаемого.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14:paraId="14382079" w14:textId="6E90DCA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8428E4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C5A4A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ED807B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0AD42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630F5C7" w14:textId="0909F45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стр.27</w:t>
            </w:r>
          </w:p>
        </w:tc>
      </w:tr>
      <w:tr w:rsidR="003451C6" w:rsidRPr="003864D6" w14:paraId="7A8DBD8B" w14:textId="77777777" w:rsidTr="00A1679E">
        <w:tc>
          <w:tcPr>
            <w:tcW w:w="741" w:type="dxa"/>
          </w:tcPr>
          <w:p w14:paraId="0EBBBD0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900" w:type="dxa"/>
            <w:tcBorders>
              <w:top w:val="single" w:sz="0" w:space="0" w:color="000000"/>
              <w:left w:val="single" w:sz="0" w:space="0" w:color="000000"/>
              <w:bottom w:val="single" w:sz="0" w:space="0" w:color="000000"/>
              <w:right w:val="single" w:sz="0" w:space="0" w:color="000000"/>
            </w:tcBorders>
            <w:vAlign w:val="center"/>
          </w:tcPr>
          <w:p w14:paraId="534F5C0E" w14:textId="466D98F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Задачи</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pacing w:val="14"/>
                <w:sz w:val="24"/>
                <w:szCs w:val="24"/>
                <w:lang w:val="ru-RU" w:eastAsia="ru-RU"/>
              </w:rPr>
              <w:t>нахож</w:t>
            </w:r>
            <w:r w:rsidRPr="003864D6">
              <w:rPr>
                <w:rFonts w:ascii="Times New Roman" w:eastAsia="Times New Roman" w:hAnsi="Times New Roman" w:cs="Times New Roman"/>
                <w:color w:val="000000"/>
                <w:spacing w:val="15"/>
                <w:sz w:val="24"/>
                <w:szCs w:val="24"/>
                <w:lang w:val="ru-RU" w:eastAsia="ru-RU"/>
              </w:rPr>
              <w:t>дение</w:t>
            </w:r>
            <w:r w:rsidRPr="003864D6">
              <w:rPr>
                <w:rFonts w:ascii="Times New Roman" w:eastAsia="Times New Roman" w:hAnsi="Times New Roman" w:cs="Times New Roman"/>
                <w:color w:val="000000"/>
                <w:spacing w:val="16"/>
                <w:sz w:val="24"/>
                <w:szCs w:val="24"/>
                <w:lang w:val="ru-RU" w:eastAsia="ru-RU"/>
              </w:rPr>
              <w:t xml:space="preserve"> неизвестного</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уменьш</w:t>
            </w:r>
            <w:r w:rsidRPr="003864D6">
              <w:rPr>
                <w:rFonts w:ascii="Times New Roman" w:eastAsia="Times New Roman" w:hAnsi="Times New Roman" w:cs="Times New Roman"/>
                <w:color w:val="000000"/>
                <w:spacing w:val="13"/>
                <w:sz w:val="24"/>
                <w:szCs w:val="24"/>
                <w:lang w:val="ru-RU" w:eastAsia="ru-RU"/>
              </w:rPr>
              <w:t>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14:paraId="268B6CDD" w14:textId="7591C1F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DDC23B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152FD9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7D883F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84AA3D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6C47A1E" w14:textId="5DEF9D0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стр.28</w:t>
            </w:r>
          </w:p>
        </w:tc>
      </w:tr>
      <w:tr w:rsidR="003451C6" w:rsidRPr="003864D6" w14:paraId="1CBCE3B3" w14:textId="77777777" w:rsidTr="00A1679E">
        <w:tc>
          <w:tcPr>
            <w:tcW w:w="741" w:type="dxa"/>
          </w:tcPr>
          <w:p w14:paraId="2AAD65D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900" w:type="dxa"/>
            <w:tcBorders>
              <w:top w:val="single" w:sz="0" w:space="0" w:color="000000"/>
              <w:left w:val="single" w:sz="0" w:space="0" w:color="000000"/>
              <w:bottom w:val="single" w:sz="0" w:space="0" w:color="000000"/>
              <w:right w:val="single" w:sz="0" w:space="0" w:color="000000"/>
            </w:tcBorders>
            <w:vAlign w:val="center"/>
          </w:tcPr>
          <w:p w14:paraId="39F1BC0F" w14:textId="73CA640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нахождение</w:t>
            </w:r>
            <w:r w:rsidRPr="003864D6">
              <w:rPr>
                <w:rFonts w:ascii="Times New Roman" w:eastAsia="Times New Roman" w:hAnsi="Times New Roman" w:cs="Times New Roman"/>
                <w:color w:val="000000"/>
                <w:spacing w:val="52"/>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неизвестного вычитаемого.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14:paraId="09C85183" w14:textId="366CA8A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4EBBBB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28C82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384508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611ACB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F1B1337" w14:textId="4C67CCD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стр.29-30</w:t>
            </w:r>
          </w:p>
        </w:tc>
      </w:tr>
      <w:tr w:rsidR="003451C6" w:rsidRPr="003864D6" w14:paraId="0B6A4D32" w14:textId="77777777" w:rsidTr="00A1679E">
        <w:tc>
          <w:tcPr>
            <w:tcW w:w="741" w:type="dxa"/>
          </w:tcPr>
          <w:p w14:paraId="1577FEC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900" w:type="dxa"/>
            <w:tcBorders>
              <w:top w:val="single" w:sz="0" w:space="0" w:color="000000"/>
              <w:left w:val="single" w:sz="0" w:space="0" w:color="000000"/>
              <w:bottom w:val="single" w:sz="0" w:space="0" w:color="000000"/>
              <w:right w:val="single" w:sz="0" w:space="0" w:color="000000"/>
            </w:tcBorders>
            <w:vAlign w:val="center"/>
          </w:tcPr>
          <w:p w14:paraId="018FD4FC" w14:textId="77777777" w:rsidR="003451C6" w:rsidRPr="003864D6" w:rsidRDefault="003451C6" w:rsidP="003864D6">
            <w:pPr>
              <w:spacing w:after="0" w:line="240" w:lineRule="auto"/>
              <w:rPr>
                <w:rFonts w:ascii="Times New Roman" w:eastAsia="Times New Roman" w:hAnsi="Times New Roman" w:cs="Times New Roman"/>
                <w:color w:val="000000"/>
                <w:spacing w:val="13"/>
                <w:sz w:val="24"/>
                <w:szCs w:val="24"/>
                <w:lang w:val="ru-RU" w:eastAsia="ru-RU"/>
              </w:rPr>
            </w:pPr>
            <w:r w:rsidRPr="003864D6">
              <w:rPr>
                <w:rFonts w:ascii="Times New Roman" w:eastAsia="Times New Roman" w:hAnsi="Times New Roman" w:cs="Times New Roman"/>
                <w:color w:val="000000"/>
                <w:spacing w:val="13"/>
                <w:sz w:val="24"/>
                <w:szCs w:val="24"/>
                <w:lang w:val="ru-RU" w:eastAsia="ru-RU"/>
              </w:rPr>
              <w:t>Верные(истинные) и неверные(ложные)утверждения, содержащие зависимости между числами</w:t>
            </w:r>
          </w:p>
          <w:p w14:paraId="3775ED56" w14:textId="05EA7CC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b/>
                <w:i/>
                <w:color w:val="000000"/>
                <w:spacing w:val="13"/>
                <w:sz w:val="24"/>
                <w:szCs w:val="24"/>
                <w:lang w:val="ru-RU" w:eastAsia="ru-RU"/>
              </w:rPr>
              <w:t>Нет в учебнике</w:t>
            </w:r>
          </w:p>
        </w:tc>
        <w:tc>
          <w:tcPr>
            <w:tcW w:w="995" w:type="dxa"/>
            <w:tcBorders>
              <w:top w:val="single" w:sz="0" w:space="0" w:color="000000"/>
              <w:left w:val="single" w:sz="0" w:space="0" w:color="000000"/>
              <w:bottom w:val="single" w:sz="0" w:space="0" w:color="000000"/>
              <w:right w:val="single" w:sz="0" w:space="0" w:color="000000"/>
            </w:tcBorders>
            <w:vAlign w:val="center"/>
          </w:tcPr>
          <w:p w14:paraId="421EDC4D" w14:textId="0FC083E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4F64A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797794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914D2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EE95C7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98D43AF" w14:textId="7E7D50DF"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4B7D78D7" w14:textId="77777777" w:rsidTr="00A1679E">
        <w:tc>
          <w:tcPr>
            <w:tcW w:w="741" w:type="dxa"/>
          </w:tcPr>
          <w:p w14:paraId="0820289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900" w:type="dxa"/>
            <w:tcBorders>
              <w:top w:val="single" w:sz="0" w:space="0" w:color="000000"/>
              <w:left w:val="single" w:sz="0" w:space="0" w:color="000000"/>
              <w:bottom w:val="single" w:sz="0" w:space="0" w:color="000000"/>
              <w:right w:val="single" w:sz="0" w:space="0" w:color="000000"/>
            </w:tcBorders>
            <w:vAlign w:val="center"/>
          </w:tcPr>
          <w:p w14:paraId="54C30ABE" w14:textId="6790219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1"/>
                <w:sz w:val="24"/>
                <w:szCs w:val="24"/>
                <w:lang w:val="ru-RU" w:eastAsia="ru-RU"/>
              </w:rPr>
              <w:t>Работа с величинами: измерение времени. Час.</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13"/>
                <w:sz w:val="24"/>
                <w:szCs w:val="24"/>
                <w:lang w:val="ru-RU" w:eastAsia="ru-RU"/>
              </w:rPr>
              <w:t>инута.</w:t>
            </w:r>
            <w:r w:rsidRPr="003864D6">
              <w:rPr>
                <w:rFonts w:ascii="Times New Roman" w:eastAsia="Times New Roman" w:hAnsi="Times New Roman" w:cs="Times New Roman"/>
                <w:color w:val="000000"/>
                <w:spacing w:val="5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4"/>
                <w:sz w:val="24"/>
                <w:szCs w:val="24"/>
                <w:lang w:val="ru-RU" w:eastAsia="ru-RU"/>
              </w:rPr>
              <w:t>пределение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времени</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по</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часам.</w:t>
            </w:r>
          </w:p>
        </w:tc>
        <w:tc>
          <w:tcPr>
            <w:tcW w:w="995" w:type="dxa"/>
            <w:tcBorders>
              <w:top w:val="single" w:sz="0" w:space="0" w:color="000000"/>
              <w:left w:val="single" w:sz="0" w:space="0" w:color="000000"/>
              <w:bottom w:val="single" w:sz="0" w:space="0" w:color="000000"/>
              <w:right w:val="single" w:sz="0" w:space="0" w:color="000000"/>
            </w:tcBorders>
            <w:vAlign w:val="center"/>
          </w:tcPr>
          <w:p w14:paraId="597FF097" w14:textId="1F64958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C3DBB5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74863A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F22D05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5A02E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D150C16" w14:textId="452A2FE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стр.31</w:t>
            </w:r>
          </w:p>
        </w:tc>
      </w:tr>
      <w:tr w:rsidR="003451C6" w:rsidRPr="003864D6" w14:paraId="723379C2" w14:textId="77777777" w:rsidTr="00A1679E">
        <w:tc>
          <w:tcPr>
            <w:tcW w:w="741" w:type="dxa"/>
          </w:tcPr>
          <w:p w14:paraId="2791A99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900" w:type="dxa"/>
            <w:tcBorders>
              <w:top w:val="single" w:sz="0" w:space="0" w:color="000000"/>
              <w:left w:val="single" w:sz="0" w:space="0" w:color="000000"/>
              <w:bottom w:val="single" w:sz="0" w:space="0" w:color="000000"/>
              <w:right w:val="single" w:sz="0" w:space="0" w:color="000000"/>
            </w:tcBorders>
            <w:vAlign w:val="center"/>
          </w:tcPr>
          <w:p w14:paraId="4FD8946D" w14:textId="70C9C7B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Распознавание и изображение геометрических фигур. Точка. Д</w:t>
            </w:r>
            <w:r w:rsidRPr="003864D6">
              <w:rPr>
                <w:rFonts w:ascii="Times New Roman" w:eastAsia="Times New Roman" w:hAnsi="Times New Roman" w:cs="Times New Roman"/>
                <w:color w:val="000000"/>
                <w:spacing w:val="15"/>
                <w:sz w:val="24"/>
                <w:szCs w:val="24"/>
                <w:lang w:val="ru-RU" w:eastAsia="ru-RU"/>
              </w:rPr>
              <w:t xml:space="preserve">лина ломаной.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1"/>
                <w:sz w:val="24"/>
                <w:szCs w:val="24"/>
                <w:lang w:val="ru-RU" w:eastAsia="ru-RU"/>
              </w:rPr>
              <w:t xml:space="preserve">ение задач в два </w:t>
            </w:r>
            <w:r w:rsidRPr="003864D6">
              <w:rPr>
                <w:rFonts w:ascii="Times New Roman" w:eastAsia="Times New Roman" w:hAnsi="Times New Roman" w:cs="Times New Roman"/>
                <w:color w:val="000000"/>
                <w:spacing w:val="13"/>
                <w:sz w:val="24"/>
                <w:szCs w:val="24"/>
                <w:lang w:val="ru-RU" w:eastAsia="ru-RU"/>
              </w:rPr>
              <w:t>действия.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42C30C50" w14:textId="07FEB51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FBC366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280B38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E73801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0066BA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15C6FA3" w14:textId="7E7C2B3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стр.32-33</w:t>
            </w:r>
          </w:p>
        </w:tc>
      </w:tr>
      <w:tr w:rsidR="003451C6" w:rsidRPr="003864D6" w14:paraId="51D2711B" w14:textId="77777777" w:rsidTr="00A1679E">
        <w:tc>
          <w:tcPr>
            <w:tcW w:w="741" w:type="dxa"/>
          </w:tcPr>
          <w:p w14:paraId="3BD2F47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900" w:type="dxa"/>
            <w:tcBorders>
              <w:top w:val="single" w:sz="0" w:space="0" w:color="000000"/>
              <w:left w:val="single" w:sz="0" w:space="0" w:color="000000"/>
              <w:bottom w:val="single" w:sz="0" w:space="0" w:color="000000"/>
              <w:right w:val="single" w:sz="0" w:space="0" w:color="000000"/>
            </w:tcBorders>
            <w:vAlign w:val="center"/>
          </w:tcPr>
          <w:p w14:paraId="26FA9111" w14:textId="5176A48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лина ломаной.</w:t>
            </w:r>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Виды</w:t>
            </w:r>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линий.</w:t>
            </w:r>
            <w:r w:rsidRPr="003864D6">
              <w:rPr>
                <w:rFonts w:ascii="Times New Roman" w:eastAsia="Times New Roman" w:hAnsi="Times New Roman" w:cs="Times New Roman"/>
                <w:color w:val="000000"/>
                <w:spacing w:val="6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6"/>
                <w:sz w:val="24"/>
                <w:szCs w:val="24"/>
                <w:lang w:val="ru-RU" w:eastAsia="ru-RU"/>
              </w:rPr>
              <w:t>равнение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их</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длин.</w:t>
            </w:r>
          </w:p>
        </w:tc>
        <w:tc>
          <w:tcPr>
            <w:tcW w:w="995" w:type="dxa"/>
            <w:tcBorders>
              <w:top w:val="single" w:sz="0" w:space="0" w:color="000000"/>
              <w:left w:val="single" w:sz="0" w:space="0" w:color="000000"/>
              <w:bottom w:val="single" w:sz="0" w:space="0" w:color="000000"/>
              <w:right w:val="single" w:sz="0" w:space="0" w:color="000000"/>
            </w:tcBorders>
            <w:vAlign w:val="center"/>
          </w:tcPr>
          <w:p w14:paraId="759C0659" w14:textId="4F93839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DAC87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EE987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002A85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1018D5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3990E9C" w14:textId="7C930B0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стр.34-35</w:t>
            </w:r>
          </w:p>
        </w:tc>
      </w:tr>
      <w:tr w:rsidR="003451C6" w:rsidRPr="003864D6" w14:paraId="2706BAFC" w14:textId="77777777" w:rsidTr="00A1679E">
        <w:tc>
          <w:tcPr>
            <w:tcW w:w="741" w:type="dxa"/>
          </w:tcPr>
          <w:p w14:paraId="1149EB2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900" w:type="dxa"/>
            <w:tcBorders>
              <w:top w:val="single" w:sz="0" w:space="0" w:color="000000"/>
              <w:left w:val="single" w:sz="0" w:space="0" w:color="000000"/>
              <w:bottom w:val="single" w:sz="0" w:space="0" w:color="000000"/>
              <w:right w:val="single" w:sz="0" w:space="0" w:color="000000"/>
            </w:tcBorders>
            <w:vAlign w:val="center"/>
          </w:tcPr>
          <w:p w14:paraId="5BCF28E8" w14:textId="692C5E4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орядок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полнения</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действий</w:t>
            </w:r>
            <w:r w:rsidRPr="003864D6">
              <w:rPr>
                <w:rFonts w:ascii="Times New Roman" w:eastAsia="Times New Roman" w:hAnsi="Times New Roman" w:cs="Times New Roman"/>
                <w:color w:val="000000"/>
                <w:spacing w:val="52"/>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при</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вычислениях.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Скобки.</w:t>
            </w:r>
          </w:p>
        </w:tc>
        <w:tc>
          <w:tcPr>
            <w:tcW w:w="995" w:type="dxa"/>
            <w:tcBorders>
              <w:top w:val="single" w:sz="0" w:space="0" w:color="000000"/>
              <w:left w:val="single" w:sz="0" w:space="0" w:color="000000"/>
              <w:bottom w:val="single" w:sz="0" w:space="0" w:color="000000"/>
              <w:right w:val="single" w:sz="0" w:space="0" w:color="000000"/>
            </w:tcBorders>
            <w:vAlign w:val="center"/>
          </w:tcPr>
          <w:p w14:paraId="35614225" w14:textId="6629672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F33549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F40115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7E55E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5586AE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C092CC1" w14:textId="301B56A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стр.38-39</w:t>
            </w:r>
          </w:p>
        </w:tc>
      </w:tr>
      <w:tr w:rsidR="003451C6" w:rsidRPr="003864D6" w14:paraId="159C6C5D" w14:textId="77777777" w:rsidTr="00A1679E">
        <w:tc>
          <w:tcPr>
            <w:tcW w:w="741" w:type="dxa"/>
          </w:tcPr>
          <w:p w14:paraId="48402B5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900" w:type="dxa"/>
            <w:tcBorders>
              <w:top w:val="single" w:sz="0" w:space="0" w:color="000000"/>
              <w:left w:val="single" w:sz="0" w:space="0" w:color="000000"/>
              <w:bottom w:val="single" w:sz="0" w:space="0" w:color="000000"/>
              <w:right w:val="single" w:sz="0" w:space="0" w:color="000000"/>
            </w:tcBorders>
            <w:vAlign w:val="center"/>
          </w:tcPr>
          <w:p w14:paraId="7A388281" w14:textId="5D6797E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орядок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полнения</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действий</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числовых</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выражениях.</w:t>
            </w:r>
            <w:r w:rsidRPr="003864D6">
              <w:rPr>
                <w:rFonts w:ascii="Times New Roman" w:eastAsia="Times New Roman" w:hAnsi="Times New Roman" w:cs="Times New Roman"/>
                <w:color w:val="000000"/>
                <w:spacing w:val="56"/>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Сравнение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числовы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выражений.</w:t>
            </w:r>
          </w:p>
        </w:tc>
        <w:tc>
          <w:tcPr>
            <w:tcW w:w="995" w:type="dxa"/>
            <w:tcBorders>
              <w:top w:val="single" w:sz="0" w:space="0" w:color="000000"/>
              <w:left w:val="single" w:sz="0" w:space="0" w:color="000000"/>
              <w:bottom w:val="single" w:sz="0" w:space="0" w:color="000000"/>
              <w:right w:val="single" w:sz="0" w:space="0" w:color="000000"/>
            </w:tcBorders>
            <w:vAlign w:val="center"/>
          </w:tcPr>
          <w:p w14:paraId="64F39595" w14:textId="6A3AD34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FBE65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6522A7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933648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3A383E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567AE74" w14:textId="23D8EEC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стр.40</w:t>
            </w:r>
          </w:p>
        </w:tc>
      </w:tr>
      <w:tr w:rsidR="003451C6" w:rsidRPr="003864D6" w14:paraId="2B3F1F3A" w14:textId="77777777" w:rsidTr="00A1679E">
        <w:tc>
          <w:tcPr>
            <w:tcW w:w="741" w:type="dxa"/>
          </w:tcPr>
          <w:p w14:paraId="2CF5E58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900" w:type="dxa"/>
            <w:tcBorders>
              <w:top w:val="single" w:sz="0" w:space="0" w:color="000000"/>
              <w:left w:val="single" w:sz="0" w:space="0" w:color="000000"/>
              <w:bottom w:val="single" w:sz="0" w:space="0" w:color="000000"/>
              <w:right w:val="single" w:sz="0" w:space="0" w:color="000000"/>
            </w:tcBorders>
            <w:vAlign w:val="center"/>
          </w:tcPr>
          <w:p w14:paraId="70745425" w14:textId="6DC92A2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числовых выражений.</w:t>
            </w:r>
          </w:p>
        </w:tc>
        <w:tc>
          <w:tcPr>
            <w:tcW w:w="995" w:type="dxa"/>
            <w:tcBorders>
              <w:top w:val="single" w:sz="0" w:space="0" w:color="000000"/>
              <w:left w:val="single" w:sz="0" w:space="0" w:color="000000"/>
              <w:bottom w:val="single" w:sz="0" w:space="0" w:color="000000"/>
              <w:right w:val="single" w:sz="0" w:space="0" w:color="000000"/>
            </w:tcBorders>
            <w:vAlign w:val="center"/>
          </w:tcPr>
          <w:p w14:paraId="39CD0E4C" w14:textId="5962292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0AAA410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08D144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F4F38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D26A2F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E46BFF5" w14:textId="544E4B5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стр.41</w:t>
            </w:r>
          </w:p>
        </w:tc>
      </w:tr>
      <w:tr w:rsidR="003451C6" w:rsidRPr="003864D6" w14:paraId="7283B080" w14:textId="77777777" w:rsidTr="00A1679E">
        <w:tc>
          <w:tcPr>
            <w:tcW w:w="741" w:type="dxa"/>
          </w:tcPr>
          <w:p w14:paraId="2F9DCC6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900" w:type="dxa"/>
            <w:tcBorders>
              <w:top w:val="single" w:sz="0" w:space="0" w:color="000000"/>
              <w:left w:val="single" w:sz="0" w:space="0" w:color="000000"/>
              <w:bottom w:val="single" w:sz="0" w:space="0" w:color="000000"/>
              <w:right w:val="single" w:sz="0" w:space="0" w:color="000000"/>
            </w:tcBorders>
            <w:vAlign w:val="center"/>
          </w:tcPr>
          <w:p w14:paraId="53B7B7E7" w14:textId="25D2807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Периметр</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многоугольника.</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 изученных видов</w:t>
            </w:r>
            <w:r w:rsidRPr="003864D6">
              <w:rPr>
                <w:rFonts w:ascii="Times New Roman" w:eastAsia="Times New Roman" w:hAnsi="Times New Roman" w:cs="Times New Roman"/>
                <w:color w:val="000000"/>
                <w:spacing w:val="12"/>
                <w:sz w:val="24"/>
                <w:szCs w:val="24"/>
                <w:lang w:val="ru-RU" w:eastAsia="ru-RU"/>
              </w:rPr>
              <w:t>.</w:t>
            </w:r>
          </w:p>
        </w:tc>
        <w:tc>
          <w:tcPr>
            <w:tcW w:w="995" w:type="dxa"/>
            <w:tcBorders>
              <w:top w:val="single" w:sz="0" w:space="0" w:color="000000"/>
              <w:left w:val="single" w:sz="0" w:space="0" w:color="000000"/>
              <w:bottom w:val="single" w:sz="0" w:space="0" w:color="000000"/>
              <w:right w:val="single" w:sz="0" w:space="0" w:color="000000"/>
            </w:tcBorders>
            <w:vAlign w:val="center"/>
          </w:tcPr>
          <w:p w14:paraId="4A16F800" w14:textId="1797E66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E35051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311558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B0B77A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1FA50C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AF9F6F3" w14:textId="5AAE62F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стр.42-43</w:t>
            </w:r>
          </w:p>
        </w:tc>
      </w:tr>
      <w:tr w:rsidR="003451C6" w:rsidRPr="003864D6" w14:paraId="77690272" w14:textId="77777777" w:rsidTr="00A1679E">
        <w:tc>
          <w:tcPr>
            <w:tcW w:w="741" w:type="dxa"/>
          </w:tcPr>
          <w:p w14:paraId="411711B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900" w:type="dxa"/>
            <w:tcBorders>
              <w:top w:val="single" w:sz="0" w:space="0" w:color="000000"/>
              <w:left w:val="single" w:sz="0" w:space="0" w:color="000000"/>
              <w:bottom w:val="single" w:sz="0" w:space="0" w:color="000000"/>
              <w:right w:val="single" w:sz="0" w:space="0" w:color="000000"/>
            </w:tcBorders>
            <w:vAlign w:val="center"/>
          </w:tcPr>
          <w:p w14:paraId="2D106796" w14:textId="396F7AC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Контрольная</w:t>
            </w:r>
            <w:r w:rsidRPr="003864D6">
              <w:rPr>
                <w:rFonts w:ascii="Times New Roman" w:eastAsia="Times New Roman" w:hAnsi="Times New Roman" w:cs="Times New Roman"/>
                <w:b/>
                <w:color w:val="000000"/>
                <w:spacing w:val="3"/>
                <w:sz w:val="24"/>
                <w:szCs w:val="24"/>
                <w:lang w:val="ru-RU" w:eastAsia="ru-RU"/>
              </w:rPr>
              <w:t xml:space="preserve"> </w:t>
            </w:r>
            <w:r w:rsidRPr="003864D6">
              <w:rPr>
                <w:rFonts w:ascii="Times New Roman" w:eastAsia="Times New Roman" w:hAnsi="Times New Roman" w:cs="Times New Roman"/>
                <w:b/>
                <w:color w:val="000000"/>
                <w:sz w:val="24"/>
                <w:szCs w:val="24"/>
                <w:lang w:val="ru-RU" w:eastAsia="ru-RU"/>
              </w:rPr>
              <w:t>работа по итогам 1 четверти</w:t>
            </w:r>
          </w:p>
        </w:tc>
        <w:tc>
          <w:tcPr>
            <w:tcW w:w="995" w:type="dxa"/>
            <w:tcBorders>
              <w:top w:val="single" w:sz="0" w:space="0" w:color="000000"/>
              <w:left w:val="single" w:sz="0" w:space="0" w:color="000000"/>
              <w:bottom w:val="single" w:sz="0" w:space="0" w:color="000000"/>
              <w:right w:val="single" w:sz="0" w:space="0" w:color="000000"/>
            </w:tcBorders>
            <w:vAlign w:val="center"/>
          </w:tcPr>
          <w:p w14:paraId="6962BCDB" w14:textId="04C4F6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0BF415D2" w14:textId="0F45A62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2DF5E1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CCE099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751F2E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DE0E2C9" w14:textId="2A178DC1"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6E1AEAE7" w14:textId="77777777" w:rsidTr="00A1679E">
        <w:tc>
          <w:tcPr>
            <w:tcW w:w="741" w:type="dxa"/>
          </w:tcPr>
          <w:p w14:paraId="128FCFEB"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900" w:type="dxa"/>
            <w:tcBorders>
              <w:top w:val="single" w:sz="0" w:space="0" w:color="000000"/>
              <w:left w:val="single" w:sz="0" w:space="0" w:color="000000"/>
              <w:bottom w:val="single" w:sz="0" w:space="0" w:color="000000"/>
              <w:right w:val="single" w:sz="0" w:space="0" w:color="000000"/>
            </w:tcBorders>
            <w:vAlign w:val="center"/>
          </w:tcPr>
          <w:p w14:paraId="322831A1" w14:textId="132FD72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Ч</w:t>
            </w:r>
            <w:r w:rsidRPr="003864D6">
              <w:rPr>
                <w:rFonts w:ascii="Times New Roman" w:eastAsia="Times New Roman" w:hAnsi="Times New Roman" w:cs="Times New Roman"/>
                <w:color w:val="000000"/>
                <w:spacing w:val="17"/>
                <w:sz w:val="24"/>
                <w:szCs w:val="24"/>
                <w:lang w:val="ru-RU" w:eastAsia="ru-RU"/>
              </w:rPr>
              <w:t>исловы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выражения. </w:t>
            </w:r>
            <w:r w:rsidRPr="003864D6">
              <w:rPr>
                <w:rFonts w:ascii="Times New Roman" w:eastAsia="Times New Roman" w:hAnsi="Times New Roman" w:cs="Times New Roman"/>
                <w:color w:val="000000"/>
                <w:spacing w:val="17"/>
                <w:sz w:val="24"/>
                <w:szCs w:val="24"/>
                <w:lang w:val="ru-RU" w:eastAsia="ru-RU"/>
              </w:rPr>
              <w:t>Сочетательное</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свойство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4B04BD5D" w14:textId="2D5C9A5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FE1646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4D50E5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C95154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E5DF23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5216B38" w14:textId="6F1857D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стр.44-45</w:t>
            </w:r>
          </w:p>
        </w:tc>
      </w:tr>
      <w:tr w:rsidR="003451C6" w:rsidRPr="003864D6" w14:paraId="04B3BC71" w14:textId="77777777" w:rsidTr="00A1679E">
        <w:tc>
          <w:tcPr>
            <w:tcW w:w="741" w:type="dxa"/>
          </w:tcPr>
          <w:p w14:paraId="19B29C8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900" w:type="dxa"/>
            <w:tcBorders>
              <w:top w:val="single" w:sz="0" w:space="0" w:color="000000"/>
              <w:left w:val="single" w:sz="0" w:space="0" w:color="000000"/>
              <w:bottom w:val="single" w:sz="0" w:space="0" w:color="000000"/>
              <w:right w:val="single" w:sz="0" w:space="0" w:color="000000"/>
            </w:tcBorders>
            <w:vAlign w:val="center"/>
          </w:tcPr>
          <w:p w14:paraId="742B9D37" w14:textId="549948B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ере</w:t>
            </w:r>
            <w:r w:rsidRPr="003864D6">
              <w:rPr>
                <w:rFonts w:ascii="Times New Roman" w:eastAsia="Times New Roman" w:hAnsi="Times New Roman" w:cs="Times New Roman"/>
                <w:color w:val="000000"/>
                <w:spacing w:val="17"/>
                <w:sz w:val="24"/>
                <w:szCs w:val="24"/>
                <w:lang w:val="ru-RU" w:eastAsia="ru-RU"/>
              </w:rPr>
              <w:t>местительное</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свойство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483B2D55" w14:textId="1787FAF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146F48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A1F2F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96415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F93B7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0E6E389" w14:textId="13EE4AA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стр.46</w:t>
            </w:r>
          </w:p>
        </w:tc>
      </w:tr>
      <w:tr w:rsidR="003451C6" w:rsidRPr="003864D6" w14:paraId="61874086" w14:textId="77777777" w:rsidTr="00A1679E">
        <w:tc>
          <w:tcPr>
            <w:tcW w:w="741" w:type="dxa"/>
          </w:tcPr>
          <w:p w14:paraId="7E50DAF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30</w:t>
            </w:r>
          </w:p>
        </w:tc>
        <w:tc>
          <w:tcPr>
            <w:tcW w:w="3900" w:type="dxa"/>
            <w:tcBorders>
              <w:top w:val="single" w:sz="0" w:space="0" w:color="000000"/>
              <w:left w:val="single" w:sz="0" w:space="0" w:color="000000"/>
              <w:bottom w:val="single" w:sz="0" w:space="0" w:color="000000"/>
              <w:right w:val="single" w:sz="0" w:space="0" w:color="000000"/>
            </w:tcBorders>
            <w:vAlign w:val="center"/>
          </w:tcPr>
          <w:p w14:paraId="7EED4477" w14:textId="56B37EB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3"/>
                <w:sz w:val="24"/>
                <w:szCs w:val="24"/>
                <w:lang w:val="ru-RU" w:eastAsia="ru-RU"/>
              </w:rPr>
              <w:t>ри</w:t>
            </w:r>
            <w:r w:rsidRPr="003864D6">
              <w:rPr>
                <w:rFonts w:ascii="Times New Roman" w:eastAsia="Times New Roman" w:hAnsi="Times New Roman" w:cs="Times New Roman"/>
                <w:color w:val="000000"/>
                <w:spacing w:val="16"/>
                <w:sz w:val="24"/>
                <w:szCs w:val="24"/>
                <w:lang w:val="ru-RU" w:eastAsia="ru-RU"/>
              </w:rPr>
              <w:t>менение</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свойств</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pacing w:val="10"/>
                <w:sz w:val="24"/>
                <w:szCs w:val="24"/>
                <w:lang w:val="ru-RU" w:eastAsia="ru-RU"/>
              </w:rPr>
              <w:t>для</w:t>
            </w:r>
            <w:r w:rsidRPr="003864D6">
              <w:rPr>
                <w:rFonts w:ascii="Times New Roman" w:eastAsia="Times New Roman" w:hAnsi="Times New Roman" w:cs="Times New Roman"/>
                <w:color w:val="000000"/>
                <w:spacing w:val="11"/>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рационализации</w:t>
            </w:r>
            <w:r w:rsidRPr="003864D6">
              <w:rPr>
                <w:rFonts w:ascii="Times New Roman" w:eastAsia="Times New Roman" w:hAnsi="Times New Roman" w:cs="Times New Roman"/>
                <w:color w:val="000000"/>
                <w:spacing w:val="1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вычислений.</w:t>
            </w:r>
          </w:p>
        </w:tc>
        <w:tc>
          <w:tcPr>
            <w:tcW w:w="995" w:type="dxa"/>
            <w:tcBorders>
              <w:top w:val="single" w:sz="0" w:space="0" w:color="000000"/>
              <w:left w:val="single" w:sz="0" w:space="0" w:color="000000"/>
              <w:bottom w:val="single" w:sz="0" w:space="0" w:color="000000"/>
              <w:right w:val="single" w:sz="0" w:space="0" w:color="000000"/>
            </w:tcBorders>
            <w:vAlign w:val="center"/>
          </w:tcPr>
          <w:p w14:paraId="6F688A7B" w14:textId="3F111A0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895774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90D12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5894F5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FB6AC9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E078507" w14:textId="37B23B5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стр.47</w:t>
            </w:r>
          </w:p>
        </w:tc>
      </w:tr>
      <w:tr w:rsidR="003451C6" w:rsidRPr="003864D6" w14:paraId="57C26B6B" w14:textId="77777777" w:rsidTr="00A1679E">
        <w:tc>
          <w:tcPr>
            <w:tcW w:w="741" w:type="dxa"/>
          </w:tcPr>
          <w:p w14:paraId="1CC32C80"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900" w:type="dxa"/>
            <w:tcBorders>
              <w:top w:val="single" w:sz="0" w:space="0" w:color="000000"/>
              <w:left w:val="single" w:sz="0" w:space="0" w:color="000000"/>
              <w:bottom w:val="single" w:sz="0" w:space="0" w:color="000000"/>
              <w:right w:val="single" w:sz="0" w:space="0" w:color="000000"/>
            </w:tcBorders>
            <w:vAlign w:val="center"/>
          </w:tcPr>
          <w:p w14:paraId="068ED97C" w14:textId="0E207FC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Проект «Математика вокруг нас»</w:t>
            </w:r>
          </w:p>
        </w:tc>
        <w:tc>
          <w:tcPr>
            <w:tcW w:w="995" w:type="dxa"/>
            <w:tcBorders>
              <w:top w:val="single" w:sz="0" w:space="0" w:color="000000"/>
              <w:left w:val="single" w:sz="0" w:space="0" w:color="000000"/>
              <w:bottom w:val="single" w:sz="0" w:space="0" w:color="000000"/>
              <w:right w:val="single" w:sz="0" w:space="0" w:color="000000"/>
            </w:tcBorders>
            <w:vAlign w:val="center"/>
          </w:tcPr>
          <w:p w14:paraId="313A1941" w14:textId="0FD3754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CE796BA" w14:textId="7E03828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14:paraId="7B8E155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4D4A3A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C975F2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629AC44" w14:textId="4B9B303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стр.48</w:t>
            </w:r>
          </w:p>
        </w:tc>
      </w:tr>
      <w:tr w:rsidR="003451C6" w:rsidRPr="003864D6" w14:paraId="76666A85" w14:textId="77777777" w:rsidTr="00A1679E">
        <w:tc>
          <w:tcPr>
            <w:tcW w:w="741" w:type="dxa"/>
          </w:tcPr>
          <w:p w14:paraId="589FC2F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900" w:type="dxa"/>
            <w:tcBorders>
              <w:top w:val="single" w:sz="0" w:space="0" w:color="000000"/>
              <w:left w:val="single" w:sz="0" w:space="0" w:color="000000"/>
              <w:bottom w:val="single" w:sz="0" w:space="0" w:color="000000"/>
              <w:right w:val="single" w:sz="0" w:space="0" w:color="000000"/>
            </w:tcBorders>
            <w:vAlign w:val="center"/>
          </w:tcPr>
          <w:p w14:paraId="04081298" w14:textId="3E45DE4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44BE0AEA" w14:textId="196E502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49B5879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41FFB8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A0263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8BF95A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8DCB707" w14:textId="1B950C3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стр.50-51</w:t>
            </w:r>
          </w:p>
        </w:tc>
      </w:tr>
      <w:tr w:rsidR="003451C6" w:rsidRPr="003864D6" w14:paraId="5C45C9CF" w14:textId="77777777" w:rsidTr="00A1679E">
        <w:tc>
          <w:tcPr>
            <w:tcW w:w="741" w:type="dxa"/>
          </w:tcPr>
          <w:p w14:paraId="52116E7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900" w:type="dxa"/>
            <w:tcBorders>
              <w:top w:val="single" w:sz="0" w:space="0" w:color="000000"/>
              <w:left w:val="single" w:sz="0" w:space="0" w:color="000000"/>
              <w:bottom w:val="single" w:sz="0" w:space="0" w:color="000000"/>
              <w:right w:val="single" w:sz="0" w:space="0" w:color="000000"/>
            </w:tcBorders>
            <w:vAlign w:val="center"/>
          </w:tcPr>
          <w:p w14:paraId="01C8D37C" w14:textId="380668C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изученного</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вида</w:t>
            </w:r>
          </w:p>
        </w:tc>
        <w:tc>
          <w:tcPr>
            <w:tcW w:w="995" w:type="dxa"/>
            <w:tcBorders>
              <w:top w:val="single" w:sz="0" w:space="0" w:color="000000"/>
              <w:left w:val="single" w:sz="0" w:space="0" w:color="000000"/>
              <w:bottom w:val="single" w:sz="0" w:space="0" w:color="000000"/>
              <w:right w:val="single" w:sz="0" w:space="0" w:color="000000"/>
            </w:tcBorders>
            <w:vAlign w:val="center"/>
          </w:tcPr>
          <w:p w14:paraId="1065EB41" w14:textId="68EF388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0FEE0B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D000E5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63235F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F4CCD8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07464A5" w14:textId="40016A5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стр.52-53</w:t>
            </w:r>
          </w:p>
        </w:tc>
      </w:tr>
      <w:tr w:rsidR="003451C6" w:rsidRPr="003864D6" w14:paraId="1FDDD4C6" w14:textId="77777777" w:rsidTr="00A1679E">
        <w:tc>
          <w:tcPr>
            <w:tcW w:w="741" w:type="dxa"/>
          </w:tcPr>
          <w:p w14:paraId="7C5BE90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900" w:type="dxa"/>
            <w:tcBorders>
              <w:top w:val="single" w:sz="0" w:space="0" w:color="000000"/>
              <w:left w:val="single" w:sz="0" w:space="0" w:color="000000"/>
              <w:bottom w:val="single" w:sz="0" w:space="0" w:color="000000"/>
              <w:right w:val="single" w:sz="0" w:space="0" w:color="000000"/>
            </w:tcBorders>
            <w:vAlign w:val="center"/>
          </w:tcPr>
          <w:p w14:paraId="0339B17B" w14:textId="3C581B1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5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материала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по</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теме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числение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0"/>
                <w:sz w:val="24"/>
                <w:szCs w:val="24"/>
                <w:lang w:val="ru-RU" w:eastAsia="ru-RU"/>
              </w:rPr>
              <w:t xml:space="preserve">ений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удобны</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способом».</w:t>
            </w:r>
          </w:p>
        </w:tc>
        <w:tc>
          <w:tcPr>
            <w:tcW w:w="995" w:type="dxa"/>
            <w:tcBorders>
              <w:top w:val="single" w:sz="0" w:space="0" w:color="000000"/>
              <w:left w:val="single" w:sz="0" w:space="0" w:color="000000"/>
              <w:bottom w:val="single" w:sz="0" w:space="0" w:color="000000"/>
              <w:right w:val="single" w:sz="0" w:space="0" w:color="000000"/>
            </w:tcBorders>
            <w:vAlign w:val="center"/>
          </w:tcPr>
          <w:p w14:paraId="575A5D53" w14:textId="1B12F90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0BB285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707BE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F1457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A6B50C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206F47A" w14:textId="1159BB2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стр.54-56</w:t>
            </w:r>
          </w:p>
        </w:tc>
      </w:tr>
      <w:tr w:rsidR="003451C6" w:rsidRPr="003864D6" w14:paraId="68CEB1EB" w14:textId="77777777" w:rsidTr="00A1679E">
        <w:tc>
          <w:tcPr>
            <w:tcW w:w="741" w:type="dxa"/>
          </w:tcPr>
          <w:p w14:paraId="1C386B5A"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900" w:type="dxa"/>
            <w:tcBorders>
              <w:top w:val="single" w:sz="0" w:space="0" w:color="000000"/>
              <w:left w:val="single" w:sz="0" w:space="0" w:color="000000"/>
              <w:bottom w:val="single" w:sz="0" w:space="0" w:color="000000"/>
              <w:right w:val="single" w:sz="0" w:space="0" w:color="000000"/>
            </w:tcBorders>
            <w:vAlign w:val="center"/>
          </w:tcPr>
          <w:p w14:paraId="41E733B7" w14:textId="77777777" w:rsidR="003451C6" w:rsidRPr="003864D6" w:rsidRDefault="003451C6" w:rsidP="003864D6">
            <w:pPr>
              <w:spacing w:after="0" w:line="240" w:lineRule="auto"/>
              <w:rPr>
                <w:rFonts w:ascii="Times New Roman" w:eastAsia="Times New Roman" w:hAnsi="Times New Roman" w:cs="Times New Roman"/>
                <w:color w:val="000000"/>
                <w:spacing w:val="16"/>
                <w:sz w:val="24"/>
                <w:szCs w:val="24"/>
                <w:lang w:val="ru-RU" w:eastAsia="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5"/>
                <w:sz w:val="24"/>
                <w:szCs w:val="24"/>
                <w:lang w:val="ru-RU" w:eastAsia="ru-RU"/>
              </w:rPr>
              <w:t>рием</w:t>
            </w:r>
            <w:r w:rsidRPr="003864D6">
              <w:rPr>
                <w:rFonts w:ascii="Times New Roman" w:eastAsia="Times New Roman" w:hAnsi="Times New Roman" w:cs="Times New Roman"/>
                <w:color w:val="000000"/>
                <w:sz w:val="24"/>
                <w:szCs w:val="24"/>
                <w:lang w:val="ru-RU" w:eastAsia="ru-RU"/>
              </w:rPr>
              <w:t xml:space="preserve">ы </w:t>
            </w:r>
            <w:r w:rsidRPr="003864D6">
              <w:rPr>
                <w:rFonts w:ascii="Times New Roman" w:eastAsia="Times New Roman" w:hAnsi="Times New Roman" w:cs="Times New Roman"/>
                <w:color w:val="000000"/>
                <w:spacing w:val="12"/>
                <w:sz w:val="24"/>
                <w:szCs w:val="24"/>
                <w:lang w:val="ru-RU" w:eastAsia="ru-RU"/>
              </w:rPr>
              <w:t>устных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вычислений.</w:t>
            </w:r>
          </w:p>
          <w:p w14:paraId="3B7B10BF" w14:textId="0100FA1A" w:rsidR="003451C6" w:rsidRPr="003864D6" w:rsidRDefault="003451C6" w:rsidP="003864D6">
            <w:pPr>
              <w:spacing w:line="240" w:lineRule="auto"/>
              <w:rPr>
                <w:rFonts w:ascii="Times New Roman" w:hAnsi="Times New Roman" w:cs="Times New Roman"/>
                <w:sz w:val="24"/>
                <w:szCs w:val="24"/>
                <w:lang w:val="ru-RU"/>
              </w:rPr>
            </w:pPr>
          </w:p>
        </w:tc>
        <w:tc>
          <w:tcPr>
            <w:tcW w:w="995" w:type="dxa"/>
            <w:tcBorders>
              <w:top w:val="single" w:sz="0" w:space="0" w:color="000000"/>
              <w:left w:val="single" w:sz="0" w:space="0" w:color="000000"/>
              <w:bottom w:val="single" w:sz="0" w:space="0" w:color="000000"/>
              <w:right w:val="single" w:sz="0" w:space="0" w:color="000000"/>
            </w:tcBorders>
            <w:vAlign w:val="center"/>
          </w:tcPr>
          <w:p w14:paraId="7B3E39F0" w14:textId="5DB7CE9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D41A22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9F57B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99DD01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645A1B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85966F0" w14:textId="3A6E042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стр.57</w:t>
            </w:r>
          </w:p>
        </w:tc>
      </w:tr>
      <w:tr w:rsidR="003451C6" w:rsidRPr="003864D6" w14:paraId="34820241" w14:textId="77777777" w:rsidTr="00A1679E">
        <w:tc>
          <w:tcPr>
            <w:tcW w:w="741" w:type="dxa"/>
          </w:tcPr>
          <w:p w14:paraId="5C8C6F1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900" w:type="dxa"/>
            <w:tcBorders>
              <w:top w:val="single" w:sz="0" w:space="0" w:color="000000"/>
              <w:left w:val="single" w:sz="0" w:space="0" w:color="000000"/>
              <w:bottom w:val="single" w:sz="0" w:space="0" w:color="000000"/>
              <w:right w:val="single" w:sz="0" w:space="0" w:color="000000"/>
            </w:tcBorders>
            <w:vAlign w:val="center"/>
          </w:tcPr>
          <w:p w14:paraId="128DD232" w14:textId="6F7D724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Письменное сложение и вычитание чисел в пределах 100.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сложения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вида </w:t>
            </w:r>
            <w:r w:rsidRPr="003864D6">
              <w:rPr>
                <w:rFonts w:ascii="Times New Roman" w:eastAsia="Times New Roman" w:hAnsi="Times New Roman" w:cs="Times New Roman"/>
                <w:color w:val="000000"/>
                <w:spacing w:val="11"/>
                <w:sz w:val="24"/>
                <w:szCs w:val="24"/>
                <w:lang w:val="ru-RU" w:eastAsia="ru-RU"/>
              </w:rPr>
              <w:t>36+2,</w:t>
            </w:r>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36+20,</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60+18.</w:t>
            </w:r>
          </w:p>
        </w:tc>
        <w:tc>
          <w:tcPr>
            <w:tcW w:w="995" w:type="dxa"/>
            <w:tcBorders>
              <w:top w:val="single" w:sz="0" w:space="0" w:color="000000"/>
              <w:left w:val="single" w:sz="0" w:space="0" w:color="000000"/>
              <w:bottom w:val="single" w:sz="0" w:space="0" w:color="000000"/>
              <w:right w:val="single" w:sz="0" w:space="0" w:color="000000"/>
            </w:tcBorders>
            <w:vAlign w:val="center"/>
          </w:tcPr>
          <w:p w14:paraId="65C574AB" w14:textId="3A95546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319C04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DF23CC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113A2F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95EFE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C506D67" w14:textId="29A1904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стр.58</w:t>
            </w:r>
          </w:p>
        </w:tc>
      </w:tr>
      <w:tr w:rsidR="003451C6" w:rsidRPr="003864D6" w14:paraId="7DB09537" w14:textId="77777777" w:rsidTr="00A1679E">
        <w:tc>
          <w:tcPr>
            <w:tcW w:w="741" w:type="dxa"/>
          </w:tcPr>
          <w:p w14:paraId="7A9D389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900" w:type="dxa"/>
            <w:tcBorders>
              <w:top w:val="single" w:sz="0" w:space="0" w:color="000000"/>
              <w:left w:val="single" w:sz="0" w:space="0" w:color="000000"/>
              <w:bottom w:val="single" w:sz="0" w:space="0" w:color="000000"/>
              <w:right w:val="single" w:sz="0" w:space="0" w:color="000000"/>
            </w:tcBorders>
            <w:vAlign w:val="center"/>
          </w:tcPr>
          <w:p w14:paraId="46B6D167" w14:textId="0DD3A1C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Прибавление и вычитание однозначного числа без перехода через разряд.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читания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36</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1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36 -</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20.</w:t>
            </w:r>
          </w:p>
        </w:tc>
        <w:tc>
          <w:tcPr>
            <w:tcW w:w="995" w:type="dxa"/>
            <w:tcBorders>
              <w:top w:val="single" w:sz="0" w:space="0" w:color="000000"/>
              <w:left w:val="single" w:sz="0" w:space="0" w:color="000000"/>
              <w:bottom w:val="single" w:sz="0" w:space="0" w:color="000000"/>
              <w:right w:val="single" w:sz="0" w:space="0" w:color="000000"/>
            </w:tcBorders>
            <w:vAlign w:val="center"/>
          </w:tcPr>
          <w:p w14:paraId="6E8C2F5C" w14:textId="0AF2F9A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301DF8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9E9D2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A4CC7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EA0966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1B73D1E" w14:textId="3629AEC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стр.59</w:t>
            </w:r>
          </w:p>
        </w:tc>
      </w:tr>
      <w:tr w:rsidR="003451C6" w:rsidRPr="003864D6" w14:paraId="28F8E387" w14:textId="77777777" w:rsidTr="00A1679E">
        <w:tc>
          <w:tcPr>
            <w:tcW w:w="741" w:type="dxa"/>
          </w:tcPr>
          <w:p w14:paraId="7A595FB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900" w:type="dxa"/>
            <w:tcBorders>
              <w:top w:val="single" w:sz="0" w:space="0" w:color="000000"/>
              <w:left w:val="single" w:sz="0" w:space="0" w:color="000000"/>
              <w:bottom w:val="single" w:sz="0" w:space="0" w:color="000000"/>
              <w:right w:val="single" w:sz="0" w:space="0" w:color="000000"/>
            </w:tcBorders>
            <w:vAlign w:val="center"/>
          </w:tcPr>
          <w:p w14:paraId="5449A0D4" w14:textId="2660871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Письменное сложение и вычитание чисел в пределах 100. Дополнение до круглого числа.У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сложения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26</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4,</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95</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5.</w:t>
            </w:r>
          </w:p>
        </w:tc>
        <w:tc>
          <w:tcPr>
            <w:tcW w:w="995" w:type="dxa"/>
            <w:tcBorders>
              <w:top w:val="single" w:sz="0" w:space="0" w:color="000000"/>
              <w:left w:val="single" w:sz="0" w:space="0" w:color="000000"/>
              <w:bottom w:val="single" w:sz="0" w:space="0" w:color="000000"/>
              <w:right w:val="single" w:sz="0" w:space="0" w:color="000000"/>
            </w:tcBorders>
            <w:vAlign w:val="center"/>
          </w:tcPr>
          <w:p w14:paraId="27ABB497" w14:textId="602C184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13BDAF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04B6AC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84D221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222068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E623786" w14:textId="78236CE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стр.60</w:t>
            </w:r>
          </w:p>
        </w:tc>
      </w:tr>
      <w:tr w:rsidR="003451C6" w:rsidRPr="003864D6" w14:paraId="0A2B2CBE" w14:textId="77777777" w:rsidTr="00A1679E">
        <w:tc>
          <w:tcPr>
            <w:tcW w:w="741" w:type="dxa"/>
          </w:tcPr>
          <w:p w14:paraId="6F3D6F5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900" w:type="dxa"/>
            <w:tcBorders>
              <w:top w:val="single" w:sz="0" w:space="0" w:color="000000"/>
              <w:left w:val="single" w:sz="0" w:space="0" w:color="000000"/>
              <w:bottom w:val="single" w:sz="0" w:space="0" w:color="000000"/>
              <w:right w:val="single" w:sz="0" w:space="0" w:color="000000"/>
            </w:tcBorders>
            <w:vAlign w:val="center"/>
          </w:tcPr>
          <w:p w14:paraId="22E5000C" w14:textId="16AC7D9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5"/>
                <w:sz w:val="24"/>
                <w:szCs w:val="24"/>
                <w:lang w:val="ru-RU" w:eastAsia="ru-RU"/>
              </w:rPr>
              <w:t xml:space="preserve"> Письменное сложение и вычитание чисел в пределах 100.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 xml:space="preserve">числений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30</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7.</w:t>
            </w:r>
          </w:p>
        </w:tc>
        <w:tc>
          <w:tcPr>
            <w:tcW w:w="995" w:type="dxa"/>
            <w:tcBorders>
              <w:top w:val="single" w:sz="0" w:space="0" w:color="000000"/>
              <w:left w:val="single" w:sz="0" w:space="0" w:color="000000"/>
              <w:bottom w:val="single" w:sz="0" w:space="0" w:color="000000"/>
              <w:right w:val="single" w:sz="0" w:space="0" w:color="000000"/>
            </w:tcBorders>
            <w:vAlign w:val="center"/>
          </w:tcPr>
          <w:p w14:paraId="463FA30D" w14:textId="7259DD5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25F09A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30152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4C72A1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7A62D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D394C27" w14:textId="0215948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стр.61</w:t>
            </w:r>
          </w:p>
        </w:tc>
      </w:tr>
      <w:tr w:rsidR="003451C6" w:rsidRPr="003864D6" w14:paraId="77F40412" w14:textId="77777777" w:rsidTr="00A1679E">
        <w:tc>
          <w:tcPr>
            <w:tcW w:w="741" w:type="dxa"/>
          </w:tcPr>
          <w:p w14:paraId="35602DD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900" w:type="dxa"/>
            <w:tcBorders>
              <w:top w:val="single" w:sz="0" w:space="0" w:color="000000"/>
              <w:left w:val="single" w:sz="0" w:space="0" w:color="000000"/>
              <w:bottom w:val="single" w:sz="0" w:space="0" w:color="000000"/>
              <w:right w:val="single" w:sz="0" w:space="0" w:color="000000"/>
            </w:tcBorders>
            <w:vAlign w:val="center"/>
          </w:tcPr>
          <w:p w14:paraId="45CA9EFD" w14:textId="7C8E5A1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Проверка результата вычисления(реальность ответа, обратное действие).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 xml:space="preserve">числений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60</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24.</w:t>
            </w:r>
          </w:p>
        </w:tc>
        <w:tc>
          <w:tcPr>
            <w:tcW w:w="995" w:type="dxa"/>
            <w:tcBorders>
              <w:top w:val="single" w:sz="0" w:space="0" w:color="000000"/>
              <w:left w:val="single" w:sz="0" w:space="0" w:color="000000"/>
              <w:bottom w:val="single" w:sz="0" w:space="0" w:color="000000"/>
              <w:right w:val="single" w:sz="0" w:space="0" w:color="000000"/>
            </w:tcBorders>
            <w:vAlign w:val="center"/>
          </w:tcPr>
          <w:p w14:paraId="0942379D" w14:textId="7C239A7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C5C44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ABC9A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07C01D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06047B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8ABF572" w14:textId="10EF41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стр.62-63</w:t>
            </w:r>
          </w:p>
        </w:tc>
      </w:tr>
      <w:tr w:rsidR="003451C6" w:rsidRPr="003864D6" w14:paraId="32707965" w14:textId="77777777" w:rsidTr="00A1679E">
        <w:tc>
          <w:tcPr>
            <w:tcW w:w="741" w:type="dxa"/>
          </w:tcPr>
          <w:p w14:paraId="674D0D1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900" w:type="dxa"/>
            <w:tcBorders>
              <w:top w:val="single" w:sz="0" w:space="0" w:color="000000"/>
              <w:left w:val="single" w:sz="0" w:space="0" w:color="000000"/>
              <w:bottom w:val="single" w:sz="0" w:space="0" w:color="000000"/>
              <w:right w:val="single" w:sz="0" w:space="0" w:color="000000"/>
            </w:tcBorders>
            <w:vAlign w:val="center"/>
          </w:tcPr>
          <w:p w14:paraId="32B5A752" w14:textId="7CEAC82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различны</w:t>
            </w:r>
            <w:r w:rsidRPr="003864D6">
              <w:rPr>
                <w:rFonts w:ascii="Times New Roman" w:eastAsia="Times New Roman" w:hAnsi="Times New Roman" w:cs="Times New Roman"/>
                <w:color w:val="000000"/>
                <w:sz w:val="24"/>
                <w:szCs w:val="24"/>
                <w:lang w:val="ru-RU" w:eastAsia="ru-RU"/>
              </w:rPr>
              <w:t xml:space="preserve">х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видов. </w:t>
            </w: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6"/>
                <w:sz w:val="24"/>
                <w:szCs w:val="24"/>
                <w:lang w:val="ru-RU" w:eastAsia="ru-RU"/>
              </w:rPr>
              <w:t>енное</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оформление</w:t>
            </w:r>
            <w:r w:rsidRPr="003864D6">
              <w:rPr>
                <w:rFonts w:ascii="Times New Roman" w:eastAsia="Times New Roman" w:hAnsi="Times New Roman" w:cs="Times New Roman"/>
                <w:color w:val="000000"/>
                <w:spacing w:val="2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7DE0B1DA" w14:textId="560CC40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013F9D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963D06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53F7E9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FE98D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DDBC063" w14:textId="45A62D8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стр.64-65</w:t>
            </w:r>
          </w:p>
        </w:tc>
      </w:tr>
      <w:tr w:rsidR="003451C6" w:rsidRPr="003864D6" w14:paraId="05A7791E" w14:textId="77777777" w:rsidTr="00A1679E">
        <w:tc>
          <w:tcPr>
            <w:tcW w:w="741" w:type="dxa"/>
          </w:tcPr>
          <w:p w14:paraId="1FEDF2F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42</w:t>
            </w:r>
          </w:p>
        </w:tc>
        <w:tc>
          <w:tcPr>
            <w:tcW w:w="3900" w:type="dxa"/>
            <w:tcBorders>
              <w:top w:val="single" w:sz="0" w:space="0" w:color="000000"/>
              <w:left w:val="single" w:sz="0" w:space="0" w:color="000000"/>
              <w:bottom w:val="single" w:sz="0" w:space="0" w:color="000000"/>
              <w:right w:val="single" w:sz="0" w:space="0" w:color="000000"/>
            </w:tcBorders>
            <w:vAlign w:val="center"/>
          </w:tcPr>
          <w:p w14:paraId="068E5DA0" w14:textId="42C8136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Устное сложение и вычитание чисел в пределах 100. Приемы прибавления однозначного числа с переходом через разряд.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сложения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26+7.</w:t>
            </w:r>
          </w:p>
        </w:tc>
        <w:tc>
          <w:tcPr>
            <w:tcW w:w="995" w:type="dxa"/>
            <w:tcBorders>
              <w:top w:val="single" w:sz="0" w:space="0" w:color="000000"/>
              <w:left w:val="single" w:sz="0" w:space="0" w:color="000000"/>
              <w:bottom w:val="single" w:sz="0" w:space="0" w:color="000000"/>
              <w:right w:val="single" w:sz="0" w:space="0" w:color="000000"/>
            </w:tcBorders>
            <w:vAlign w:val="center"/>
          </w:tcPr>
          <w:p w14:paraId="1EAA7494" w14:textId="109C793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C47271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0B432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C0B672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C80617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427CB1B" w14:textId="132D949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стр.66</w:t>
            </w:r>
          </w:p>
        </w:tc>
      </w:tr>
      <w:tr w:rsidR="003451C6" w:rsidRPr="003864D6" w14:paraId="4A64D456" w14:textId="77777777" w:rsidTr="00A1679E">
        <w:tc>
          <w:tcPr>
            <w:tcW w:w="741" w:type="dxa"/>
          </w:tcPr>
          <w:p w14:paraId="04DE311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900" w:type="dxa"/>
            <w:tcBorders>
              <w:top w:val="single" w:sz="0" w:space="0" w:color="000000"/>
              <w:left w:val="single" w:sz="0" w:space="0" w:color="000000"/>
              <w:bottom w:val="single" w:sz="0" w:space="0" w:color="000000"/>
              <w:right w:val="single" w:sz="0" w:space="0" w:color="000000"/>
            </w:tcBorders>
            <w:vAlign w:val="center"/>
          </w:tcPr>
          <w:p w14:paraId="6BB51D08" w14:textId="5DE2C19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Устное сложение и вычитание чисел в пределах 100.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 xml:space="preserve">читания однозначного числа с переходом через разряд, примеры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35-7.</w:t>
            </w:r>
          </w:p>
        </w:tc>
        <w:tc>
          <w:tcPr>
            <w:tcW w:w="995" w:type="dxa"/>
            <w:tcBorders>
              <w:top w:val="single" w:sz="0" w:space="0" w:color="000000"/>
              <w:left w:val="single" w:sz="0" w:space="0" w:color="000000"/>
              <w:bottom w:val="single" w:sz="0" w:space="0" w:color="000000"/>
              <w:right w:val="single" w:sz="0" w:space="0" w:color="000000"/>
            </w:tcBorders>
            <w:vAlign w:val="center"/>
          </w:tcPr>
          <w:p w14:paraId="1E27BAD6" w14:textId="5F29A7C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53772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B24A27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77948A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2E438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8589BFC" w14:textId="56AB65E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стр.67</w:t>
            </w:r>
          </w:p>
        </w:tc>
      </w:tr>
      <w:tr w:rsidR="003451C6" w:rsidRPr="003864D6" w14:paraId="2FDCCCF6" w14:textId="77777777" w:rsidTr="00A1679E">
        <w:tc>
          <w:tcPr>
            <w:tcW w:w="741" w:type="dxa"/>
          </w:tcPr>
          <w:p w14:paraId="1932C42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900" w:type="dxa"/>
            <w:tcBorders>
              <w:top w:val="single" w:sz="0" w:space="0" w:color="000000"/>
              <w:left w:val="single" w:sz="0" w:space="0" w:color="000000"/>
              <w:bottom w:val="single" w:sz="0" w:space="0" w:color="000000"/>
              <w:right w:val="single" w:sz="0" w:space="0" w:color="000000"/>
            </w:tcBorders>
            <w:vAlign w:val="center"/>
          </w:tcPr>
          <w:p w14:paraId="4B9B92FC" w14:textId="5C175D8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изученных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 с переходом через разряд.</w:t>
            </w:r>
            <w:r w:rsidRPr="003864D6">
              <w:rPr>
                <w:rFonts w:ascii="Times New Roman" w:eastAsia="Times New Roman" w:hAnsi="Times New Roman" w:cs="Times New Roman"/>
                <w:color w:val="000000"/>
                <w:spacing w:val="13"/>
                <w:sz w:val="24"/>
                <w:szCs w:val="24"/>
                <w:lang w:val="ru-RU" w:eastAsia="ru-RU"/>
              </w:rPr>
              <w:t xml:space="preserve"> 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 xml:space="preserve">изученных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2A62BBB1" w14:textId="076C002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8C74F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14528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541BF7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65BC88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E9406FD" w14:textId="087186C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стр.68-69</w:t>
            </w:r>
          </w:p>
        </w:tc>
      </w:tr>
      <w:tr w:rsidR="003451C6" w:rsidRPr="003864D6" w14:paraId="58E0D3F0" w14:textId="77777777" w:rsidTr="00A1679E">
        <w:tc>
          <w:tcPr>
            <w:tcW w:w="741" w:type="dxa"/>
          </w:tcPr>
          <w:p w14:paraId="44AFC3E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900" w:type="dxa"/>
            <w:tcBorders>
              <w:top w:val="single" w:sz="0" w:space="0" w:color="000000"/>
              <w:left w:val="single" w:sz="0" w:space="0" w:color="000000"/>
              <w:bottom w:val="single" w:sz="0" w:space="0" w:color="000000"/>
              <w:right w:val="single" w:sz="0" w:space="0" w:color="000000"/>
            </w:tcBorders>
            <w:vAlign w:val="center"/>
          </w:tcPr>
          <w:p w14:paraId="554D9DAC"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Нахождение, формулирование одного- двух общих признаков набора математических объектов: чисел, величин, геометрических фигур.</w:t>
            </w:r>
          </w:p>
          <w:p w14:paraId="25FC044F" w14:textId="1DA6A55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Нет в учебнике</w:t>
            </w:r>
          </w:p>
        </w:tc>
        <w:tc>
          <w:tcPr>
            <w:tcW w:w="995" w:type="dxa"/>
            <w:tcBorders>
              <w:top w:val="single" w:sz="0" w:space="0" w:color="000000"/>
              <w:left w:val="single" w:sz="0" w:space="0" w:color="000000"/>
              <w:bottom w:val="single" w:sz="0" w:space="0" w:color="000000"/>
              <w:right w:val="single" w:sz="0" w:space="0" w:color="000000"/>
            </w:tcBorders>
            <w:vAlign w:val="center"/>
          </w:tcPr>
          <w:p w14:paraId="503E20CB" w14:textId="1D224DA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A7CDA4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2CE70B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4C618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E9C78C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C858233" w14:textId="77777777"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45ACF27C" w14:textId="77777777" w:rsidTr="00A1679E">
        <w:tc>
          <w:tcPr>
            <w:tcW w:w="741" w:type="dxa"/>
          </w:tcPr>
          <w:p w14:paraId="442F904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900" w:type="dxa"/>
            <w:tcBorders>
              <w:top w:val="single" w:sz="0" w:space="0" w:color="000000"/>
              <w:left w:val="single" w:sz="0" w:space="0" w:color="000000"/>
              <w:bottom w:val="single" w:sz="0" w:space="0" w:color="000000"/>
              <w:right w:val="single" w:sz="0" w:space="0" w:color="000000"/>
            </w:tcBorders>
            <w:vAlign w:val="center"/>
          </w:tcPr>
          <w:p w14:paraId="6FBFCC50" w14:textId="480AD9D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w:t>
            </w:r>
          </w:p>
        </w:tc>
        <w:tc>
          <w:tcPr>
            <w:tcW w:w="995" w:type="dxa"/>
            <w:tcBorders>
              <w:top w:val="single" w:sz="0" w:space="0" w:color="000000"/>
              <w:left w:val="single" w:sz="0" w:space="0" w:color="000000"/>
              <w:bottom w:val="single" w:sz="0" w:space="0" w:color="000000"/>
              <w:right w:val="single" w:sz="0" w:space="0" w:color="000000"/>
            </w:tcBorders>
          </w:tcPr>
          <w:p w14:paraId="2C0DF9F2" w14:textId="6353C77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F3A8D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45390D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4E84F1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F2DF3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CD9AC1E" w14:textId="064CE9D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стр.72-73</w:t>
            </w:r>
          </w:p>
        </w:tc>
      </w:tr>
      <w:tr w:rsidR="003451C6" w:rsidRPr="003864D6" w14:paraId="53C773DA" w14:textId="77777777" w:rsidTr="00A1679E">
        <w:tc>
          <w:tcPr>
            <w:tcW w:w="741" w:type="dxa"/>
          </w:tcPr>
          <w:p w14:paraId="16DF54F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900" w:type="dxa"/>
            <w:tcBorders>
              <w:top w:val="single" w:sz="0" w:space="0" w:color="000000"/>
              <w:left w:val="single" w:sz="0" w:space="0" w:color="000000"/>
              <w:bottom w:val="single" w:sz="0" w:space="0" w:color="000000"/>
              <w:right w:val="single" w:sz="0" w:space="0" w:color="000000"/>
            </w:tcBorders>
            <w:vAlign w:val="center"/>
          </w:tcPr>
          <w:p w14:paraId="10CC54DD" w14:textId="201859E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Алгоритмы (приемы, правила) устных,                                                                                                                           письменных </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вычисление.</w:t>
            </w:r>
          </w:p>
        </w:tc>
        <w:tc>
          <w:tcPr>
            <w:tcW w:w="995" w:type="dxa"/>
            <w:tcBorders>
              <w:top w:val="single" w:sz="0" w:space="0" w:color="000000"/>
              <w:left w:val="single" w:sz="0" w:space="0" w:color="000000"/>
              <w:bottom w:val="single" w:sz="0" w:space="0" w:color="000000"/>
              <w:right w:val="single" w:sz="0" w:space="0" w:color="000000"/>
            </w:tcBorders>
          </w:tcPr>
          <w:p w14:paraId="09E06BCB" w14:textId="613DD0C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194057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6A375D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7EC5C0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19329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5BAA136" w14:textId="4FB3E3F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стр.74-75</w:t>
            </w:r>
          </w:p>
        </w:tc>
      </w:tr>
      <w:tr w:rsidR="003451C6" w:rsidRPr="003864D6" w14:paraId="39AD3E09" w14:textId="77777777" w:rsidTr="00A1679E">
        <w:tc>
          <w:tcPr>
            <w:tcW w:w="741" w:type="dxa"/>
          </w:tcPr>
          <w:p w14:paraId="25B446D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900" w:type="dxa"/>
            <w:tcBorders>
              <w:top w:val="single" w:sz="0" w:space="0" w:color="000000"/>
              <w:left w:val="single" w:sz="0" w:space="0" w:color="000000"/>
              <w:bottom w:val="single" w:sz="0" w:space="0" w:color="000000"/>
              <w:right w:val="single" w:sz="0" w:space="0" w:color="000000"/>
            </w:tcBorders>
            <w:vAlign w:val="center"/>
          </w:tcPr>
          <w:p w14:paraId="100F6FDE" w14:textId="1B80392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Контрольная</w:t>
            </w:r>
            <w:r w:rsidRPr="003864D6">
              <w:rPr>
                <w:rFonts w:ascii="Times New Roman" w:eastAsia="Times New Roman" w:hAnsi="Times New Roman" w:cs="Times New Roman"/>
                <w:b/>
                <w:color w:val="000000"/>
                <w:spacing w:val="10"/>
                <w:sz w:val="24"/>
                <w:szCs w:val="24"/>
                <w:lang w:val="ru-RU" w:eastAsia="ru-RU"/>
              </w:rPr>
              <w:t xml:space="preserve"> </w:t>
            </w:r>
            <w:r w:rsidRPr="003864D6">
              <w:rPr>
                <w:rFonts w:ascii="Times New Roman" w:eastAsia="Times New Roman" w:hAnsi="Times New Roman" w:cs="Times New Roman"/>
                <w:b/>
                <w:color w:val="000000"/>
                <w:sz w:val="24"/>
                <w:szCs w:val="24"/>
                <w:lang w:val="ru-RU" w:eastAsia="ru-RU"/>
              </w:rPr>
              <w:t xml:space="preserve">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14:paraId="3B435A7C" w14:textId="211DE14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1F321CA" w14:textId="67B2570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0763F4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0AAECC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84AFA7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F779573" w14:textId="089BBA34"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3BAD1A63" w14:textId="77777777" w:rsidTr="00A1679E">
        <w:tc>
          <w:tcPr>
            <w:tcW w:w="741" w:type="dxa"/>
          </w:tcPr>
          <w:p w14:paraId="4631B04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900" w:type="dxa"/>
            <w:tcBorders>
              <w:top w:val="single" w:sz="0" w:space="0" w:color="000000"/>
              <w:left w:val="single" w:sz="0" w:space="0" w:color="000000"/>
              <w:bottom w:val="single" w:sz="0" w:space="0" w:color="000000"/>
              <w:right w:val="single" w:sz="0" w:space="0" w:color="000000"/>
            </w:tcBorders>
            <w:vAlign w:val="center"/>
          </w:tcPr>
          <w:p w14:paraId="7B44081A" w14:textId="1258B65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пройденного</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 xml:space="preserve">материала </w:t>
            </w: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w:t>
            </w:r>
            <w:r w:rsidRPr="003864D6">
              <w:rPr>
                <w:rFonts w:ascii="Times New Roman" w:eastAsia="Times New Roman" w:hAnsi="Times New Roman" w:cs="Times New Roman"/>
                <w:color w:val="000000"/>
                <w:spacing w:val="17"/>
                <w:sz w:val="24"/>
                <w:szCs w:val="24"/>
                <w:lang w:val="ru-RU" w:eastAsia="ru-RU"/>
              </w:rPr>
              <w:t xml:space="preserve"> 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вида:</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а</w:t>
            </w:r>
            <w:r w:rsidRPr="003864D6">
              <w:rPr>
                <w:rFonts w:ascii="Times New Roman" w:eastAsia="Times New Roman" w:hAnsi="Times New Roman" w:cs="Times New Roman"/>
                <w:color w:val="000000"/>
                <w:spacing w:val="2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12,</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b -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15,</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48</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p>
        </w:tc>
        <w:tc>
          <w:tcPr>
            <w:tcW w:w="995" w:type="dxa"/>
            <w:tcBorders>
              <w:top w:val="single" w:sz="0" w:space="0" w:color="000000"/>
              <w:left w:val="single" w:sz="0" w:space="0" w:color="000000"/>
              <w:bottom w:val="single" w:sz="0" w:space="0" w:color="000000"/>
              <w:right w:val="single" w:sz="0" w:space="0" w:color="000000"/>
            </w:tcBorders>
            <w:vAlign w:val="center"/>
          </w:tcPr>
          <w:p w14:paraId="7BF7C0C2" w14:textId="7057F50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AAAC14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3C64C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98356B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EA303D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A70FD2A" w14:textId="433DC5D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стр.76-77</w:t>
            </w:r>
          </w:p>
        </w:tc>
      </w:tr>
      <w:tr w:rsidR="003451C6" w:rsidRPr="003864D6" w14:paraId="4765206D" w14:textId="77777777" w:rsidTr="00A1679E">
        <w:tc>
          <w:tcPr>
            <w:tcW w:w="741" w:type="dxa"/>
          </w:tcPr>
          <w:p w14:paraId="7ADA118B"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900" w:type="dxa"/>
            <w:tcBorders>
              <w:top w:val="single" w:sz="0" w:space="0" w:color="000000"/>
              <w:left w:val="single" w:sz="0" w:space="0" w:color="000000"/>
              <w:bottom w:val="single" w:sz="0" w:space="0" w:color="000000"/>
              <w:right w:val="single" w:sz="0" w:space="0" w:color="000000"/>
            </w:tcBorders>
            <w:vAlign w:val="center"/>
          </w:tcPr>
          <w:p w14:paraId="1B106B6B" w14:textId="795F198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Взаимосвязь компонентов и результата действия сложения. 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10"/>
                <w:sz w:val="24"/>
                <w:szCs w:val="24"/>
                <w:lang w:val="ru-RU" w:eastAsia="ru-RU"/>
              </w:rPr>
              <w:t>.</w:t>
            </w:r>
          </w:p>
        </w:tc>
        <w:tc>
          <w:tcPr>
            <w:tcW w:w="995" w:type="dxa"/>
            <w:tcBorders>
              <w:top w:val="single" w:sz="0" w:space="0" w:color="000000"/>
              <w:left w:val="single" w:sz="0" w:space="0" w:color="000000"/>
              <w:bottom w:val="single" w:sz="0" w:space="0" w:color="000000"/>
              <w:right w:val="single" w:sz="0" w:space="0" w:color="000000"/>
            </w:tcBorders>
            <w:vAlign w:val="center"/>
          </w:tcPr>
          <w:p w14:paraId="5FF5B87E" w14:textId="50642F8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0B3A4B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6C222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0A7AB5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B65F3A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140A0CA" w14:textId="33DC732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стр.78-79</w:t>
            </w:r>
          </w:p>
        </w:tc>
      </w:tr>
      <w:tr w:rsidR="003451C6" w:rsidRPr="003864D6" w14:paraId="6969C41D" w14:textId="77777777" w:rsidTr="00A1679E">
        <w:tc>
          <w:tcPr>
            <w:tcW w:w="741" w:type="dxa"/>
          </w:tcPr>
          <w:p w14:paraId="0D99D48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900" w:type="dxa"/>
            <w:tcBorders>
              <w:top w:val="single" w:sz="0" w:space="0" w:color="000000"/>
              <w:left w:val="single" w:sz="0" w:space="0" w:color="000000"/>
              <w:bottom w:val="single" w:sz="0" w:space="0" w:color="000000"/>
              <w:right w:val="single" w:sz="0" w:space="0" w:color="000000"/>
            </w:tcBorders>
            <w:vAlign w:val="center"/>
          </w:tcPr>
          <w:p w14:paraId="617B4490" w14:textId="2E80513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10"/>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Уравнение.</w:t>
            </w:r>
          </w:p>
        </w:tc>
        <w:tc>
          <w:tcPr>
            <w:tcW w:w="995" w:type="dxa"/>
            <w:tcBorders>
              <w:top w:val="single" w:sz="0" w:space="0" w:color="000000"/>
              <w:left w:val="single" w:sz="0" w:space="0" w:color="000000"/>
              <w:bottom w:val="single" w:sz="0" w:space="0" w:color="000000"/>
              <w:right w:val="single" w:sz="0" w:space="0" w:color="000000"/>
            </w:tcBorders>
            <w:vAlign w:val="center"/>
          </w:tcPr>
          <w:p w14:paraId="51023C60" w14:textId="0BB9936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DD3169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615EE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261055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F1654B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6BBB05E" w14:textId="2B3B283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стр.80-81</w:t>
            </w:r>
          </w:p>
        </w:tc>
      </w:tr>
      <w:tr w:rsidR="003451C6" w:rsidRPr="003864D6" w14:paraId="7E944A85" w14:textId="77777777" w:rsidTr="00A1679E">
        <w:tc>
          <w:tcPr>
            <w:tcW w:w="741" w:type="dxa"/>
          </w:tcPr>
          <w:p w14:paraId="19956EB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900" w:type="dxa"/>
            <w:tcBorders>
              <w:top w:val="single" w:sz="0" w:space="0" w:color="000000"/>
              <w:left w:val="single" w:sz="0" w:space="0" w:color="000000"/>
              <w:bottom w:val="single" w:sz="0" w:space="0" w:color="000000"/>
              <w:right w:val="single" w:sz="0" w:space="0" w:color="000000"/>
            </w:tcBorders>
            <w:vAlign w:val="center"/>
          </w:tcPr>
          <w:p w14:paraId="4ADEB81D" w14:textId="69580AF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уравнений.</w:t>
            </w:r>
          </w:p>
        </w:tc>
        <w:tc>
          <w:tcPr>
            <w:tcW w:w="995" w:type="dxa"/>
            <w:tcBorders>
              <w:top w:val="single" w:sz="0" w:space="0" w:color="000000"/>
              <w:left w:val="single" w:sz="0" w:space="0" w:color="000000"/>
              <w:bottom w:val="single" w:sz="0" w:space="0" w:color="000000"/>
              <w:right w:val="single" w:sz="0" w:space="0" w:color="000000"/>
            </w:tcBorders>
            <w:vAlign w:val="center"/>
          </w:tcPr>
          <w:p w14:paraId="5D4A01FB" w14:textId="71A982F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B3AE50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D713E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C7758D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9980D9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94F3440" w14:textId="1781A50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стр.82</w:t>
            </w:r>
          </w:p>
        </w:tc>
      </w:tr>
      <w:tr w:rsidR="003451C6" w:rsidRPr="003864D6" w14:paraId="324E96CC" w14:textId="77777777" w:rsidTr="00A1679E">
        <w:tc>
          <w:tcPr>
            <w:tcW w:w="741" w:type="dxa"/>
          </w:tcPr>
          <w:p w14:paraId="19FBD74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900" w:type="dxa"/>
            <w:tcBorders>
              <w:top w:val="single" w:sz="0" w:space="0" w:color="000000"/>
              <w:left w:val="single" w:sz="0" w:space="0" w:color="000000"/>
              <w:bottom w:val="single" w:sz="0" w:space="0" w:color="000000"/>
              <w:right w:val="single" w:sz="0" w:space="0" w:color="000000"/>
            </w:tcBorders>
            <w:vAlign w:val="center"/>
          </w:tcPr>
          <w:p w14:paraId="6D7E046C" w14:textId="0F112FE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Равенства</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неравенства.</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pacing w:val="14"/>
                <w:sz w:val="24"/>
                <w:szCs w:val="24"/>
                <w:lang w:val="ru-RU" w:eastAsia="ru-RU"/>
              </w:rPr>
              <w:t>разны</w:t>
            </w:r>
            <w:r w:rsidRPr="003864D6">
              <w:rPr>
                <w:rFonts w:ascii="Times New Roman" w:eastAsia="Times New Roman" w:hAnsi="Times New Roman" w:cs="Times New Roman"/>
                <w:color w:val="000000"/>
                <w:spacing w:val="12"/>
                <w:sz w:val="24"/>
                <w:szCs w:val="24"/>
                <w:lang w:val="ru-RU" w:eastAsia="ru-RU"/>
              </w:rPr>
              <w:t>ми</w:t>
            </w:r>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способами.</w:t>
            </w:r>
          </w:p>
        </w:tc>
        <w:tc>
          <w:tcPr>
            <w:tcW w:w="995" w:type="dxa"/>
            <w:tcBorders>
              <w:top w:val="single" w:sz="0" w:space="0" w:color="000000"/>
              <w:left w:val="single" w:sz="0" w:space="0" w:color="000000"/>
              <w:bottom w:val="single" w:sz="0" w:space="0" w:color="000000"/>
              <w:right w:val="single" w:sz="0" w:space="0" w:color="000000"/>
            </w:tcBorders>
            <w:vAlign w:val="center"/>
          </w:tcPr>
          <w:p w14:paraId="167C9055" w14:textId="21671DA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3B9D25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AC715B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298091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DA1460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F08DE8D" w14:textId="63A51DD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стр.83</w:t>
            </w:r>
          </w:p>
        </w:tc>
      </w:tr>
      <w:tr w:rsidR="003451C6" w:rsidRPr="003864D6" w14:paraId="04087531" w14:textId="77777777" w:rsidTr="00A1679E">
        <w:tc>
          <w:tcPr>
            <w:tcW w:w="741" w:type="dxa"/>
          </w:tcPr>
          <w:p w14:paraId="0BFBE63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900" w:type="dxa"/>
            <w:tcBorders>
              <w:top w:val="single" w:sz="0" w:space="0" w:color="000000"/>
              <w:left w:val="single" w:sz="0" w:space="0" w:color="000000"/>
              <w:bottom w:val="single" w:sz="0" w:space="0" w:color="000000"/>
              <w:right w:val="single" w:sz="0" w:space="0" w:color="000000"/>
            </w:tcBorders>
            <w:vAlign w:val="center"/>
          </w:tcPr>
          <w:p w14:paraId="59BB276A" w14:textId="0BE9C27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Неизвестный компонент действия сложения, его нахождение. </w:t>
            </w:r>
            <w:r w:rsidRPr="003864D6">
              <w:rPr>
                <w:rFonts w:ascii="Times New Roman" w:eastAsia="Times New Roman" w:hAnsi="Times New Roman" w:cs="Times New Roman"/>
                <w:color w:val="000000"/>
                <w:sz w:val="24"/>
                <w:szCs w:val="24"/>
                <w:lang w:val="ru-RU" w:eastAsia="ru-RU"/>
              </w:rPr>
              <w:lastRenderedPageBreak/>
              <w:t>П</w:t>
            </w:r>
            <w:r w:rsidRPr="003864D6">
              <w:rPr>
                <w:rFonts w:ascii="Times New Roman" w:eastAsia="Times New Roman" w:hAnsi="Times New Roman" w:cs="Times New Roman"/>
                <w:color w:val="000000"/>
                <w:spacing w:val="17"/>
                <w:sz w:val="24"/>
                <w:szCs w:val="24"/>
                <w:lang w:val="ru-RU" w:eastAsia="ru-RU"/>
              </w:rPr>
              <w:t>роверка</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сложения вычитанием.</w:t>
            </w:r>
          </w:p>
        </w:tc>
        <w:tc>
          <w:tcPr>
            <w:tcW w:w="995" w:type="dxa"/>
            <w:tcBorders>
              <w:top w:val="single" w:sz="0" w:space="0" w:color="000000"/>
              <w:left w:val="single" w:sz="0" w:space="0" w:color="000000"/>
              <w:bottom w:val="single" w:sz="0" w:space="0" w:color="000000"/>
              <w:right w:val="single" w:sz="0" w:space="0" w:color="000000"/>
            </w:tcBorders>
            <w:vAlign w:val="center"/>
          </w:tcPr>
          <w:p w14:paraId="7BE3F521" w14:textId="21D5786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lastRenderedPageBreak/>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33FFB3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89502C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798AD7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7437CF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31E7F5A" w14:textId="5075A2B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стр.84-85</w:t>
            </w:r>
          </w:p>
        </w:tc>
      </w:tr>
      <w:tr w:rsidR="003451C6" w:rsidRPr="003864D6" w14:paraId="6F41B0FF" w14:textId="77777777" w:rsidTr="00A1679E">
        <w:tc>
          <w:tcPr>
            <w:tcW w:w="741" w:type="dxa"/>
          </w:tcPr>
          <w:p w14:paraId="538495F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900" w:type="dxa"/>
            <w:tcBorders>
              <w:top w:val="single" w:sz="0" w:space="0" w:color="000000"/>
              <w:left w:val="single" w:sz="0" w:space="0" w:color="000000"/>
              <w:bottom w:val="single" w:sz="0" w:space="0" w:color="000000"/>
              <w:right w:val="single" w:sz="0" w:space="0" w:color="000000"/>
            </w:tcBorders>
            <w:vAlign w:val="center"/>
          </w:tcPr>
          <w:p w14:paraId="207920C9" w14:textId="15785A2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Неизвестный компонент действия вычитания. П</w:t>
            </w:r>
            <w:r w:rsidRPr="003864D6">
              <w:rPr>
                <w:rFonts w:ascii="Times New Roman" w:eastAsia="Times New Roman" w:hAnsi="Times New Roman" w:cs="Times New Roman"/>
                <w:color w:val="000000"/>
                <w:spacing w:val="17"/>
                <w:sz w:val="24"/>
                <w:szCs w:val="24"/>
                <w:lang w:val="ru-RU" w:eastAsia="ru-RU"/>
              </w:rPr>
              <w:t>роверка</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вычитания</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сложением.</w:t>
            </w:r>
          </w:p>
        </w:tc>
        <w:tc>
          <w:tcPr>
            <w:tcW w:w="995" w:type="dxa"/>
            <w:tcBorders>
              <w:top w:val="single" w:sz="0" w:space="0" w:color="000000"/>
              <w:left w:val="single" w:sz="0" w:space="0" w:color="000000"/>
              <w:bottom w:val="single" w:sz="0" w:space="0" w:color="000000"/>
              <w:right w:val="single" w:sz="0" w:space="0" w:color="000000"/>
            </w:tcBorders>
            <w:vAlign w:val="center"/>
          </w:tcPr>
          <w:p w14:paraId="61EB7784" w14:textId="4527BBD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154DB2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F67EC4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0DFADA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0163F1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07FBB4F" w14:textId="4BEFD40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стр.86-87</w:t>
            </w:r>
          </w:p>
        </w:tc>
      </w:tr>
      <w:tr w:rsidR="003451C6" w:rsidRPr="003864D6" w14:paraId="1DCF0C94" w14:textId="77777777" w:rsidTr="00A1679E">
        <w:tc>
          <w:tcPr>
            <w:tcW w:w="741" w:type="dxa"/>
          </w:tcPr>
          <w:p w14:paraId="4630127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900" w:type="dxa"/>
            <w:tcBorders>
              <w:top w:val="single" w:sz="0" w:space="0" w:color="000000"/>
              <w:left w:val="single" w:sz="0" w:space="0" w:color="000000"/>
              <w:bottom w:val="single" w:sz="0" w:space="0" w:color="000000"/>
              <w:right w:val="single" w:sz="0" w:space="0" w:color="000000"/>
            </w:tcBorders>
            <w:vAlign w:val="center"/>
          </w:tcPr>
          <w:p w14:paraId="205D5AD5" w14:textId="77777777" w:rsidR="003451C6" w:rsidRPr="003864D6" w:rsidRDefault="003451C6" w:rsidP="003864D6">
            <w:pPr>
              <w:spacing w:after="0" w:line="240" w:lineRule="auto"/>
              <w:rPr>
                <w:rFonts w:ascii="Times New Roman" w:eastAsia="Times New Roman" w:hAnsi="Times New Roman" w:cs="Times New Roman"/>
                <w:color w:val="000000"/>
                <w:spacing w:val="17"/>
                <w:sz w:val="24"/>
                <w:szCs w:val="24"/>
                <w:lang w:val="ru-RU" w:eastAsia="ru-RU"/>
              </w:rPr>
            </w:pPr>
            <w:r w:rsidRPr="003864D6">
              <w:rPr>
                <w:rFonts w:ascii="Times New Roman" w:eastAsia="Times New Roman" w:hAnsi="Times New Roman" w:cs="Times New Roman"/>
                <w:color w:val="000000"/>
                <w:spacing w:val="17"/>
                <w:sz w:val="24"/>
                <w:szCs w:val="24"/>
                <w:lang w:val="ru-RU" w:eastAsia="ru-RU"/>
              </w:rPr>
              <w:t xml:space="preserve">Работа с таблицами: извлечение и использование для ответа на вопрос информации, представленной в таблице </w:t>
            </w:r>
          </w:p>
          <w:p w14:paraId="3D40FB08" w14:textId="3872544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(таблица сложения, умножения), внесение данных в таблицу.</w:t>
            </w:r>
          </w:p>
        </w:tc>
        <w:tc>
          <w:tcPr>
            <w:tcW w:w="995" w:type="dxa"/>
            <w:tcBorders>
              <w:top w:val="single" w:sz="0" w:space="0" w:color="000000"/>
              <w:left w:val="single" w:sz="0" w:space="0" w:color="000000"/>
              <w:bottom w:val="single" w:sz="0" w:space="0" w:color="000000"/>
              <w:right w:val="single" w:sz="0" w:space="0" w:color="000000"/>
            </w:tcBorders>
            <w:vAlign w:val="center"/>
          </w:tcPr>
          <w:p w14:paraId="00EB244C" w14:textId="1518ED4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7DC288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40C011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B919A5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BDA685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AA67F1D" w14:textId="77777777" w:rsidR="003451C6" w:rsidRPr="003864D6" w:rsidRDefault="003451C6" w:rsidP="003864D6">
            <w:pPr>
              <w:spacing w:after="0" w:line="240" w:lineRule="auto"/>
              <w:ind w:left="135"/>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ЭФУ стр.88 </w:t>
            </w:r>
          </w:p>
          <w:p w14:paraId="74E20462" w14:textId="4D0EB3EF"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2B5EBAE3" w14:textId="77777777" w:rsidTr="00A1679E">
        <w:tc>
          <w:tcPr>
            <w:tcW w:w="741" w:type="dxa"/>
          </w:tcPr>
          <w:p w14:paraId="2B224FA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900" w:type="dxa"/>
            <w:tcBorders>
              <w:top w:val="single" w:sz="0" w:space="0" w:color="000000"/>
              <w:left w:val="single" w:sz="0" w:space="0" w:color="000000"/>
              <w:bottom w:val="single" w:sz="0" w:space="0" w:color="000000"/>
              <w:right w:val="single" w:sz="0" w:space="0" w:color="000000"/>
            </w:tcBorders>
            <w:vAlign w:val="center"/>
          </w:tcPr>
          <w:p w14:paraId="5E576561" w14:textId="7853BEC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4"/>
                <w:sz w:val="24"/>
                <w:szCs w:val="24"/>
                <w:lang w:val="ru-RU" w:eastAsia="ru-RU"/>
              </w:rPr>
              <w:t>бобщение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учебного </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48"/>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0"/>
                <w:sz w:val="24"/>
                <w:szCs w:val="24"/>
                <w:lang w:val="ru-RU" w:eastAsia="ru-RU"/>
              </w:rPr>
              <w:t>ение</w:t>
            </w:r>
            <w:r w:rsidRPr="003864D6">
              <w:rPr>
                <w:rFonts w:ascii="Times New Roman" w:eastAsia="Times New Roman" w:hAnsi="Times New Roman" w:cs="Times New Roman"/>
                <w:color w:val="00000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 в два действия.</w:t>
            </w:r>
            <w:r w:rsidRPr="003864D6">
              <w:rPr>
                <w:rFonts w:ascii="Times New Roman" w:eastAsia="Times New Roman" w:hAnsi="Times New Roman" w:cs="Times New Roman"/>
                <w:color w:val="000000"/>
                <w:spacing w:val="-47"/>
                <w:sz w:val="24"/>
                <w:szCs w:val="24"/>
                <w:lang w:val="ru-RU" w:eastAsia="ru-RU"/>
              </w:rPr>
              <w:t xml:space="preserve">  </w:t>
            </w:r>
          </w:p>
        </w:tc>
        <w:tc>
          <w:tcPr>
            <w:tcW w:w="995" w:type="dxa"/>
            <w:tcBorders>
              <w:top w:val="single" w:sz="0" w:space="0" w:color="000000"/>
              <w:left w:val="single" w:sz="0" w:space="0" w:color="000000"/>
              <w:bottom w:val="single" w:sz="0" w:space="0" w:color="000000"/>
              <w:right w:val="single" w:sz="0" w:space="0" w:color="000000"/>
            </w:tcBorders>
            <w:vAlign w:val="center"/>
          </w:tcPr>
          <w:p w14:paraId="59D929A8" w14:textId="3FCB513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B1FEFB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33B35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1707A7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316E9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0FBEA78" w14:textId="7067628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стр.89-91</w:t>
            </w:r>
          </w:p>
        </w:tc>
      </w:tr>
      <w:tr w:rsidR="003451C6" w:rsidRPr="003864D6" w14:paraId="593D1CE4" w14:textId="77777777" w:rsidTr="00A1679E">
        <w:tc>
          <w:tcPr>
            <w:tcW w:w="741" w:type="dxa"/>
          </w:tcPr>
          <w:p w14:paraId="6C34604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900" w:type="dxa"/>
            <w:tcBorders>
              <w:top w:val="single" w:sz="0" w:space="0" w:color="000000"/>
              <w:left w:val="single" w:sz="0" w:space="0" w:color="000000"/>
              <w:bottom w:val="single" w:sz="0" w:space="0" w:color="000000"/>
              <w:right w:val="single" w:sz="0" w:space="0" w:color="000000"/>
            </w:tcBorders>
            <w:vAlign w:val="center"/>
          </w:tcPr>
          <w:p w14:paraId="305E0DAF" w14:textId="75F7219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 xml:space="preserve">пройденного </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pacing w:val="15"/>
                <w:sz w:val="24"/>
                <w:szCs w:val="24"/>
                <w:lang w:val="ru-RU" w:eastAsia="ru-RU"/>
              </w:rPr>
              <w:t>разны</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2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способами.</w:t>
            </w:r>
          </w:p>
        </w:tc>
        <w:tc>
          <w:tcPr>
            <w:tcW w:w="995" w:type="dxa"/>
            <w:tcBorders>
              <w:top w:val="single" w:sz="0" w:space="0" w:color="000000"/>
              <w:left w:val="single" w:sz="0" w:space="0" w:color="000000"/>
              <w:bottom w:val="single" w:sz="0" w:space="0" w:color="000000"/>
              <w:right w:val="single" w:sz="0" w:space="0" w:color="000000"/>
            </w:tcBorders>
            <w:vAlign w:val="center"/>
          </w:tcPr>
          <w:p w14:paraId="233FCB84" w14:textId="24D1693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16F51B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69F576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9E947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55EBEC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ECAE842" w14:textId="493CFEC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стр.92</w:t>
            </w:r>
          </w:p>
        </w:tc>
      </w:tr>
      <w:tr w:rsidR="003451C6" w:rsidRPr="003864D6" w14:paraId="34D1B00B" w14:textId="77777777" w:rsidTr="00A1679E">
        <w:tc>
          <w:tcPr>
            <w:tcW w:w="741" w:type="dxa"/>
          </w:tcPr>
          <w:p w14:paraId="188A4CC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900" w:type="dxa"/>
            <w:tcBorders>
              <w:top w:val="single" w:sz="0" w:space="0" w:color="000000"/>
              <w:left w:val="single" w:sz="0" w:space="0" w:color="000000"/>
              <w:bottom w:val="single" w:sz="0" w:space="0" w:color="000000"/>
              <w:right w:val="single" w:sz="0" w:space="0" w:color="000000"/>
            </w:tcBorders>
            <w:vAlign w:val="center"/>
          </w:tcPr>
          <w:p w14:paraId="10BD38AC" w14:textId="77777777" w:rsidR="003451C6" w:rsidRPr="003864D6" w:rsidRDefault="003451C6" w:rsidP="003864D6">
            <w:pPr>
              <w:spacing w:after="0" w:line="240" w:lineRule="auto"/>
              <w:rPr>
                <w:rFonts w:ascii="Times New Roman" w:eastAsia="Times New Roman" w:hAnsi="Times New Roman" w:cs="Times New Roman"/>
                <w:b/>
                <w:color w:val="000000"/>
                <w:sz w:val="24"/>
                <w:szCs w:val="24"/>
                <w:lang w:val="ru-RU" w:eastAsia="ru-RU"/>
              </w:rPr>
            </w:pPr>
            <w:r w:rsidRPr="003864D6">
              <w:rPr>
                <w:rFonts w:ascii="Times New Roman" w:eastAsia="Times New Roman" w:hAnsi="Times New Roman" w:cs="Times New Roman"/>
                <w:b/>
                <w:color w:val="000000"/>
                <w:sz w:val="24"/>
                <w:szCs w:val="24"/>
                <w:lang w:val="ru-RU" w:eastAsia="ru-RU"/>
              </w:rPr>
              <w:t>Контрольная работа по итогам 1 полугодия</w:t>
            </w:r>
          </w:p>
          <w:p w14:paraId="0CAFD14D" w14:textId="0B2D7817" w:rsidR="003451C6" w:rsidRPr="003864D6" w:rsidRDefault="003451C6" w:rsidP="003864D6">
            <w:pPr>
              <w:spacing w:line="240" w:lineRule="auto"/>
              <w:rPr>
                <w:rFonts w:ascii="Times New Roman" w:hAnsi="Times New Roman" w:cs="Times New Roman"/>
                <w:sz w:val="24"/>
                <w:szCs w:val="24"/>
                <w:lang w:val="ru-RU"/>
              </w:rPr>
            </w:pPr>
          </w:p>
        </w:tc>
        <w:tc>
          <w:tcPr>
            <w:tcW w:w="995" w:type="dxa"/>
            <w:tcBorders>
              <w:top w:val="single" w:sz="0" w:space="0" w:color="000000"/>
              <w:left w:val="single" w:sz="0" w:space="0" w:color="000000"/>
              <w:bottom w:val="single" w:sz="0" w:space="0" w:color="000000"/>
              <w:right w:val="single" w:sz="0" w:space="0" w:color="000000"/>
            </w:tcBorders>
            <w:vAlign w:val="center"/>
          </w:tcPr>
          <w:p w14:paraId="4FFD1F22" w14:textId="4633D6F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CA042FA" w14:textId="3FC131A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6B3652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E0E99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11932F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EC41E78" w14:textId="07755289"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45364386" w14:textId="77777777" w:rsidTr="00A1679E">
        <w:tc>
          <w:tcPr>
            <w:tcW w:w="741" w:type="dxa"/>
          </w:tcPr>
          <w:p w14:paraId="6B5B76A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900" w:type="dxa"/>
            <w:tcBorders>
              <w:top w:val="single" w:sz="0" w:space="0" w:color="000000"/>
              <w:left w:val="single" w:sz="0" w:space="0" w:color="000000"/>
              <w:bottom w:val="single" w:sz="0" w:space="0" w:color="000000"/>
              <w:right w:val="single" w:sz="0" w:space="0" w:color="000000"/>
            </w:tcBorders>
            <w:vAlign w:val="center"/>
          </w:tcPr>
          <w:p w14:paraId="73E1FE05" w14:textId="4DCB336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45+23.</w:t>
            </w:r>
          </w:p>
        </w:tc>
        <w:tc>
          <w:tcPr>
            <w:tcW w:w="995" w:type="dxa"/>
            <w:tcBorders>
              <w:top w:val="single" w:sz="0" w:space="0" w:color="000000"/>
              <w:left w:val="single" w:sz="0" w:space="0" w:color="000000"/>
              <w:bottom w:val="single" w:sz="0" w:space="0" w:color="000000"/>
              <w:right w:val="single" w:sz="0" w:space="0" w:color="000000"/>
            </w:tcBorders>
            <w:vAlign w:val="center"/>
          </w:tcPr>
          <w:p w14:paraId="3FDAFD1A" w14:textId="077EBBB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F2CAEE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03DBED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BCDF9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7EC1EE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8692828" w14:textId="4407422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стр.94</w:t>
            </w:r>
            <w:r w:rsidRPr="003864D6">
              <w:rPr>
                <w:rFonts w:ascii="Times New Roman" w:eastAsia="Times New Roman" w:hAnsi="Times New Roman" w:cs="Times New Roman"/>
                <w:i/>
                <w:color w:val="000000"/>
                <w:sz w:val="24"/>
                <w:szCs w:val="24"/>
                <w:lang w:val="ru-RU" w:eastAsia="ru-RU"/>
              </w:rPr>
              <w:t xml:space="preserve"> </w:t>
            </w:r>
          </w:p>
        </w:tc>
      </w:tr>
      <w:tr w:rsidR="003451C6" w:rsidRPr="003864D6" w14:paraId="67AA4807" w14:textId="77777777" w:rsidTr="00A1679E">
        <w:tc>
          <w:tcPr>
            <w:tcW w:w="741" w:type="dxa"/>
          </w:tcPr>
          <w:p w14:paraId="4DC93FF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900" w:type="dxa"/>
            <w:tcBorders>
              <w:top w:val="single" w:sz="0" w:space="0" w:color="000000"/>
              <w:left w:val="single" w:sz="0" w:space="0" w:color="000000"/>
              <w:bottom w:val="single" w:sz="0" w:space="0" w:color="000000"/>
              <w:right w:val="single" w:sz="0" w:space="0" w:color="000000"/>
            </w:tcBorders>
            <w:vAlign w:val="center"/>
          </w:tcPr>
          <w:p w14:paraId="3CA81A8F" w14:textId="23F382F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6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z w:val="24"/>
                <w:szCs w:val="24"/>
                <w:lang w:val="ru-RU" w:eastAsia="ru-RU"/>
              </w:rPr>
              <w:t>57-26.</w:t>
            </w:r>
          </w:p>
        </w:tc>
        <w:tc>
          <w:tcPr>
            <w:tcW w:w="995" w:type="dxa"/>
            <w:tcBorders>
              <w:top w:val="single" w:sz="0" w:space="0" w:color="000000"/>
              <w:left w:val="single" w:sz="0" w:space="0" w:color="000000"/>
              <w:bottom w:val="single" w:sz="0" w:space="0" w:color="000000"/>
              <w:right w:val="single" w:sz="0" w:space="0" w:color="000000"/>
            </w:tcBorders>
            <w:vAlign w:val="center"/>
          </w:tcPr>
          <w:p w14:paraId="180FB765" w14:textId="4FF5104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2DFB503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D4051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795A6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31056C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4DEF002" w14:textId="6581C9E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стр.95</w:t>
            </w:r>
          </w:p>
        </w:tc>
      </w:tr>
      <w:tr w:rsidR="003451C6" w:rsidRPr="003864D6" w14:paraId="31207CFD" w14:textId="77777777" w:rsidTr="00A1679E">
        <w:tc>
          <w:tcPr>
            <w:tcW w:w="741" w:type="dxa"/>
          </w:tcPr>
          <w:p w14:paraId="0A9A237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900" w:type="dxa"/>
            <w:tcBorders>
              <w:top w:val="single" w:sz="0" w:space="0" w:color="000000"/>
              <w:left w:val="single" w:sz="0" w:space="0" w:color="000000"/>
              <w:bottom w:val="single" w:sz="0" w:space="0" w:color="000000"/>
              <w:right w:val="single" w:sz="0" w:space="0" w:color="000000"/>
            </w:tcBorders>
            <w:vAlign w:val="center"/>
          </w:tcPr>
          <w:p w14:paraId="564E52EF" w14:textId="077D807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письменных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15D06D19" w14:textId="74B6B39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7F61C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7AFE16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166AE7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B3EFB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A3868FE" w14:textId="3F2B86C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стр.96-97</w:t>
            </w:r>
          </w:p>
        </w:tc>
      </w:tr>
      <w:tr w:rsidR="003451C6" w:rsidRPr="003864D6" w14:paraId="771837C4" w14:textId="77777777" w:rsidTr="00A1679E">
        <w:tc>
          <w:tcPr>
            <w:tcW w:w="741" w:type="dxa"/>
          </w:tcPr>
          <w:p w14:paraId="4667CFE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900" w:type="dxa"/>
            <w:tcBorders>
              <w:top w:val="single" w:sz="0" w:space="0" w:color="000000"/>
              <w:left w:val="single" w:sz="0" w:space="0" w:color="000000"/>
              <w:bottom w:val="single" w:sz="0" w:space="0" w:color="000000"/>
              <w:right w:val="single" w:sz="0" w:space="0" w:color="000000"/>
            </w:tcBorders>
            <w:vAlign w:val="center"/>
          </w:tcPr>
          <w:p w14:paraId="179F8A2A" w14:textId="2015927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Распознование и изображение геометрических фигур. Угол. </w:t>
            </w:r>
            <w:r w:rsidRPr="003864D6">
              <w:rPr>
                <w:rFonts w:ascii="Times New Roman" w:eastAsia="Times New Roman" w:hAnsi="Times New Roman" w:cs="Times New Roman"/>
                <w:color w:val="000000"/>
                <w:sz w:val="24"/>
                <w:szCs w:val="24"/>
                <w:lang w:val="ru-RU" w:eastAsia="ru-RU"/>
              </w:rPr>
              <w:t>В</w:t>
            </w:r>
            <w:r w:rsidRPr="003864D6">
              <w:rPr>
                <w:rFonts w:ascii="Times New Roman" w:eastAsia="Times New Roman" w:hAnsi="Times New Roman" w:cs="Times New Roman"/>
                <w:color w:val="000000"/>
                <w:spacing w:val="13"/>
                <w:sz w:val="24"/>
                <w:szCs w:val="24"/>
                <w:lang w:val="ru-RU" w:eastAsia="ru-RU"/>
              </w:rPr>
              <w:t xml:space="preserve">иды </w:t>
            </w:r>
            <w:r w:rsidRPr="003864D6">
              <w:rPr>
                <w:rFonts w:ascii="Times New Roman" w:eastAsia="Times New Roman" w:hAnsi="Times New Roman" w:cs="Times New Roman"/>
                <w:color w:val="000000"/>
                <w:spacing w:val="12"/>
                <w:sz w:val="24"/>
                <w:szCs w:val="24"/>
                <w:lang w:val="ru-RU" w:eastAsia="ru-RU"/>
              </w:rPr>
              <w:t>углов.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5E843E67" w14:textId="769F84A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25AEAC2" w14:textId="719AE7E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14:paraId="44ECD9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D54CF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9ABD24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FAFD200" w14:textId="03DF1ED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стр.98-99</w:t>
            </w:r>
          </w:p>
        </w:tc>
      </w:tr>
      <w:tr w:rsidR="003451C6" w:rsidRPr="003864D6" w14:paraId="5EDB19BE" w14:textId="77777777" w:rsidTr="00A1679E">
        <w:tc>
          <w:tcPr>
            <w:tcW w:w="741" w:type="dxa"/>
          </w:tcPr>
          <w:p w14:paraId="77205E60"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900" w:type="dxa"/>
            <w:tcBorders>
              <w:top w:val="single" w:sz="0" w:space="0" w:color="000000"/>
              <w:left w:val="single" w:sz="0" w:space="0" w:color="000000"/>
              <w:bottom w:val="single" w:sz="0" w:space="0" w:color="000000"/>
              <w:right w:val="single" w:sz="0" w:space="0" w:color="000000"/>
            </w:tcBorders>
            <w:vAlign w:val="center"/>
          </w:tcPr>
          <w:p w14:paraId="2FD1729A" w14:textId="60B14D8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изученных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 Представление задачи в виде схемы, рисунка.</w:t>
            </w:r>
          </w:p>
        </w:tc>
        <w:tc>
          <w:tcPr>
            <w:tcW w:w="995" w:type="dxa"/>
            <w:tcBorders>
              <w:top w:val="single" w:sz="0" w:space="0" w:color="000000"/>
              <w:left w:val="single" w:sz="0" w:space="0" w:color="000000"/>
              <w:bottom w:val="single" w:sz="0" w:space="0" w:color="000000"/>
              <w:right w:val="single" w:sz="0" w:space="0" w:color="000000"/>
            </w:tcBorders>
            <w:vAlign w:val="center"/>
          </w:tcPr>
          <w:p w14:paraId="11263CD0" w14:textId="0CF7A03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2F7BA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4B0F60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3DC318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165130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D9817EF" w14:textId="21AE288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стр.100-101</w:t>
            </w:r>
          </w:p>
        </w:tc>
      </w:tr>
      <w:tr w:rsidR="003451C6" w:rsidRPr="003864D6" w14:paraId="5CA825E5" w14:textId="77777777" w:rsidTr="00A1679E">
        <w:tc>
          <w:tcPr>
            <w:tcW w:w="741" w:type="dxa"/>
          </w:tcPr>
          <w:p w14:paraId="167779C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900" w:type="dxa"/>
            <w:tcBorders>
              <w:top w:val="single" w:sz="0" w:space="0" w:color="000000"/>
              <w:left w:val="single" w:sz="0" w:space="0" w:color="000000"/>
              <w:bottom w:val="single" w:sz="0" w:space="0" w:color="000000"/>
              <w:right w:val="single" w:sz="0" w:space="0" w:color="000000"/>
            </w:tcBorders>
          </w:tcPr>
          <w:p w14:paraId="63E31E43" w14:textId="12C9261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37+48.</w:t>
            </w:r>
          </w:p>
        </w:tc>
        <w:tc>
          <w:tcPr>
            <w:tcW w:w="995" w:type="dxa"/>
            <w:tcBorders>
              <w:top w:val="single" w:sz="0" w:space="0" w:color="000000"/>
              <w:left w:val="single" w:sz="0" w:space="0" w:color="000000"/>
              <w:bottom w:val="single" w:sz="0" w:space="0" w:color="000000"/>
              <w:right w:val="single" w:sz="0" w:space="0" w:color="000000"/>
            </w:tcBorders>
            <w:vAlign w:val="center"/>
          </w:tcPr>
          <w:p w14:paraId="1B0CCB62" w14:textId="49C7BD6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4E321C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893AB7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4256B0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A8745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275CF8C" w14:textId="3156369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стр.102</w:t>
            </w:r>
          </w:p>
        </w:tc>
      </w:tr>
      <w:tr w:rsidR="003451C6" w:rsidRPr="003864D6" w14:paraId="151219C2" w14:textId="77777777" w:rsidTr="00A1679E">
        <w:tc>
          <w:tcPr>
            <w:tcW w:w="741" w:type="dxa"/>
          </w:tcPr>
          <w:p w14:paraId="39C29B9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900" w:type="dxa"/>
            <w:tcBorders>
              <w:top w:val="single" w:sz="0" w:space="0" w:color="000000"/>
              <w:left w:val="single" w:sz="0" w:space="0" w:color="000000"/>
              <w:bottom w:val="single" w:sz="0" w:space="0" w:color="000000"/>
              <w:right w:val="single" w:sz="0" w:space="0" w:color="000000"/>
            </w:tcBorders>
            <w:vAlign w:val="center"/>
          </w:tcPr>
          <w:p w14:paraId="59247BCF" w14:textId="0EB9682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вида </w:t>
            </w:r>
            <w:r w:rsidRPr="003864D6">
              <w:rPr>
                <w:rFonts w:ascii="Times New Roman" w:eastAsia="Times New Roman" w:hAnsi="Times New Roman" w:cs="Times New Roman"/>
                <w:color w:val="000000"/>
                <w:spacing w:val="9"/>
                <w:sz w:val="24"/>
                <w:szCs w:val="24"/>
                <w:lang w:val="ru-RU" w:eastAsia="ru-RU"/>
              </w:rPr>
              <w:t>37+53.</w:t>
            </w:r>
          </w:p>
        </w:tc>
        <w:tc>
          <w:tcPr>
            <w:tcW w:w="995" w:type="dxa"/>
            <w:tcBorders>
              <w:top w:val="single" w:sz="0" w:space="0" w:color="000000"/>
              <w:left w:val="single" w:sz="0" w:space="0" w:color="000000"/>
              <w:bottom w:val="single" w:sz="0" w:space="0" w:color="000000"/>
              <w:right w:val="single" w:sz="0" w:space="0" w:color="000000"/>
            </w:tcBorders>
            <w:vAlign w:val="center"/>
          </w:tcPr>
          <w:p w14:paraId="67AEA69D" w14:textId="79DDEDF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23ABCE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26D20D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F92944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5503BE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21685A6" w14:textId="5377F28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стр.103</w:t>
            </w:r>
          </w:p>
        </w:tc>
      </w:tr>
      <w:tr w:rsidR="003451C6" w:rsidRPr="003864D6" w14:paraId="124F7E73" w14:textId="77777777" w:rsidTr="00A1679E">
        <w:tc>
          <w:tcPr>
            <w:tcW w:w="741" w:type="dxa"/>
          </w:tcPr>
          <w:p w14:paraId="7272E2E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900" w:type="dxa"/>
            <w:tcBorders>
              <w:top w:val="single" w:sz="0" w:space="0" w:color="000000"/>
              <w:left w:val="single" w:sz="0" w:space="0" w:color="000000"/>
              <w:bottom w:val="single" w:sz="0" w:space="0" w:color="000000"/>
              <w:right w:val="single" w:sz="0" w:space="0" w:color="000000"/>
            </w:tcBorders>
            <w:vAlign w:val="center"/>
          </w:tcPr>
          <w:p w14:paraId="3C77469B" w14:textId="5200283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геометрических фигур. Распознование и изображение геометрических фигур: многоугольник.</w:t>
            </w:r>
          </w:p>
        </w:tc>
        <w:tc>
          <w:tcPr>
            <w:tcW w:w="995" w:type="dxa"/>
            <w:tcBorders>
              <w:top w:val="single" w:sz="0" w:space="0" w:color="000000"/>
              <w:left w:val="single" w:sz="0" w:space="0" w:color="000000"/>
              <w:bottom w:val="single" w:sz="0" w:space="0" w:color="000000"/>
              <w:right w:val="single" w:sz="0" w:space="0" w:color="000000"/>
            </w:tcBorders>
            <w:vAlign w:val="center"/>
          </w:tcPr>
          <w:p w14:paraId="46DC72DD" w14:textId="6B13215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122F57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D4A690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AAB8CF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24C3A7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16B0945" w14:textId="3B9FF21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стр.104</w:t>
            </w:r>
          </w:p>
        </w:tc>
      </w:tr>
      <w:tr w:rsidR="003451C6" w:rsidRPr="003864D6" w14:paraId="71714569" w14:textId="77777777" w:rsidTr="00A1679E">
        <w:tc>
          <w:tcPr>
            <w:tcW w:w="741" w:type="dxa"/>
          </w:tcPr>
          <w:p w14:paraId="0EB2C83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900" w:type="dxa"/>
            <w:tcBorders>
              <w:top w:val="single" w:sz="0" w:space="0" w:color="000000"/>
              <w:left w:val="single" w:sz="0" w:space="0" w:color="000000"/>
              <w:bottom w:val="single" w:sz="0" w:space="0" w:color="000000"/>
              <w:right w:val="single" w:sz="0" w:space="0" w:color="000000"/>
            </w:tcBorders>
            <w:vAlign w:val="center"/>
          </w:tcPr>
          <w:p w14:paraId="7BB78F90" w14:textId="57F2E74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рямоугольник.</w:t>
            </w:r>
            <w:r w:rsidRPr="003864D6">
              <w:rPr>
                <w:rFonts w:ascii="Times New Roman" w:eastAsia="Times New Roman" w:hAnsi="Times New Roman" w:cs="Times New Roman"/>
                <w:color w:val="000000"/>
                <w:spacing w:val="4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Виды </w:t>
            </w:r>
            <w:r w:rsidRPr="003864D6">
              <w:rPr>
                <w:rFonts w:ascii="Times New Roman" w:eastAsia="Times New Roman" w:hAnsi="Times New Roman" w:cs="Times New Roman"/>
                <w:color w:val="000000"/>
                <w:spacing w:val="17"/>
                <w:sz w:val="24"/>
                <w:szCs w:val="24"/>
                <w:lang w:val="ru-RU" w:eastAsia="ru-RU"/>
              </w:rPr>
              <w:t>четырёхугольников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4C0B803F" w14:textId="1C9EDB7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043D15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4C207D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2B471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F70D2E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65762AC" w14:textId="02166BE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стр.105</w:t>
            </w:r>
          </w:p>
        </w:tc>
      </w:tr>
      <w:tr w:rsidR="003451C6" w:rsidRPr="003864D6" w14:paraId="590BA769" w14:textId="77777777" w:rsidTr="00A1679E">
        <w:tc>
          <w:tcPr>
            <w:tcW w:w="741" w:type="dxa"/>
          </w:tcPr>
          <w:p w14:paraId="2180C0B0"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69</w:t>
            </w:r>
          </w:p>
        </w:tc>
        <w:tc>
          <w:tcPr>
            <w:tcW w:w="3900" w:type="dxa"/>
            <w:tcBorders>
              <w:top w:val="single" w:sz="0" w:space="0" w:color="000000"/>
              <w:left w:val="single" w:sz="0" w:space="0" w:color="000000"/>
              <w:bottom w:val="single" w:sz="0" w:space="0" w:color="000000"/>
              <w:right w:val="single" w:sz="0" w:space="0" w:color="000000"/>
            </w:tcBorders>
            <w:vAlign w:val="center"/>
          </w:tcPr>
          <w:p w14:paraId="636CD702" w14:textId="1556542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5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pacing w:val="6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87+13.</w:t>
            </w:r>
          </w:p>
        </w:tc>
        <w:tc>
          <w:tcPr>
            <w:tcW w:w="995" w:type="dxa"/>
            <w:tcBorders>
              <w:top w:val="single" w:sz="0" w:space="0" w:color="000000"/>
              <w:left w:val="single" w:sz="0" w:space="0" w:color="000000"/>
              <w:bottom w:val="single" w:sz="0" w:space="0" w:color="000000"/>
              <w:right w:val="single" w:sz="0" w:space="0" w:color="000000"/>
            </w:tcBorders>
            <w:vAlign w:val="center"/>
          </w:tcPr>
          <w:p w14:paraId="618154F8" w14:textId="2BE8041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9A5A7D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32536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5A4EFF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39611A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F2FD503" w14:textId="3135CB0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стр.106</w:t>
            </w:r>
          </w:p>
        </w:tc>
      </w:tr>
      <w:tr w:rsidR="003451C6" w:rsidRPr="003864D6" w14:paraId="13FBEC54" w14:textId="77777777" w:rsidTr="00A1679E">
        <w:tc>
          <w:tcPr>
            <w:tcW w:w="741" w:type="dxa"/>
          </w:tcPr>
          <w:p w14:paraId="2F22406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900" w:type="dxa"/>
            <w:tcBorders>
              <w:top w:val="single" w:sz="0" w:space="0" w:color="000000"/>
              <w:left w:val="single" w:sz="0" w:space="0" w:color="000000"/>
              <w:bottom w:val="single" w:sz="0" w:space="0" w:color="000000"/>
              <w:right w:val="single" w:sz="0" w:space="0" w:color="000000"/>
            </w:tcBorders>
            <w:vAlign w:val="center"/>
          </w:tcPr>
          <w:p w14:paraId="17844F9C" w14:textId="7EF098C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 xml:space="preserve">числений </w:t>
            </w:r>
            <w:r w:rsidRPr="003864D6">
              <w:rPr>
                <w:rFonts w:ascii="Times New Roman" w:eastAsia="Times New Roman" w:hAnsi="Times New Roman" w:cs="Times New Roman"/>
                <w:color w:val="000000"/>
                <w:spacing w:val="10"/>
                <w:sz w:val="24"/>
                <w:szCs w:val="24"/>
                <w:lang w:val="ru-RU" w:eastAsia="ru-RU"/>
              </w:rPr>
              <w:t>вида:</w:t>
            </w:r>
            <w:r w:rsidRPr="003864D6">
              <w:rPr>
                <w:rFonts w:ascii="Times New Roman" w:eastAsia="Times New Roman" w:hAnsi="Times New Roman" w:cs="Times New Roman"/>
                <w:color w:val="000000"/>
                <w:sz w:val="24"/>
                <w:szCs w:val="24"/>
                <w:lang w:val="ru-RU" w:eastAsia="ru-RU"/>
              </w:rPr>
              <w:t>32+8,</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40</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­8.</w:t>
            </w:r>
          </w:p>
        </w:tc>
        <w:tc>
          <w:tcPr>
            <w:tcW w:w="995" w:type="dxa"/>
            <w:tcBorders>
              <w:top w:val="single" w:sz="0" w:space="0" w:color="000000"/>
              <w:left w:val="single" w:sz="0" w:space="0" w:color="000000"/>
              <w:bottom w:val="single" w:sz="0" w:space="0" w:color="000000"/>
              <w:right w:val="single" w:sz="0" w:space="0" w:color="000000"/>
            </w:tcBorders>
            <w:vAlign w:val="center"/>
          </w:tcPr>
          <w:p w14:paraId="49EEDEE6" w14:textId="6F20EDC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BEA057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BE1170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53E1FC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B559E6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EABE84F" w14:textId="77BA335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стр.107</w:t>
            </w:r>
          </w:p>
        </w:tc>
      </w:tr>
      <w:tr w:rsidR="003451C6" w:rsidRPr="003864D6" w14:paraId="7AF219CD" w14:textId="77777777" w:rsidTr="00A1679E">
        <w:tc>
          <w:tcPr>
            <w:tcW w:w="741" w:type="dxa"/>
          </w:tcPr>
          <w:p w14:paraId="42A60CE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900" w:type="dxa"/>
            <w:tcBorders>
              <w:top w:val="single" w:sz="0" w:space="0" w:color="000000"/>
              <w:left w:val="single" w:sz="0" w:space="0" w:color="000000"/>
              <w:bottom w:val="single" w:sz="0" w:space="0" w:color="000000"/>
              <w:right w:val="single" w:sz="0" w:space="0" w:color="000000"/>
            </w:tcBorders>
            <w:vAlign w:val="center"/>
          </w:tcPr>
          <w:p w14:paraId="4C6BD53E" w14:textId="5D4E675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18"/>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8"/>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0"/>
                <w:sz w:val="24"/>
                <w:szCs w:val="24"/>
                <w:lang w:val="ru-RU" w:eastAsia="ru-RU"/>
              </w:rPr>
              <w:t xml:space="preserve">ения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изученны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5FE09C4A" w14:textId="23DE9D0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46D8AAE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1207E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69F5C7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AAB098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E99BCF0" w14:textId="4B518CD0"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5043FDA6" w14:textId="77777777" w:rsidTr="00A1679E">
        <w:tc>
          <w:tcPr>
            <w:tcW w:w="741" w:type="dxa"/>
          </w:tcPr>
          <w:p w14:paraId="34D4CCC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900" w:type="dxa"/>
            <w:tcBorders>
              <w:top w:val="single" w:sz="0" w:space="0" w:color="000000"/>
              <w:left w:val="single" w:sz="0" w:space="0" w:color="000000"/>
              <w:bottom w:val="single" w:sz="0" w:space="0" w:color="000000"/>
              <w:right w:val="single" w:sz="0" w:space="0" w:color="000000"/>
            </w:tcBorders>
            <w:vAlign w:val="center"/>
          </w:tcPr>
          <w:p w14:paraId="62C0B925" w14:textId="2E3A6F5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53"/>
                <w:sz w:val="24"/>
                <w:szCs w:val="24"/>
                <w:lang w:val="ru-RU" w:eastAsia="ru-RU"/>
              </w:rPr>
              <w:t xml:space="preserve">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исьменны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 xml:space="preserve">числения </w:t>
            </w:r>
            <w:r w:rsidRPr="003864D6">
              <w:rPr>
                <w:rFonts w:ascii="Times New Roman" w:eastAsia="Times New Roman" w:hAnsi="Times New Roman" w:cs="Times New Roman"/>
                <w:color w:val="000000"/>
                <w:spacing w:val="16"/>
                <w:sz w:val="24"/>
                <w:szCs w:val="24"/>
                <w:lang w:val="ru-RU" w:eastAsia="ru-RU"/>
              </w:rPr>
              <w:t>изученных</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случаев.</w:t>
            </w:r>
          </w:p>
        </w:tc>
        <w:tc>
          <w:tcPr>
            <w:tcW w:w="995" w:type="dxa"/>
            <w:tcBorders>
              <w:top w:val="single" w:sz="0" w:space="0" w:color="000000"/>
              <w:left w:val="single" w:sz="0" w:space="0" w:color="000000"/>
              <w:bottom w:val="single" w:sz="0" w:space="0" w:color="000000"/>
              <w:right w:val="single" w:sz="0" w:space="0" w:color="000000"/>
            </w:tcBorders>
            <w:vAlign w:val="center"/>
          </w:tcPr>
          <w:p w14:paraId="168BABE4" w14:textId="12CDD14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74E0F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8B30BB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7D51EA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605EF3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CB614AC" w14:textId="4D8E85D9"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4A16B3E1" w14:textId="77777777" w:rsidTr="00A1679E">
        <w:tc>
          <w:tcPr>
            <w:tcW w:w="741" w:type="dxa"/>
          </w:tcPr>
          <w:p w14:paraId="5B66AA1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900" w:type="dxa"/>
            <w:tcBorders>
              <w:top w:val="single" w:sz="0" w:space="0" w:color="000000"/>
              <w:left w:val="single" w:sz="0" w:space="0" w:color="000000"/>
              <w:bottom w:val="single" w:sz="0" w:space="0" w:color="000000"/>
              <w:right w:val="single" w:sz="0" w:space="0" w:color="000000"/>
            </w:tcBorders>
            <w:vAlign w:val="center"/>
          </w:tcPr>
          <w:p w14:paraId="34DB762E" w14:textId="7CE2F3A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й</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63"/>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вида</w:t>
            </w:r>
            <w:r w:rsidRPr="003864D6">
              <w:rPr>
                <w:rFonts w:ascii="Times New Roman" w:eastAsia="Times New Roman" w:hAnsi="Times New Roman" w:cs="Times New Roman"/>
                <w:color w:val="000000"/>
                <w:spacing w:val="6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50-24    </w:t>
            </w:r>
          </w:p>
        </w:tc>
        <w:tc>
          <w:tcPr>
            <w:tcW w:w="995" w:type="dxa"/>
            <w:tcBorders>
              <w:top w:val="single" w:sz="0" w:space="0" w:color="000000"/>
              <w:left w:val="single" w:sz="0" w:space="0" w:color="000000"/>
              <w:bottom w:val="single" w:sz="0" w:space="0" w:color="000000"/>
              <w:right w:val="single" w:sz="0" w:space="0" w:color="000000"/>
            </w:tcBorders>
            <w:vAlign w:val="center"/>
          </w:tcPr>
          <w:p w14:paraId="6251A038" w14:textId="29AB0DF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07C788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229D53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9E5CC7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FE0D1B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ED9F19C" w14:textId="3D508E1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w:t>
            </w:r>
          </w:p>
        </w:tc>
      </w:tr>
      <w:tr w:rsidR="003451C6" w:rsidRPr="003864D6" w14:paraId="7CEA8CD7" w14:textId="77777777" w:rsidTr="00A1679E">
        <w:tc>
          <w:tcPr>
            <w:tcW w:w="741" w:type="dxa"/>
          </w:tcPr>
          <w:p w14:paraId="63FFA02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900" w:type="dxa"/>
            <w:tcBorders>
              <w:top w:val="single" w:sz="0" w:space="0" w:color="000000"/>
              <w:left w:val="single" w:sz="0" w:space="0" w:color="000000"/>
              <w:bottom w:val="single" w:sz="0" w:space="0" w:color="000000"/>
              <w:right w:val="single" w:sz="0" w:space="0" w:color="000000"/>
            </w:tcBorders>
            <w:vAlign w:val="center"/>
          </w:tcPr>
          <w:p w14:paraId="60AF8A60" w14:textId="22446A2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письменных</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и </w:t>
            </w:r>
            <w:r w:rsidRPr="003864D6">
              <w:rPr>
                <w:rFonts w:ascii="Times New Roman" w:eastAsia="Times New Roman" w:hAnsi="Times New Roman" w:cs="Times New Roman"/>
                <w:color w:val="000000"/>
                <w:spacing w:val="15"/>
                <w:sz w:val="24"/>
                <w:szCs w:val="24"/>
                <w:lang w:val="ru-RU" w:eastAsia="ru-RU"/>
              </w:rPr>
              <w:t>вычитания столбиком.</w:t>
            </w:r>
          </w:p>
        </w:tc>
        <w:tc>
          <w:tcPr>
            <w:tcW w:w="995" w:type="dxa"/>
            <w:tcBorders>
              <w:top w:val="single" w:sz="0" w:space="0" w:color="000000"/>
              <w:left w:val="single" w:sz="0" w:space="0" w:color="000000"/>
              <w:bottom w:val="single" w:sz="0" w:space="0" w:color="000000"/>
              <w:right w:val="single" w:sz="0" w:space="0" w:color="000000"/>
            </w:tcBorders>
            <w:vAlign w:val="center"/>
          </w:tcPr>
          <w:p w14:paraId="495C6409" w14:textId="35A9C37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8767AF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45863C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DF94B9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FD4FE5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92F76BB" w14:textId="5668AB9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стр.5-6</w:t>
            </w:r>
          </w:p>
        </w:tc>
      </w:tr>
      <w:tr w:rsidR="003451C6" w:rsidRPr="003864D6" w14:paraId="560153FC" w14:textId="77777777" w:rsidTr="00A1679E">
        <w:tc>
          <w:tcPr>
            <w:tcW w:w="741" w:type="dxa"/>
          </w:tcPr>
          <w:p w14:paraId="4D2A1B0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900" w:type="dxa"/>
            <w:tcBorders>
              <w:top w:val="single" w:sz="0" w:space="0" w:color="000000"/>
              <w:left w:val="single" w:sz="0" w:space="0" w:color="000000"/>
              <w:bottom w:val="single" w:sz="0" w:space="0" w:color="000000"/>
              <w:right w:val="single" w:sz="0" w:space="0" w:color="000000"/>
            </w:tcBorders>
            <w:vAlign w:val="center"/>
          </w:tcPr>
          <w:p w14:paraId="635CA0CE" w14:textId="4CBDAAB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14:paraId="7391EBEE" w14:textId="205EA6B8" w:rsidR="003451C6" w:rsidRPr="003864D6" w:rsidRDefault="003451C6" w:rsidP="003864D6">
            <w:pPr>
              <w:spacing w:line="240" w:lineRule="auto"/>
              <w:jc w:val="center"/>
              <w:rPr>
                <w:rFonts w:ascii="Times New Roman" w:hAnsi="Times New Roman" w:cs="Times New Roman"/>
                <w:sz w:val="24"/>
                <w:szCs w:val="24"/>
                <w:lang w:val="ru-RU"/>
              </w:rPr>
            </w:pPr>
          </w:p>
        </w:tc>
        <w:tc>
          <w:tcPr>
            <w:tcW w:w="510" w:type="dxa"/>
            <w:tcBorders>
              <w:top w:val="single" w:sz="0" w:space="0" w:color="000000"/>
              <w:left w:val="single" w:sz="0" w:space="0" w:color="000000"/>
              <w:bottom w:val="single" w:sz="0" w:space="0" w:color="000000"/>
              <w:right w:val="single" w:sz="0" w:space="0" w:color="000000"/>
            </w:tcBorders>
            <w:vAlign w:val="center"/>
          </w:tcPr>
          <w:p w14:paraId="4014F548" w14:textId="5EBE612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7F12B3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B8402F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2726EC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B11D410" w14:textId="52519F71"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393F43F6" w14:textId="77777777" w:rsidTr="00A1679E">
        <w:tc>
          <w:tcPr>
            <w:tcW w:w="741" w:type="dxa"/>
          </w:tcPr>
          <w:p w14:paraId="0BFFD32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900" w:type="dxa"/>
            <w:tcBorders>
              <w:top w:val="single" w:sz="0" w:space="0" w:color="000000"/>
              <w:left w:val="single" w:sz="0" w:space="0" w:color="000000"/>
              <w:bottom w:val="single" w:sz="0" w:space="0" w:color="000000"/>
              <w:right w:val="single" w:sz="0" w:space="0" w:color="000000"/>
            </w:tcBorders>
            <w:vAlign w:val="center"/>
          </w:tcPr>
          <w:p w14:paraId="66AF5210" w14:textId="234BF91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рямоугольник. </w:t>
            </w:r>
            <w:r w:rsidRPr="003864D6">
              <w:rPr>
                <w:rFonts w:ascii="Times New Roman" w:eastAsia="Times New Roman" w:hAnsi="Times New Roman" w:cs="Times New Roman"/>
                <w:color w:val="000000"/>
                <w:spacing w:val="13"/>
                <w:sz w:val="24"/>
                <w:szCs w:val="24"/>
                <w:lang w:val="ru-RU" w:eastAsia="ru-RU"/>
              </w:rPr>
              <w:t>Свойства</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противополож</w:t>
            </w:r>
            <w:r w:rsidRPr="003864D6">
              <w:rPr>
                <w:rFonts w:ascii="Times New Roman" w:eastAsia="Times New Roman" w:hAnsi="Times New Roman" w:cs="Times New Roman"/>
                <w:color w:val="000000"/>
                <w:spacing w:val="10"/>
                <w:sz w:val="24"/>
                <w:szCs w:val="24"/>
                <w:lang w:val="ru-RU" w:eastAsia="ru-RU"/>
              </w:rPr>
              <w:t>ны</w:t>
            </w:r>
            <w:r w:rsidRPr="003864D6">
              <w:rPr>
                <w:rFonts w:ascii="Times New Roman" w:eastAsia="Times New Roman" w:hAnsi="Times New Roman" w:cs="Times New Roman"/>
                <w:color w:val="000000"/>
                <w:sz w:val="24"/>
                <w:szCs w:val="24"/>
                <w:lang w:val="ru-RU" w:eastAsia="ru-RU"/>
              </w:rPr>
              <w:t xml:space="preserve">х </w:t>
            </w:r>
            <w:r w:rsidRPr="003864D6">
              <w:rPr>
                <w:rFonts w:ascii="Times New Roman" w:eastAsia="Times New Roman" w:hAnsi="Times New Roman" w:cs="Times New Roman"/>
                <w:color w:val="000000"/>
                <w:spacing w:val="13"/>
                <w:sz w:val="24"/>
                <w:szCs w:val="24"/>
                <w:lang w:val="ru-RU" w:eastAsia="ru-RU"/>
              </w:rPr>
              <w:t>сторон</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прямоугольника.</w:t>
            </w:r>
          </w:p>
        </w:tc>
        <w:tc>
          <w:tcPr>
            <w:tcW w:w="995" w:type="dxa"/>
            <w:tcBorders>
              <w:top w:val="single" w:sz="0" w:space="0" w:color="000000"/>
              <w:left w:val="single" w:sz="0" w:space="0" w:color="000000"/>
              <w:bottom w:val="single" w:sz="0" w:space="0" w:color="000000"/>
              <w:right w:val="single" w:sz="0" w:space="0" w:color="000000"/>
            </w:tcBorders>
            <w:vAlign w:val="center"/>
          </w:tcPr>
          <w:p w14:paraId="6EEC21A0" w14:textId="349EC3F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3D2F3F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EE5C92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062E49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CE74AD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02F14D6" w14:textId="088C0E3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стр.7-8</w:t>
            </w:r>
          </w:p>
        </w:tc>
      </w:tr>
      <w:tr w:rsidR="003451C6" w:rsidRPr="003864D6" w14:paraId="35BDCD90" w14:textId="77777777" w:rsidTr="00A1679E">
        <w:tc>
          <w:tcPr>
            <w:tcW w:w="741" w:type="dxa"/>
          </w:tcPr>
          <w:p w14:paraId="4B1F15A0"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900" w:type="dxa"/>
            <w:tcBorders>
              <w:top w:val="single" w:sz="0" w:space="0" w:color="000000"/>
              <w:left w:val="single" w:sz="0" w:space="0" w:color="000000"/>
              <w:bottom w:val="single" w:sz="0" w:space="0" w:color="000000"/>
              <w:right w:val="single" w:sz="0" w:space="0" w:color="000000"/>
            </w:tcBorders>
            <w:vAlign w:val="center"/>
          </w:tcPr>
          <w:p w14:paraId="0679C8AB" w14:textId="49CFA1F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геометрических фигур. Распознование и изображение геометрических фигур:</w:t>
            </w:r>
            <w:r w:rsidRPr="003864D6">
              <w:rPr>
                <w:rFonts w:ascii="Times New Roman" w:eastAsia="Times New Roman" w:hAnsi="Times New Roman" w:cs="Times New Roman"/>
                <w:color w:val="000000"/>
                <w:spacing w:val="14"/>
                <w:sz w:val="24"/>
                <w:szCs w:val="24"/>
                <w:lang w:val="ru-RU" w:eastAsia="ru-RU"/>
              </w:rPr>
              <w:t xml:space="preserve"> квадрат.</w:t>
            </w:r>
            <w:r w:rsidRPr="003864D6">
              <w:rPr>
                <w:rFonts w:ascii="Times New Roman" w:eastAsia="Times New Roman" w:hAnsi="Times New Roman" w:cs="Times New Roman"/>
                <w:color w:val="000000"/>
                <w:spacing w:val="41"/>
                <w:sz w:val="24"/>
                <w:szCs w:val="24"/>
                <w:lang w:val="ru-RU" w:eastAsia="ru-RU"/>
              </w:rPr>
              <w:t xml:space="preserve"> </w:t>
            </w:r>
          </w:p>
        </w:tc>
        <w:tc>
          <w:tcPr>
            <w:tcW w:w="995" w:type="dxa"/>
            <w:tcBorders>
              <w:top w:val="single" w:sz="0" w:space="0" w:color="000000"/>
              <w:left w:val="single" w:sz="0" w:space="0" w:color="000000"/>
              <w:bottom w:val="single" w:sz="0" w:space="0" w:color="000000"/>
              <w:right w:val="single" w:sz="0" w:space="0" w:color="000000"/>
            </w:tcBorders>
            <w:vAlign w:val="center"/>
          </w:tcPr>
          <w:p w14:paraId="0913EEB7" w14:textId="3D8510B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CB99B7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78F041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49DF9E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B89925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7C04257" w14:textId="0009EA3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w:t>
            </w:r>
          </w:p>
        </w:tc>
      </w:tr>
      <w:tr w:rsidR="003451C6" w:rsidRPr="003864D6" w14:paraId="774870F5" w14:textId="77777777" w:rsidTr="00A1679E">
        <w:tc>
          <w:tcPr>
            <w:tcW w:w="741" w:type="dxa"/>
          </w:tcPr>
          <w:p w14:paraId="4D83CB8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900" w:type="dxa"/>
            <w:tcBorders>
              <w:top w:val="single" w:sz="0" w:space="0" w:color="000000"/>
              <w:left w:val="single" w:sz="0" w:space="0" w:color="000000"/>
              <w:bottom w:val="single" w:sz="0" w:space="0" w:color="000000"/>
              <w:right w:val="single" w:sz="0" w:space="0" w:color="000000"/>
            </w:tcBorders>
            <w:vAlign w:val="center"/>
          </w:tcPr>
          <w:p w14:paraId="5422E48F" w14:textId="34DE243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роект «Оригами»</w:t>
            </w:r>
          </w:p>
        </w:tc>
        <w:tc>
          <w:tcPr>
            <w:tcW w:w="995" w:type="dxa"/>
            <w:tcBorders>
              <w:top w:val="single" w:sz="0" w:space="0" w:color="000000"/>
              <w:left w:val="single" w:sz="0" w:space="0" w:color="000000"/>
              <w:bottom w:val="single" w:sz="0" w:space="0" w:color="000000"/>
              <w:right w:val="single" w:sz="0" w:space="0" w:color="000000"/>
            </w:tcBorders>
            <w:vAlign w:val="center"/>
          </w:tcPr>
          <w:p w14:paraId="59A733D7" w14:textId="49209B5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E7C9C8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D8E476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65527C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BE411C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78BBFC2" w14:textId="176BD79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стр.10-11</w:t>
            </w:r>
          </w:p>
        </w:tc>
      </w:tr>
      <w:tr w:rsidR="003451C6" w:rsidRPr="003864D6" w14:paraId="7951759B" w14:textId="77777777" w:rsidTr="00A1679E">
        <w:tc>
          <w:tcPr>
            <w:tcW w:w="741" w:type="dxa"/>
          </w:tcPr>
          <w:p w14:paraId="31224E0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900" w:type="dxa"/>
            <w:tcBorders>
              <w:top w:val="single" w:sz="0" w:space="0" w:color="000000"/>
              <w:left w:val="single" w:sz="0" w:space="0" w:color="000000"/>
              <w:bottom w:val="single" w:sz="0" w:space="0" w:color="000000"/>
              <w:right w:val="single" w:sz="0" w:space="0" w:color="000000"/>
            </w:tcBorders>
            <w:vAlign w:val="center"/>
          </w:tcPr>
          <w:p w14:paraId="0C185975" w14:textId="02F3288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Классификация объектов по заданному или самостоятельно установленн</w:t>
            </w:r>
            <w:r w:rsidRPr="003864D6">
              <w:rPr>
                <w:rFonts w:ascii="Times New Roman" w:eastAsia="Times New Roman" w:hAnsi="Times New Roman" w:cs="Times New Roman"/>
                <w:color w:val="000000"/>
                <w:spacing w:val="16"/>
                <w:sz w:val="24"/>
                <w:szCs w:val="24"/>
                <w:lang w:val="ru-RU" w:eastAsia="ru-RU"/>
              </w:rPr>
              <w:t>о</w:t>
            </w:r>
            <w:r w:rsidRPr="003864D6">
              <w:rPr>
                <w:rFonts w:ascii="Times New Roman" w:eastAsia="Times New Roman" w:hAnsi="Times New Roman" w:cs="Times New Roman"/>
                <w:color w:val="000000"/>
                <w:sz w:val="24"/>
                <w:szCs w:val="24"/>
                <w:lang w:val="ru-RU" w:eastAsia="ru-RU"/>
              </w:rPr>
              <w:t>му п</w:t>
            </w:r>
            <w:r w:rsidRPr="003864D6">
              <w:rPr>
                <w:rFonts w:ascii="Times New Roman" w:eastAsia="Times New Roman" w:hAnsi="Times New Roman" w:cs="Times New Roman"/>
                <w:color w:val="000000"/>
                <w:spacing w:val="16"/>
                <w:sz w:val="24"/>
                <w:szCs w:val="24"/>
                <w:lang w:val="ru-RU" w:eastAsia="ru-RU"/>
              </w:rPr>
              <w:t>р</w:t>
            </w:r>
            <w:r w:rsidRPr="003864D6">
              <w:rPr>
                <w:rFonts w:ascii="Times New Roman" w:eastAsia="Times New Roman" w:hAnsi="Times New Roman" w:cs="Times New Roman"/>
                <w:color w:val="000000"/>
                <w:sz w:val="24"/>
                <w:szCs w:val="24"/>
                <w:lang w:val="ru-RU" w:eastAsia="ru-RU"/>
              </w:rPr>
              <w:t>изнаку</w:t>
            </w:r>
          </w:p>
        </w:tc>
        <w:tc>
          <w:tcPr>
            <w:tcW w:w="995" w:type="dxa"/>
            <w:tcBorders>
              <w:top w:val="single" w:sz="0" w:space="0" w:color="000000"/>
              <w:left w:val="single" w:sz="0" w:space="0" w:color="000000"/>
              <w:bottom w:val="single" w:sz="0" w:space="0" w:color="000000"/>
              <w:right w:val="single" w:sz="0" w:space="0" w:color="000000"/>
            </w:tcBorders>
            <w:vAlign w:val="center"/>
          </w:tcPr>
          <w:p w14:paraId="1D2C9B19" w14:textId="45667C1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346CD65" w14:textId="48A1FAD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14:paraId="5E4288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96F73E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3BD3B6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D9DC9C0" w14:textId="1F3B776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стр.14</w:t>
            </w:r>
          </w:p>
        </w:tc>
      </w:tr>
      <w:tr w:rsidR="003451C6" w:rsidRPr="003864D6" w14:paraId="7F2C3952" w14:textId="77777777" w:rsidTr="00A1679E">
        <w:tc>
          <w:tcPr>
            <w:tcW w:w="741" w:type="dxa"/>
          </w:tcPr>
          <w:p w14:paraId="4519B79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900" w:type="dxa"/>
            <w:tcBorders>
              <w:top w:val="single" w:sz="0" w:space="0" w:color="000000"/>
              <w:left w:val="single" w:sz="0" w:space="0" w:color="000000"/>
              <w:bottom w:val="single" w:sz="0" w:space="0" w:color="000000"/>
              <w:right w:val="single" w:sz="0" w:space="0" w:color="000000"/>
            </w:tcBorders>
            <w:vAlign w:val="center"/>
          </w:tcPr>
          <w:p w14:paraId="06A5E911" w14:textId="07B2546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6"/>
                <w:sz w:val="24"/>
                <w:szCs w:val="24"/>
                <w:lang w:val="ru-RU" w:eastAsia="ru-RU"/>
              </w:rPr>
              <w:t xml:space="preserve">примеров </w:t>
            </w:r>
            <w:r w:rsidRPr="003864D6">
              <w:rPr>
                <w:rFonts w:ascii="Times New Roman" w:eastAsia="Times New Roman" w:hAnsi="Times New Roman" w:cs="Times New Roman"/>
                <w:color w:val="000000"/>
                <w:sz w:val="24"/>
                <w:szCs w:val="24"/>
                <w:lang w:val="ru-RU" w:eastAsia="ru-RU"/>
              </w:rPr>
              <w:t>и задач</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изученны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видов. </w:t>
            </w:r>
            <w:r w:rsidRPr="003864D6">
              <w:rPr>
                <w:rFonts w:ascii="Times New Roman" w:eastAsia="Times New Roman" w:hAnsi="Times New Roman" w:cs="Times New Roman"/>
                <w:color w:val="000000"/>
                <w:spacing w:val="17"/>
                <w:sz w:val="24"/>
                <w:szCs w:val="24"/>
                <w:lang w:val="ru-RU" w:eastAsia="ru-RU"/>
              </w:rPr>
              <w:t xml:space="preserve">Закрепление </w:t>
            </w:r>
            <w:r w:rsidRPr="003864D6">
              <w:rPr>
                <w:rFonts w:ascii="Times New Roman" w:eastAsia="Times New Roman" w:hAnsi="Times New Roman" w:cs="Times New Roman"/>
                <w:color w:val="000000"/>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25EADB4A" w14:textId="5F5D7F3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3DEB5C8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948AAA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3C8018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AEF02E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E4F9C4D" w14:textId="475FA77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стр.15-17</w:t>
            </w:r>
          </w:p>
        </w:tc>
      </w:tr>
      <w:tr w:rsidR="003451C6" w:rsidRPr="003864D6" w14:paraId="470A9F56" w14:textId="77777777" w:rsidTr="00A1679E">
        <w:tc>
          <w:tcPr>
            <w:tcW w:w="741" w:type="dxa"/>
          </w:tcPr>
          <w:p w14:paraId="5E9FE8A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900" w:type="dxa"/>
            <w:tcBorders>
              <w:top w:val="single" w:sz="0" w:space="0" w:color="000000"/>
              <w:left w:val="single" w:sz="0" w:space="0" w:color="000000"/>
              <w:bottom w:val="single" w:sz="0" w:space="0" w:color="000000"/>
              <w:right w:val="single" w:sz="0" w:space="0" w:color="000000"/>
            </w:tcBorders>
            <w:vAlign w:val="center"/>
          </w:tcPr>
          <w:p w14:paraId="20E61B80"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разны</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видов</w:t>
            </w:r>
          </w:p>
          <w:p w14:paraId="37AD8E8F" w14:textId="36B9D20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6"/>
                <w:sz w:val="24"/>
                <w:szCs w:val="24"/>
                <w:lang w:val="ru-RU" w:eastAsia="ru-RU"/>
              </w:rPr>
              <w:t xml:space="preserve">Выражением. </w:t>
            </w:r>
          </w:p>
        </w:tc>
        <w:tc>
          <w:tcPr>
            <w:tcW w:w="995" w:type="dxa"/>
            <w:tcBorders>
              <w:top w:val="single" w:sz="0" w:space="0" w:color="000000"/>
              <w:left w:val="single" w:sz="0" w:space="0" w:color="000000"/>
              <w:bottom w:val="single" w:sz="0" w:space="0" w:color="000000"/>
              <w:right w:val="single" w:sz="0" w:space="0" w:color="000000"/>
            </w:tcBorders>
            <w:vAlign w:val="center"/>
          </w:tcPr>
          <w:p w14:paraId="1842E4C2" w14:textId="11BADF7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94EB40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B5D4A4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4F883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CD5E3E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495EF50" w14:textId="3BA83EB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стр.120</w:t>
            </w:r>
          </w:p>
        </w:tc>
      </w:tr>
      <w:tr w:rsidR="003451C6" w:rsidRPr="003864D6" w14:paraId="1C51D370" w14:textId="77777777" w:rsidTr="00A1679E">
        <w:tc>
          <w:tcPr>
            <w:tcW w:w="741" w:type="dxa"/>
          </w:tcPr>
          <w:p w14:paraId="7D8F86D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900" w:type="dxa"/>
            <w:tcBorders>
              <w:top w:val="single" w:sz="0" w:space="0" w:color="000000"/>
              <w:left w:val="single" w:sz="0" w:space="0" w:color="000000"/>
              <w:bottom w:val="single" w:sz="0" w:space="0" w:color="000000"/>
              <w:right w:val="single" w:sz="0" w:space="0" w:color="000000"/>
            </w:tcBorders>
            <w:vAlign w:val="center"/>
          </w:tcPr>
          <w:p w14:paraId="491B7CF2"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7"/>
                <w:sz w:val="24"/>
                <w:szCs w:val="24"/>
                <w:lang w:val="ru-RU" w:eastAsia="ru-RU"/>
              </w:rPr>
              <w:t>множение.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К</w:t>
            </w:r>
            <w:r w:rsidRPr="003864D6">
              <w:rPr>
                <w:rFonts w:ascii="Times New Roman" w:eastAsia="Times New Roman" w:hAnsi="Times New Roman" w:cs="Times New Roman"/>
                <w:color w:val="000000"/>
                <w:spacing w:val="16"/>
                <w:sz w:val="24"/>
                <w:szCs w:val="24"/>
                <w:lang w:val="ru-RU" w:eastAsia="ru-RU"/>
              </w:rPr>
              <w:t>онкретны</w:t>
            </w:r>
            <w:r w:rsidRPr="003864D6">
              <w:rPr>
                <w:rFonts w:ascii="Times New Roman" w:eastAsia="Times New Roman" w:hAnsi="Times New Roman" w:cs="Times New Roman"/>
                <w:color w:val="000000"/>
                <w:sz w:val="24"/>
                <w:szCs w:val="24"/>
                <w:lang w:val="ru-RU" w:eastAsia="ru-RU"/>
              </w:rPr>
              <w:t>й</w:t>
            </w:r>
          </w:p>
          <w:p w14:paraId="06342BAA" w14:textId="3E9529E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действия</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pacing w:val="16"/>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1A7BD886" w14:textId="7B75628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C2E564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8B00A0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47E7A0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31C283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A3EF535" w14:textId="407B056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стр.22</w:t>
            </w:r>
          </w:p>
        </w:tc>
      </w:tr>
      <w:tr w:rsidR="003451C6" w:rsidRPr="003864D6" w14:paraId="1BA20134" w14:textId="77777777" w:rsidTr="00A1679E">
        <w:tc>
          <w:tcPr>
            <w:tcW w:w="741" w:type="dxa"/>
          </w:tcPr>
          <w:p w14:paraId="0A2939B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900" w:type="dxa"/>
            <w:tcBorders>
              <w:top w:val="single" w:sz="0" w:space="0" w:color="000000"/>
              <w:left w:val="single" w:sz="0" w:space="0" w:color="000000"/>
              <w:bottom w:val="single" w:sz="0" w:space="0" w:color="000000"/>
              <w:right w:val="single" w:sz="0" w:space="0" w:color="000000"/>
            </w:tcBorders>
            <w:vAlign w:val="center"/>
          </w:tcPr>
          <w:p w14:paraId="6A980D00" w14:textId="6151A63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Связь</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со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сложением.</w:t>
            </w:r>
          </w:p>
        </w:tc>
        <w:tc>
          <w:tcPr>
            <w:tcW w:w="995" w:type="dxa"/>
            <w:tcBorders>
              <w:top w:val="single" w:sz="0" w:space="0" w:color="000000"/>
              <w:left w:val="single" w:sz="0" w:space="0" w:color="000000"/>
              <w:bottom w:val="single" w:sz="0" w:space="0" w:color="000000"/>
              <w:right w:val="single" w:sz="0" w:space="0" w:color="000000"/>
            </w:tcBorders>
            <w:vAlign w:val="center"/>
          </w:tcPr>
          <w:p w14:paraId="6637ABF0" w14:textId="146174D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0CC087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E6D240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C0D05B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AA191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35193DA" w14:textId="4A8B94E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стр.23</w:t>
            </w:r>
          </w:p>
        </w:tc>
      </w:tr>
      <w:tr w:rsidR="003451C6" w:rsidRPr="003864D6" w14:paraId="373F580E" w14:textId="77777777" w:rsidTr="00A1679E">
        <w:tc>
          <w:tcPr>
            <w:tcW w:w="741" w:type="dxa"/>
          </w:tcPr>
          <w:p w14:paraId="3114F27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900" w:type="dxa"/>
            <w:tcBorders>
              <w:top w:val="single" w:sz="0" w:space="0" w:color="000000"/>
              <w:left w:val="single" w:sz="0" w:space="0" w:color="000000"/>
              <w:bottom w:val="single" w:sz="0" w:space="0" w:color="000000"/>
              <w:right w:val="single" w:sz="0" w:space="0" w:color="000000"/>
            </w:tcBorders>
            <w:vAlign w:val="center"/>
          </w:tcPr>
          <w:p w14:paraId="0BA5CEFE" w14:textId="79CC9AD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Знак</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действия </w:t>
            </w:r>
            <w:r w:rsidRPr="003864D6">
              <w:rPr>
                <w:rFonts w:ascii="Times New Roman" w:eastAsia="Times New Roman" w:hAnsi="Times New Roman" w:cs="Times New Roman"/>
                <w:color w:val="000000"/>
                <w:spacing w:val="14"/>
                <w:sz w:val="24"/>
                <w:szCs w:val="24"/>
                <w:lang w:val="ru-RU" w:eastAsia="ru-RU"/>
              </w:rPr>
              <w:t>умножения.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Результат</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умножения. </w:t>
            </w:r>
          </w:p>
        </w:tc>
        <w:tc>
          <w:tcPr>
            <w:tcW w:w="995" w:type="dxa"/>
            <w:tcBorders>
              <w:top w:val="single" w:sz="0" w:space="0" w:color="000000"/>
              <w:left w:val="single" w:sz="0" w:space="0" w:color="000000"/>
              <w:bottom w:val="single" w:sz="0" w:space="0" w:color="000000"/>
              <w:right w:val="single" w:sz="0" w:space="0" w:color="000000"/>
            </w:tcBorders>
            <w:vAlign w:val="center"/>
          </w:tcPr>
          <w:p w14:paraId="73029600" w14:textId="395E486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54172E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AE1561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1B0923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DE6042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C39FA2C" w14:textId="67DCB3F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стр.24</w:t>
            </w:r>
          </w:p>
        </w:tc>
      </w:tr>
      <w:tr w:rsidR="003451C6" w:rsidRPr="003864D6" w14:paraId="5FEFF70E" w14:textId="77777777" w:rsidTr="00A1679E">
        <w:tc>
          <w:tcPr>
            <w:tcW w:w="741" w:type="dxa"/>
          </w:tcPr>
          <w:p w14:paraId="1421E46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900" w:type="dxa"/>
            <w:tcBorders>
              <w:top w:val="single" w:sz="0" w:space="0" w:color="000000"/>
              <w:left w:val="single" w:sz="0" w:space="0" w:color="000000"/>
              <w:bottom w:val="single" w:sz="0" w:space="0" w:color="000000"/>
              <w:right w:val="single" w:sz="0" w:space="0" w:color="000000"/>
            </w:tcBorders>
            <w:vAlign w:val="center"/>
          </w:tcPr>
          <w:p w14:paraId="73444305" w14:textId="710BBCA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7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прим</w:t>
            </w:r>
            <w:r w:rsidRPr="003864D6">
              <w:rPr>
                <w:rFonts w:ascii="Times New Roman" w:eastAsia="Times New Roman" w:hAnsi="Times New Roman" w:cs="Times New Roman"/>
                <w:color w:val="000000"/>
                <w:sz w:val="24"/>
                <w:szCs w:val="24"/>
                <w:lang w:val="ru-RU" w:eastAsia="ru-RU"/>
              </w:rPr>
              <w:t>енением</w:t>
            </w:r>
            <w:r w:rsidRPr="003864D6">
              <w:rPr>
                <w:rFonts w:ascii="Times New Roman" w:eastAsia="Times New Roman" w:hAnsi="Times New Roman" w:cs="Times New Roman"/>
                <w:color w:val="000000"/>
                <w:spacing w:val="5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вычислений</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1CCBFD78" w14:textId="6A523A5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58C7B8B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10703D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52A955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DAFDC5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EA58BC5" w14:textId="18F003B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стр.25</w:t>
            </w:r>
          </w:p>
        </w:tc>
      </w:tr>
      <w:tr w:rsidR="003451C6" w:rsidRPr="003864D6" w14:paraId="42ED0289" w14:textId="77777777" w:rsidTr="00A1679E">
        <w:tc>
          <w:tcPr>
            <w:tcW w:w="741" w:type="dxa"/>
          </w:tcPr>
          <w:p w14:paraId="13E5C2E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900" w:type="dxa"/>
            <w:tcBorders>
              <w:top w:val="single" w:sz="0" w:space="0" w:color="000000"/>
              <w:left w:val="single" w:sz="0" w:space="0" w:color="000000"/>
              <w:bottom w:val="single" w:sz="0" w:space="0" w:color="000000"/>
              <w:right w:val="single" w:sz="0" w:space="0" w:color="000000"/>
            </w:tcBorders>
            <w:vAlign w:val="center"/>
          </w:tcPr>
          <w:p w14:paraId="6F945732"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Изображение на листе в клетку квадрата, прямоугольника с заданной длиной стороны.</w:t>
            </w:r>
          </w:p>
          <w:p w14:paraId="70730A8E" w14:textId="28E1F93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Нет в учебнике</w:t>
            </w:r>
          </w:p>
        </w:tc>
        <w:tc>
          <w:tcPr>
            <w:tcW w:w="995" w:type="dxa"/>
            <w:tcBorders>
              <w:top w:val="single" w:sz="0" w:space="0" w:color="000000"/>
              <w:left w:val="single" w:sz="0" w:space="0" w:color="000000"/>
              <w:bottom w:val="single" w:sz="0" w:space="0" w:color="000000"/>
              <w:right w:val="single" w:sz="0" w:space="0" w:color="000000"/>
            </w:tcBorders>
            <w:vAlign w:val="center"/>
          </w:tcPr>
          <w:p w14:paraId="0868E658" w14:textId="0022D47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B59821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3E0175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6ED9D1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4B10FE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7BC6EA1" w14:textId="28B19E3A"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29BF8888" w14:textId="77777777" w:rsidTr="00A1679E">
        <w:tc>
          <w:tcPr>
            <w:tcW w:w="741" w:type="dxa"/>
          </w:tcPr>
          <w:p w14:paraId="198718C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87</w:t>
            </w:r>
          </w:p>
        </w:tc>
        <w:tc>
          <w:tcPr>
            <w:tcW w:w="3900" w:type="dxa"/>
            <w:tcBorders>
              <w:top w:val="single" w:sz="0" w:space="0" w:color="000000"/>
              <w:left w:val="single" w:sz="0" w:space="0" w:color="000000"/>
              <w:bottom w:val="single" w:sz="0" w:space="0" w:color="000000"/>
              <w:right w:val="single" w:sz="0" w:space="0" w:color="000000"/>
            </w:tcBorders>
            <w:vAlign w:val="center"/>
          </w:tcPr>
          <w:p w14:paraId="6ECDC641" w14:textId="533D2A5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Периметр</w:t>
            </w:r>
            <w:r w:rsidRPr="003864D6">
              <w:rPr>
                <w:rFonts w:ascii="Times New Roman" w:eastAsia="Times New Roman" w:hAnsi="Times New Roman" w:cs="Times New Roman"/>
                <w:color w:val="000000"/>
                <w:spacing w:val="54"/>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прямоугольника.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нахождение </w:t>
            </w:r>
            <w:r w:rsidRPr="003864D6">
              <w:rPr>
                <w:rFonts w:ascii="Times New Roman" w:eastAsia="Times New Roman" w:hAnsi="Times New Roman" w:cs="Times New Roman"/>
                <w:color w:val="000000"/>
                <w:sz w:val="24"/>
                <w:szCs w:val="24"/>
                <w:lang w:val="ru-RU" w:eastAsia="ru-RU"/>
              </w:rPr>
              <w:t>периметра</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прямоугольника.</w:t>
            </w:r>
          </w:p>
        </w:tc>
        <w:tc>
          <w:tcPr>
            <w:tcW w:w="995" w:type="dxa"/>
            <w:tcBorders>
              <w:top w:val="single" w:sz="0" w:space="0" w:color="000000"/>
              <w:left w:val="single" w:sz="0" w:space="0" w:color="000000"/>
              <w:bottom w:val="single" w:sz="0" w:space="0" w:color="000000"/>
              <w:right w:val="single" w:sz="0" w:space="0" w:color="000000"/>
            </w:tcBorders>
            <w:vAlign w:val="center"/>
          </w:tcPr>
          <w:p w14:paraId="673BAE83" w14:textId="6C8D97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7A2BE0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96084E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6D7900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6BD048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C649547" w14:textId="4ACB2AD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стр.26</w:t>
            </w:r>
          </w:p>
        </w:tc>
      </w:tr>
      <w:tr w:rsidR="003451C6" w:rsidRPr="003864D6" w14:paraId="4921A2CD" w14:textId="77777777" w:rsidTr="00A1679E">
        <w:tc>
          <w:tcPr>
            <w:tcW w:w="741" w:type="dxa"/>
          </w:tcPr>
          <w:p w14:paraId="33E584A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900" w:type="dxa"/>
            <w:tcBorders>
              <w:top w:val="single" w:sz="0" w:space="0" w:color="000000"/>
              <w:left w:val="single" w:sz="0" w:space="0" w:color="000000"/>
              <w:bottom w:val="single" w:sz="0" w:space="0" w:color="000000"/>
              <w:right w:val="single" w:sz="0" w:space="0" w:color="000000"/>
            </w:tcBorders>
            <w:vAlign w:val="center"/>
          </w:tcPr>
          <w:p w14:paraId="071FAE54" w14:textId="0EEF9BF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1</w:t>
            </w:r>
            <w:r w:rsidRPr="003864D6">
              <w:rPr>
                <w:rFonts w:ascii="Times New Roman" w:eastAsia="Times New Roman" w:hAnsi="Times New Roman" w:cs="Times New Roman"/>
                <w:color w:val="000000"/>
                <w:spacing w:val="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0.</w:t>
            </w:r>
          </w:p>
        </w:tc>
        <w:tc>
          <w:tcPr>
            <w:tcW w:w="995" w:type="dxa"/>
            <w:tcBorders>
              <w:top w:val="single" w:sz="0" w:space="0" w:color="000000"/>
              <w:left w:val="single" w:sz="0" w:space="0" w:color="000000"/>
              <w:bottom w:val="single" w:sz="0" w:space="0" w:color="000000"/>
              <w:right w:val="single" w:sz="0" w:space="0" w:color="000000"/>
            </w:tcBorders>
            <w:vAlign w:val="center"/>
          </w:tcPr>
          <w:p w14:paraId="656F78F2" w14:textId="193DF01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07FD11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285AF9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DADB88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C8BF5D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063362A" w14:textId="6F367BA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стр.27</w:t>
            </w:r>
          </w:p>
        </w:tc>
      </w:tr>
      <w:tr w:rsidR="003451C6" w:rsidRPr="003864D6" w14:paraId="32C402EA" w14:textId="77777777" w:rsidTr="00A1679E">
        <w:tc>
          <w:tcPr>
            <w:tcW w:w="741" w:type="dxa"/>
          </w:tcPr>
          <w:p w14:paraId="2A6F7F7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900" w:type="dxa"/>
            <w:tcBorders>
              <w:top w:val="single" w:sz="0" w:space="0" w:color="000000"/>
              <w:left w:val="single" w:sz="0" w:space="0" w:color="000000"/>
              <w:bottom w:val="single" w:sz="0" w:space="0" w:color="000000"/>
              <w:right w:val="single" w:sz="0" w:space="0" w:color="000000"/>
            </w:tcBorders>
            <w:vAlign w:val="center"/>
          </w:tcPr>
          <w:p w14:paraId="127AE9A1" w14:textId="782FD0F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Название</w:t>
            </w:r>
            <w:r w:rsidRPr="003864D6">
              <w:rPr>
                <w:rFonts w:ascii="Times New Roman" w:eastAsia="Times New Roman" w:hAnsi="Times New Roman" w:cs="Times New Roman"/>
                <w:color w:val="000000"/>
                <w:spacing w:val="52"/>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компонентов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10618BB3" w14:textId="5D71235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9390D1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CB74A7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EB0E31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305C3B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F336C06" w14:textId="183191F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стр.28</w:t>
            </w:r>
          </w:p>
        </w:tc>
      </w:tr>
      <w:tr w:rsidR="003451C6" w:rsidRPr="003864D6" w14:paraId="2D67D6DB" w14:textId="77777777" w:rsidTr="00A1679E">
        <w:tc>
          <w:tcPr>
            <w:tcW w:w="741" w:type="dxa"/>
          </w:tcPr>
          <w:p w14:paraId="24B0919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900" w:type="dxa"/>
            <w:tcBorders>
              <w:top w:val="single" w:sz="0" w:space="0" w:color="000000"/>
              <w:left w:val="single" w:sz="0" w:space="0" w:color="000000"/>
              <w:bottom w:val="single" w:sz="0" w:space="0" w:color="000000"/>
              <w:right w:val="single" w:sz="0" w:space="0" w:color="000000"/>
            </w:tcBorders>
            <w:vAlign w:val="center"/>
          </w:tcPr>
          <w:p w14:paraId="24CE2BBE" w14:textId="5865D20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Закрепление пройденного 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1470E25B" w14:textId="5537B92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49A877B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F05FD0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3C8C2F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7EB89B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21010F8" w14:textId="40B8F59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стр.29</w:t>
            </w:r>
          </w:p>
        </w:tc>
      </w:tr>
      <w:tr w:rsidR="003451C6" w:rsidRPr="003864D6" w14:paraId="3BA7DEEB" w14:textId="77777777" w:rsidTr="00A1679E">
        <w:trPr>
          <w:trHeight w:val="570"/>
        </w:trPr>
        <w:tc>
          <w:tcPr>
            <w:tcW w:w="741" w:type="dxa"/>
          </w:tcPr>
          <w:p w14:paraId="03AA647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900" w:type="dxa"/>
            <w:tcBorders>
              <w:top w:val="single" w:sz="0" w:space="0" w:color="000000"/>
              <w:left w:val="single" w:sz="0" w:space="0" w:color="000000"/>
              <w:bottom w:val="single" w:sz="0" w:space="0" w:color="000000"/>
              <w:right w:val="single" w:sz="0" w:space="0" w:color="000000"/>
            </w:tcBorders>
            <w:vAlign w:val="center"/>
          </w:tcPr>
          <w:p w14:paraId="3ADC8843" w14:textId="55C5E54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ерем</w:t>
            </w:r>
            <w:r w:rsidRPr="003864D6">
              <w:rPr>
                <w:rFonts w:ascii="Times New Roman" w:eastAsia="Times New Roman" w:hAnsi="Times New Roman" w:cs="Times New Roman"/>
                <w:color w:val="000000"/>
                <w:spacing w:val="17"/>
                <w:sz w:val="24"/>
                <w:szCs w:val="24"/>
                <w:lang w:val="ru-RU" w:eastAsia="ru-RU"/>
              </w:rPr>
              <w:t>естительное</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свойство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39644F2D" w14:textId="23F8C64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83E4D3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924DE9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67D309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BBEA90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C66B7D9" w14:textId="12B355D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стр.30</w:t>
            </w:r>
          </w:p>
        </w:tc>
      </w:tr>
      <w:tr w:rsidR="003451C6" w:rsidRPr="003864D6" w14:paraId="3FB28A42" w14:textId="77777777" w:rsidTr="00A1679E">
        <w:tc>
          <w:tcPr>
            <w:tcW w:w="741" w:type="dxa"/>
          </w:tcPr>
          <w:p w14:paraId="321FA42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900" w:type="dxa"/>
            <w:tcBorders>
              <w:top w:val="single" w:sz="0" w:space="0" w:color="000000"/>
              <w:left w:val="single" w:sz="0" w:space="0" w:color="000000"/>
              <w:bottom w:val="single" w:sz="0" w:space="0" w:color="000000"/>
              <w:right w:val="single" w:sz="0" w:space="0" w:color="000000"/>
            </w:tcBorders>
            <w:vAlign w:val="center"/>
          </w:tcPr>
          <w:p w14:paraId="02EA4524" w14:textId="19DB7F91"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z w:val="24"/>
                <w:szCs w:val="24"/>
                <w:lang w:val="ru-RU" w:eastAsia="ru-RU"/>
              </w:rPr>
              <w:t>примеров 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изученных </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706B340B" w14:textId="14B9952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BB86C2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D1A032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9F72FE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AF68B9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F56CAE4" w14:textId="04EFD4D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стр.31</w:t>
            </w:r>
          </w:p>
        </w:tc>
      </w:tr>
      <w:tr w:rsidR="003451C6" w:rsidRPr="003864D6" w14:paraId="14B69E6B" w14:textId="77777777" w:rsidTr="00A1679E">
        <w:tc>
          <w:tcPr>
            <w:tcW w:w="741" w:type="dxa"/>
          </w:tcPr>
          <w:p w14:paraId="3F6EE28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900" w:type="dxa"/>
            <w:tcBorders>
              <w:top w:val="single" w:sz="0" w:space="0" w:color="000000"/>
              <w:left w:val="single" w:sz="0" w:space="0" w:color="000000"/>
              <w:bottom w:val="single" w:sz="0" w:space="0" w:color="000000"/>
              <w:right w:val="single" w:sz="0" w:space="0" w:color="000000"/>
            </w:tcBorders>
            <w:vAlign w:val="center"/>
          </w:tcPr>
          <w:p w14:paraId="12F5790A" w14:textId="2E9AAFF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Деление чисел. Компоненты действия, запись, равенства.</w:t>
            </w:r>
          </w:p>
        </w:tc>
        <w:tc>
          <w:tcPr>
            <w:tcW w:w="995" w:type="dxa"/>
            <w:tcBorders>
              <w:top w:val="single" w:sz="0" w:space="0" w:color="000000"/>
              <w:left w:val="single" w:sz="0" w:space="0" w:color="000000"/>
              <w:bottom w:val="single" w:sz="0" w:space="0" w:color="000000"/>
              <w:right w:val="single" w:sz="0" w:space="0" w:color="000000"/>
            </w:tcBorders>
            <w:vAlign w:val="center"/>
          </w:tcPr>
          <w:p w14:paraId="6E3129FB" w14:textId="7F5E3BB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F24689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2CE0E3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603992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317A38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CE9E9AE" w14:textId="7FC62D5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стр.32</w:t>
            </w:r>
          </w:p>
        </w:tc>
      </w:tr>
      <w:tr w:rsidR="003451C6" w:rsidRPr="003864D6" w14:paraId="6EF7E72E" w14:textId="77777777" w:rsidTr="00A1679E">
        <w:tc>
          <w:tcPr>
            <w:tcW w:w="741" w:type="dxa"/>
          </w:tcPr>
          <w:p w14:paraId="3CE8190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900" w:type="dxa"/>
            <w:tcBorders>
              <w:top w:val="single" w:sz="0" w:space="0" w:color="000000"/>
              <w:left w:val="single" w:sz="0" w:space="0" w:color="000000"/>
              <w:bottom w:val="single" w:sz="0" w:space="0" w:color="000000"/>
              <w:right w:val="single" w:sz="0" w:space="0" w:color="000000"/>
            </w:tcBorders>
            <w:vAlign w:val="center"/>
          </w:tcPr>
          <w:p w14:paraId="7CBEEF4F" w14:textId="5D25241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К</w:t>
            </w:r>
            <w:r w:rsidRPr="003864D6">
              <w:rPr>
                <w:rFonts w:ascii="Times New Roman" w:eastAsia="Times New Roman" w:hAnsi="Times New Roman" w:cs="Times New Roman"/>
                <w:color w:val="000000"/>
                <w:spacing w:val="17"/>
                <w:sz w:val="24"/>
                <w:szCs w:val="24"/>
                <w:lang w:val="ru-RU" w:eastAsia="ru-RU"/>
              </w:rPr>
              <w:t>онкретны</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й</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деления.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43EF9632" w14:textId="74E7172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961D69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972B50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0969FC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D7CB33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3F52778" w14:textId="70C6B45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стр.33</w:t>
            </w:r>
          </w:p>
        </w:tc>
      </w:tr>
      <w:tr w:rsidR="003451C6" w:rsidRPr="003864D6" w14:paraId="49D5CAF4" w14:textId="77777777" w:rsidTr="00A1679E">
        <w:tc>
          <w:tcPr>
            <w:tcW w:w="741" w:type="dxa"/>
          </w:tcPr>
          <w:p w14:paraId="376CBF9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900" w:type="dxa"/>
            <w:tcBorders>
              <w:top w:val="single" w:sz="0" w:space="0" w:color="000000"/>
              <w:left w:val="single" w:sz="0" w:space="0" w:color="000000"/>
              <w:bottom w:val="single" w:sz="0" w:space="0" w:color="000000"/>
              <w:right w:val="single" w:sz="0" w:space="0" w:color="000000"/>
            </w:tcBorders>
            <w:vAlign w:val="center"/>
          </w:tcPr>
          <w:p w14:paraId="61FE71F2" w14:textId="6070B40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
                <w:sz w:val="24"/>
                <w:szCs w:val="24"/>
                <w:lang w:val="ru-RU" w:eastAsia="ru-RU"/>
              </w:rPr>
              <w:t xml:space="preserve"> </w:t>
            </w:r>
            <w:r w:rsidRPr="003864D6">
              <w:rPr>
                <w:rFonts w:ascii="Times New Roman" w:eastAsia="Times New Roman" w:hAnsi="Times New Roman" w:cs="Times New Roman"/>
                <w:color w:val="000000"/>
                <w:spacing w:val="18"/>
                <w:sz w:val="24"/>
                <w:szCs w:val="24"/>
                <w:lang w:val="ru-RU" w:eastAsia="ru-RU"/>
              </w:rPr>
              <w:t>пропорциональное</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деление.</w:t>
            </w:r>
          </w:p>
        </w:tc>
        <w:tc>
          <w:tcPr>
            <w:tcW w:w="995" w:type="dxa"/>
            <w:tcBorders>
              <w:top w:val="single" w:sz="0" w:space="0" w:color="000000"/>
              <w:left w:val="single" w:sz="0" w:space="0" w:color="000000"/>
              <w:bottom w:val="single" w:sz="0" w:space="0" w:color="000000"/>
              <w:right w:val="single" w:sz="0" w:space="0" w:color="000000"/>
            </w:tcBorders>
            <w:vAlign w:val="center"/>
          </w:tcPr>
          <w:p w14:paraId="7966414E" w14:textId="5EB7172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2E438D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8661C9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063064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1F4813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C0E40B8" w14:textId="1200E43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стр.34</w:t>
            </w:r>
          </w:p>
        </w:tc>
      </w:tr>
      <w:tr w:rsidR="003451C6" w:rsidRPr="003864D6" w14:paraId="2EFC23FD" w14:textId="77777777" w:rsidTr="00A1679E">
        <w:tc>
          <w:tcPr>
            <w:tcW w:w="741" w:type="dxa"/>
          </w:tcPr>
          <w:p w14:paraId="29D7D31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900" w:type="dxa"/>
            <w:tcBorders>
              <w:top w:val="single" w:sz="0" w:space="0" w:color="000000"/>
              <w:left w:val="single" w:sz="0" w:space="0" w:color="000000"/>
              <w:bottom w:val="single" w:sz="0" w:space="0" w:color="000000"/>
              <w:right w:val="single" w:sz="0" w:space="0" w:color="000000"/>
            </w:tcBorders>
            <w:vAlign w:val="center"/>
          </w:tcPr>
          <w:p w14:paraId="57C950F9" w14:textId="30FF3BB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Задачи, </w:t>
            </w:r>
            <w:r w:rsidRPr="003864D6">
              <w:rPr>
                <w:rFonts w:ascii="Times New Roman" w:eastAsia="Times New Roman" w:hAnsi="Times New Roman" w:cs="Times New Roman"/>
                <w:color w:val="000000"/>
                <w:spacing w:val="15"/>
                <w:sz w:val="24"/>
                <w:szCs w:val="24"/>
                <w:lang w:val="ru-RU" w:eastAsia="ru-RU"/>
              </w:rPr>
              <w:t>раскры</w:t>
            </w:r>
            <w:r w:rsidRPr="003864D6">
              <w:rPr>
                <w:rFonts w:ascii="Times New Roman" w:eastAsia="Times New Roman" w:hAnsi="Times New Roman" w:cs="Times New Roman"/>
                <w:color w:val="000000"/>
                <w:spacing w:val="11"/>
                <w:sz w:val="24"/>
                <w:szCs w:val="24"/>
                <w:lang w:val="ru-RU" w:eastAsia="ru-RU"/>
              </w:rPr>
              <w:t>ваю</w:t>
            </w:r>
            <w:r w:rsidRPr="003864D6">
              <w:rPr>
                <w:rFonts w:ascii="Times New Roman" w:eastAsia="Times New Roman" w:hAnsi="Times New Roman" w:cs="Times New Roman"/>
                <w:color w:val="000000"/>
                <w:sz w:val="24"/>
                <w:szCs w:val="24"/>
                <w:lang w:val="ru-RU" w:eastAsia="ru-RU"/>
              </w:rPr>
              <w:t>щ</w:t>
            </w:r>
            <w:r w:rsidRPr="003864D6">
              <w:rPr>
                <w:rFonts w:ascii="Times New Roman" w:eastAsia="Times New Roman" w:hAnsi="Times New Roman" w:cs="Times New Roman"/>
                <w:color w:val="000000"/>
                <w:spacing w:val="10"/>
                <w:sz w:val="24"/>
                <w:szCs w:val="24"/>
                <w:lang w:val="ru-RU" w:eastAsia="ru-RU"/>
              </w:rPr>
              <w:t>ие</w:t>
            </w:r>
            <w:r w:rsidRPr="003864D6">
              <w:rPr>
                <w:rFonts w:ascii="Times New Roman" w:eastAsia="Times New Roman" w:hAnsi="Times New Roman" w:cs="Times New Roman"/>
                <w:color w:val="000000"/>
                <w:spacing w:val="1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действия</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деления.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61344ED3" w14:textId="4AA3609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EC0E3D9" w14:textId="09211CF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w:t>
            </w:r>
          </w:p>
        </w:tc>
        <w:tc>
          <w:tcPr>
            <w:tcW w:w="523" w:type="dxa"/>
          </w:tcPr>
          <w:p w14:paraId="38F1C4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E0F96A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712FDD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EA159BB" w14:textId="4740DD6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стр.35</w:t>
            </w:r>
          </w:p>
        </w:tc>
      </w:tr>
      <w:tr w:rsidR="003451C6" w:rsidRPr="003864D6" w14:paraId="1AD1E08C" w14:textId="77777777" w:rsidTr="00A1679E">
        <w:tc>
          <w:tcPr>
            <w:tcW w:w="741" w:type="dxa"/>
          </w:tcPr>
          <w:p w14:paraId="19FD7E9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900" w:type="dxa"/>
            <w:tcBorders>
              <w:top w:val="single" w:sz="0" w:space="0" w:color="000000"/>
              <w:left w:val="single" w:sz="0" w:space="0" w:color="000000"/>
              <w:bottom w:val="single" w:sz="0" w:space="0" w:color="000000"/>
              <w:right w:val="single" w:sz="0" w:space="0" w:color="000000"/>
            </w:tcBorders>
          </w:tcPr>
          <w:p w14:paraId="2EC0C60D" w14:textId="78BDF4D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Названия</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компонентов</w:t>
            </w:r>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деления.</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задач,</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раскры</w:t>
            </w:r>
            <w:r w:rsidRPr="003864D6">
              <w:rPr>
                <w:rFonts w:ascii="Times New Roman" w:eastAsia="Times New Roman" w:hAnsi="Times New Roman" w:cs="Times New Roman"/>
                <w:color w:val="000000"/>
                <w:spacing w:val="11"/>
                <w:sz w:val="24"/>
                <w:szCs w:val="24"/>
                <w:lang w:val="ru-RU" w:eastAsia="ru-RU"/>
              </w:rPr>
              <w:t>ваю</w:t>
            </w:r>
            <w:r w:rsidRPr="003864D6">
              <w:rPr>
                <w:rFonts w:ascii="Times New Roman" w:eastAsia="Times New Roman" w:hAnsi="Times New Roman" w:cs="Times New Roman"/>
                <w:color w:val="000000"/>
                <w:sz w:val="24"/>
                <w:szCs w:val="24"/>
                <w:lang w:val="ru-RU" w:eastAsia="ru-RU"/>
              </w:rPr>
              <w:t>щ</w:t>
            </w:r>
            <w:r w:rsidRPr="003864D6">
              <w:rPr>
                <w:rFonts w:ascii="Times New Roman" w:eastAsia="Times New Roman" w:hAnsi="Times New Roman" w:cs="Times New Roman"/>
                <w:color w:val="000000"/>
                <w:spacing w:val="11"/>
                <w:sz w:val="24"/>
                <w:szCs w:val="24"/>
                <w:lang w:val="ru-RU" w:eastAsia="ru-RU"/>
              </w:rPr>
              <w:t xml:space="preserve">ие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z w:val="24"/>
                <w:szCs w:val="24"/>
                <w:lang w:val="ru-RU" w:eastAsia="ru-RU"/>
              </w:rPr>
              <w:t xml:space="preserve"> действия</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деления.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347A9BB1" w14:textId="2A66065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EB3AD4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E0AECF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4324CD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8BBF23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D48BEF0" w14:textId="1E7A080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стр.36</w:t>
            </w:r>
          </w:p>
        </w:tc>
      </w:tr>
      <w:tr w:rsidR="003451C6" w:rsidRPr="003864D6" w14:paraId="50926985" w14:textId="77777777" w:rsidTr="00A1679E">
        <w:tc>
          <w:tcPr>
            <w:tcW w:w="741" w:type="dxa"/>
          </w:tcPr>
          <w:p w14:paraId="00A008F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900" w:type="dxa"/>
            <w:tcBorders>
              <w:top w:val="single" w:sz="0" w:space="0" w:color="000000"/>
              <w:left w:val="single" w:sz="0" w:space="0" w:color="000000"/>
              <w:bottom w:val="single" w:sz="0" w:space="0" w:color="000000"/>
              <w:right w:val="single" w:sz="0" w:space="0" w:color="000000"/>
            </w:tcBorders>
            <w:vAlign w:val="center"/>
          </w:tcPr>
          <w:p w14:paraId="1683D43A" w14:textId="270D05C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пройденного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5A718445" w14:textId="39A4620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FEC302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301467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2F89FA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71125B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7E03D09" w14:textId="4A924E4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стр.37-38</w:t>
            </w:r>
          </w:p>
        </w:tc>
      </w:tr>
      <w:tr w:rsidR="003451C6" w:rsidRPr="003864D6" w14:paraId="73A0E26B" w14:textId="77777777" w:rsidTr="00A1679E">
        <w:tc>
          <w:tcPr>
            <w:tcW w:w="741" w:type="dxa"/>
          </w:tcPr>
          <w:p w14:paraId="1BE6F8B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900" w:type="dxa"/>
            <w:tcBorders>
              <w:top w:val="single" w:sz="0" w:space="0" w:color="000000"/>
              <w:left w:val="single" w:sz="0" w:space="0" w:color="000000"/>
              <w:bottom w:val="single" w:sz="0" w:space="0" w:color="000000"/>
              <w:right w:val="single" w:sz="0" w:space="0" w:color="000000"/>
            </w:tcBorders>
            <w:vAlign w:val="center"/>
          </w:tcPr>
          <w:p w14:paraId="4A6EFC71" w14:textId="7251E7E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пройденного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1ED75C9C" w14:textId="4B3B8E8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708932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F0322A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65448F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A7EFFD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529E772" w14:textId="69D0F46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стр.39-40</w:t>
            </w:r>
          </w:p>
        </w:tc>
      </w:tr>
      <w:tr w:rsidR="003451C6" w:rsidRPr="003864D6" w14:paraId="0983DEA1" w14:textId="77777777" w:rsidTr="00A1679E">
        <w:tc>
          <w:tcPr>
            <w:tcW w:w="741" w:type="dxa"/>
          </w:tcPr>
          <w:p w14:paraId="7E1B132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900" w:type="dxa"/>
            <w:tcBorders>
              <w:top w:val="single" w:sz="0" w:space="0" w:color="000000"/>
              <w:left w:val="single" w:sz="0" w:space="0" w:color="000000"/>
              <w:bottom w:val="single" w:sz="0" w:space="0" w:color="000000"/>
              <w:right w:val="single" w:sz="0" w:space="0" w:color="000000"/>
            </w:tcBorders>
            <w:vAlign w:val="center"/>
          </w:tcPr>
          <w:p w14:paraId="6FBBFD10" w14:textId="46D858B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14:paraId="19E84CEB" w14:textId="74D045B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FDBA1D1" w14:textId="56610A2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27DBD5F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7AB8B0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B01EE9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42A657B" w14:textId="4D164B32"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022D0399" w14:textId="77777777" w:rsidTr="00A1679E">
        <w:tc>
          <w:tcPr>
            <w:tcW w:w="741" w:type="dxa"/>
          </w:tcPr>
          <w:p w14:paraId="230069C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900" w:type="dxa"/>
            <w:tcBorders>
              <w:top w:val="single" w:sz="0" w:space="0" w:color="000000"/>
              <w:left w:val="single" w:sz="0" w:space="0" w:color="000000"/>
              <w:bottom w:val="single" w:sz="0" w:space="0" w:color="000000"/>
              <w:right w:val="single" w:sz="0" w:space="0" w:color="000000"/>
            </w:tcBorders>
            <w:vAlign w:val="center"/>
          </w:tcPr>
          <w:p w14:paraId="721F526C" w14:textId="751034A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пройденного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25"/>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2"/>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36A9E9A1" w14:textId="09C0F88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2F748AA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4F7CEE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1C8800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3E3804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9BCFC70" w14:textId="103DA0C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стр.41-43</w:t>
            </w:r>
          </w:p>
        </w:tc>
      </w:tr>
      <w:tr w:rsidR="003451C6" w:rsidRPr="003864D6" w14:paraId="777EA4FC" w14:textId="77777777" w:rsidTr="00A1679E">
        <w:tc>
          <w:tcPr>
            <w:tcW w:w="741" w:type="dxa"/>
          </w:tcPr>
          <w:p w14:paraId="13EFACD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900" w:type="dxa"/>
            <w:tcBorders>
              <w:top w:val="single" w:sz="0" w:space="0" w:color="000000"/>
              <w:left w:val="single" w:sz="0" w:space="0" w:color="000000"/>
              <w:bottom w:val="single" w:sz="0" w:space="0" w:color="000000"/>
              <w:right w:val="single" w:sz="0" w:space="0" w:color="000000"/>
            </w:tcBorders>
            <w:vAlign w:val="center"/>
          </w:tcPr>
          <w:p w14:paraId="4B0A6739"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Конструирование утверждений с использованием слов «каждый», «всё»</w:t>
            </w:r>
          </w:p>
          <w:p w14:paraId="6CC5BC85" w14:textId="6926C0EF"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 xml:space="preserve">Нет в учебнике </w:t>
            </w:r>
          </w:p>
        </w:tc>
        <w:tc>
          <w:tcPr>
            <w:tcW w:w="995" w:type="dxa"/>
            <w:tcBorders>
              <w:top w:val="single" w:sz="0" w:space="0" w:color="000000"/>
              <w:left w:val="single" w:sz="0" w:space="0" w:color="000000"/>
              <w:bottom w:val="single" w:sz="0" w:space="0" w:color="000000"/>
              <w:right w:val="single" w:sz="0" w:space="0" w:color="000000"/>
            </w:tcBorders>
            <w:vAlign w:val="center"/>
          </w:tcPr>
          <w:p w14:paraId="78DE2F0D" w14:textId="0EC478C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EC005E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7B026D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BCF0CE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12ECAF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B2E3A48" w14:textId="53E0F8C9"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5A70B6EF" w14:textId="77777777" w:rsidTr="00A1679E">
        <w:tc>
          <w:tcPr>
            <w:tcW w:w="741" w:type="dxa"/>
          </w:tcPr>
          <w:p w14:paraId="508C46AA"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900" w:type="dxa"/>
            <w:tcBorders>
              <w:top w:val="single" w:sz="0" w:space="0" w:color="000000"/>
              <w:left w:val="single" w:sz="0" w:space="0" w:color="000000"/>
              <w:bottom w:val="single" w:sz="0" w:space="0" w:color="000000"/>
              <w:right w:val="single" w:sz="0" w:space="0" w:color="000000"/>
            </w:tcBorders>
            <w:vAlign w:val="center"/>
          </w:tcPr>
          <w:p w14:paraId="307FCFFC" w14:textId="2259351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Связь</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между</w:t>
            </w:r>
            <w:r w:rsidRPr="003864D6">
              <w:rPr>
                <w:rFonts w:ascii="Times New Roman" w:eastAsia="Times New Roman" w:hAnsi="Times New Roman" w:cs="Times New Roman"/>
                <w:color w:val="000000"/>
                <w:spacing w:val="39"/>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 xml:space="preserve">компонентами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результатом</w:t>
            </w:r>
            <w:r w:rsidRPr="003864D6">
              <w:rPr>
                <w:rFonts w:ascii="Times New Roman" w:eastAsia="Times New Roman" w:hAnsi="Times New Roman" w:cs="Times New Roman"/>
                <w:color w:val="000000"/>
                <w:spacing w:val="3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умножения.</w:t>
            </w:r>
          </w:p>
        </w:tc>
        <w:tc>
          <w:tcPr>
            <w:tcW w:w="995" w:type="dxa"/>
            <w:tcBorders>
              <w:top w:val="single" w:sz="0" w:space="0" w:color="000000"/>
              <w:left w:val="single" w:sz="0" w:space="0" w:color="000000"/>
              <w:bottom w:val="single" w:sz="0" w:space="0" w:color="000000"/>
              <w:right w:val="single" w:sz="0" w:space="0" w:color="000000"/>
            </w:tcBorders>
            <w:vAlign w:val="center"/>
          </w:tcPr>
          <w:p w14:paraId="325AC36D" w14:textId="535791C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F07EE0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E42B28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FC7727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17EB9A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5A65DFF" w14:textId="274E18C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стр.46-47</w:t>
            </w:r>
          </w:p>
        </w:tc>
      </w:tr>
      <w:tr w:rsidR="003451C6" w:rsidRPr="003864D6" w14:paraId="6347BE14" w14:textId="77777777" w:rsidTr="00A1679E">
        <w:tc>
          <w:tcPr>
            <w:tcW w:w="741" w:type="dxa"/>
          </w:tcPr>
          <w:p w14:paraId="3126CA9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900" w:type="dxa"/>
            <w:tcBorders>
              <w:top w:val="single" w:sz="0" w:space="0" w:color="000000"/>
              <w:left w:val="single" w:sz="0" w:space="0" w:color="000000"/>
              <w:bottom w:val="single" w:sz="0" w:space="0" w:color="000000"/>
              <w:right w:val="single" w:sz="0" w:space="0" w:color="000000"/>
            </w:tcBorders>
            <w:vAlign w:val="center"/>
          </w:tcPr>
          <w:p w14:paraId="3837B011" w14:textId="6181070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риём</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pacing w:val="4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деления</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2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число</w:t>
            </w:r>
            <w:r w:rsidRPr="003864D6">
              <w:rPr>
                <w:rFonts w:ascii="Times New Roman" w:eastAsia="Times New Roman" w:hAnsi="Times New Roman" w:cs="Times New Roman"/>
                <w:color w:val="000000"/>
                <w:spacing w:val="6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10</w:t>
            </w:r>
          </w:p>
        </w:tc>
        <w:tc>
          <w:tcPr>
            <w:tcW w:w="995" w:type="dxa"/>
            <w:tcBorders>
              <w:top w:val="single" w:sz="0" w:space="0" w:color="000000"/>
              <w:left w:val="single" w:sz="0" w:space="0" w:color="000000"/>
              <w:bottom w:val="single" w:sz="0" w:space="0" w:color="000000"/>
              <w:right w:val="single" w:sz="0" w:space="0" w:color="000000"/>
            </w:tcBorders>
            <w:vAlign w:val="center"/>
          </w:tcPr>
          <w:p w14:paraId="4B6A5D82" w14:textId="2DF7F2D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4A921C3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250671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18F5DF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41444D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8A2A95B" w14:textId="7A19A1B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стр.48</w:t>
            </w:r>
          </w:p>
        </w:tc>
      </w:tr>
      <w:tr w:rsidR="003451C6" w:rsidRPr="003864D6" w14:paraId="50BD4CB2" w14:textId="77777777" w:rsidTr="00A1679E">
        <w:tc>
          <w:tcPr>
            <w:tcW w:w="741" w:type="dxa"/>
          </w:tcPr>
          <w:p w14:paraId="5254040B"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900" w:type="dxa"/>
            <w:tcBorders>
              <w:top w:val="single" w:sz="0" w:space="0" w:color="000000"/>
              <w:left w:val="single" w:sz="0" w:space="0" w:color="000000"/>
              <w:bottom w:val="single" w:sz="0" w:space="0" w:color="000000"/>
              <w:right w:val="single" w:sz="0" w:space="0" w:color="000000"/>
            </w:tcBorders>
            <w:vAlign w:val="center"/>
          </w:tcPr>
          <w:p w14:paraId="7C2C00B8" w14:textId="1C2CAEC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Задачи</w:t>
            </w:r>
            <w:r w:rsidRPr="003864D6">
              <w:rPr>
                <w:rFonts w:ascii="Times New Roman" w:eastAsia="Times New Roman" w:hAnsi="Times New Roman" w:cs="Times New Roman"/>
                <w:color w:val="000000"/>
                <w:spacing w:val="5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величинами:</w:t>
            </w:r>
            <w:r w:rsidRPr="003864D6">
              <w:rPr>
                <w:rFonts w:ascii="Times New Roman" w:eastAsia="Times New Roman" w:hAnsi="Times New Roman" w:cs="Times New Roman"/>
                <w:color w:val="000000"/>
                <w:spacing w:val="61"/>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цена,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количество,</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стоимость.</w:t>
            </w:r>
          </w:p>
        </w:tc>
        <w:tc>
          <w:tcPr>
            <w:tcW w:w="995" w:type="dxa"/>
            <w:tcBorders>
              <w:top w:val="single" w:sz="0" w:space="0" w:color="000000"/>
              <w:left w:val="single" w:sz="0" w:space="0" w:color="000000"/>
              <w:bottom w:val="single" w:sz="0" w:space="0" w:color="000000"/>
              <w:right w:val="single" w:sz="0" w:space="0" w:color="000000"/>
            </w:tcBorders>
            <w:vAlign w:val="center"/>
          </w:tcPr>
          <w:p w14:paraId="3F24942C" w14:textId="793AAFE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955233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235D16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5AF01C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5E52E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4295561" w14:textId="445E13B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стр.49</w:t>
            </w:r>
          </w:p>
        </w:tc>
      </w:tr>
      <w:tr w:rsidR="003451C6" w:rsidRPr="003864D6" w14:paraId="06902CFD" w14:textId="77777777" w:rsidTr="00A1679E">
        <w:tc>
          <w:tcPr>
            <w:tcW w:w="741" w:type="dxa"/>
          </w:tcPr>
          <w:p w14:paraId="0934161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106</w:t>
            </w:r>
          </w:p>
        </w:tc>
        <w:tc>
          <w:tcPr>
            <w:tcW w:w="3900" w:type="dxa"/>
            <w:tcBorders>
              <w:top w:val="single" w:sz="0" w:space="0" w:color="000000"/>
              <w:left w:val="single" w:sz="0" w:space="0" w:color="000000"/>
              <w:bottom w:val="single" w:sz="0" w:space="0" w:color="000000"/>
              <w:right w:val="single" w:sz="0" w:space="0" w:color="000000"/>
            </w:tcBorders>
            <w:vAlign w:val="center"/>
          </w:tcPr>
          <w:p w14:paraId="2E3F5601" w14:textId="5B7A60E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 xml:space="preserve">Задачи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pacing w:val="14"/>
                <w:sz w:val="24"/>
                <w:szCs w:val="24"/>
                <w:lang w:val="ru-RU" w:eastAsia="ru-RU"/>
              </w:rPr>
              <w:t>нахож</w:t>
            </w:r>
            <w:r w:rsidRPr="003864D6">
              <w:rPr>
                <w:rFonts w:ascii="Times New Roman" w:eastAsia="Times New Roman" w:hAnsi="Times New Roman" w:cs="Times New Roman"/>
                <w:color w:val="000000"/>
                <w:spacing w:val="12"/>
                <w:sz w:val="24"/>
                <w:szCs w:val="24"/>
                <w:lang w:val="ru-RU" w:eastAsia="ru-RU"/>
              </w:rPr>
              <w:t xml:space="preserve">дение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 xml:space="preserve">неизвестного </w:t>
            </w:r>
            <w:r w:rsidRPr="003864D6">
              <w:rPr>
                <w:rFonts w:ascii="Times New Roman" w:eastAsia="Times New Roman" w:hAnsi="Times New Roman" w:cs="Times New Roman"/>
                <w:color w:val="000000"/>
                <w:spacing w:val="14"/>
                <w:sz w:val="24"/>
                <w:szCs w:val="24"/>
                <w:lang w:val="ru-RU" w:eastAsia="ru-RU"/>
              </w:rPr>
              <w:t>третьего</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слагаемого.</w:t>
            </w:r>
          </w:p>
        </w:tc>
        <w:tc>
          <w:tcPr>
            <w:tcW w:w="995" w:type="dxa"/>
            <w:tcBorders>
              <w:top w:val="single" w:sz="0" w:space="0" w:color="000000"/>
              <w:left w:val="single" w:sz="0" w:space="0" w:color="000000"/>
              <w:bottom w:val="single" w:sz="0" w:space="0" w:color="000000"/>
              <w:right w:val="single" w:sz="0" w:space="0" w:color="000000"/>
            </w:tcBorders>
            <w:vAlign w:val="center"/>
          </w:tcPr>
          <w:p w14:paraId="4ED3374F" w14:textId="00E40B5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7FDAE7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A1AB9C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E553FF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7839D3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F32AFD3" w14:textId="682747B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стр.50</w:t>
            </w:r>
          </w:p>
        </w:tc>
      </w:tr>
      <w:tr w:rsidR="003451C6" w:rsidRPr="003864D6" w14:paraId="30BBAF94" w14:textId="77777777" w:rsidTr="00A1679E">
        <w:tc>
          <w:tcPr>
            <w:tcW w:w="741" w:type="dxa"/>
          </w:tcPr>
          <w:p w14:paraId="641A98C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900" w:type="dxa"/>
            <w:tcBorders>
              <w:top w:val="single" w:sz="0" w:space="0" w:color="000000"/>
              <w:left w:val="single" w:sz="0" w:space="0" w:color="000000"/>
              <w:bottom w:val="single" w:sz="0" w:space="0" w:color="000000"/>
              <w:right w:val="single" w:sz="0" w:space="0" w:color="000000"/>
            </w:tcBorders>
            <w:vAlign w:val="center"/>
          </w:tcPr>
          <w:p w14:paraId="6B643DAB" w14:textId="47938310"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50"/>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 xml:space="preserve">ение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ений </w:t>
            </w:r>
            <w:r w:rsidRPr="003864D6">
              <w:rPr>
                <w:rFonts w:ascii="Times New Roman" w:eastAsia="Times New Roman" w:hAnsi="Times New Roman" w:cs="Times New Roman"/>
                <w:color w:val="000000"/>
                <w:sz w:val="24"/>
                <w:szCs w:val="24"/>
                <w:lang w:val="ru-RU" w:eastAsia="ru-RU"/>
              </w:rPr>
              <w:t xml:space="preserve">и </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изученных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7F9EC37A" w14:textId="0117C5B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8BE10F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E9E828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201DC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C682BC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3640FB8" w14:textId="45F646F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стр.51</w:t>
            </w:r>
          </w:p>
        </w:tc>
      </w:tr>
      <w:tr w:rsidR="003451C6" w:rsidRPr="003864D6" w14:paraId="7038ABFC" w14:textId="77777777" w:rsidTr="00A1679E">
        <w:tc>
          <w:tcPr>
            <w:tcW w:w="741" w:type="dxa"/>
          </w:tcPr>
          <w:p w14:paraId="2B4BA14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900" w:type="dxa"/>
            <w:tcBorders>
              <w:top w:val="single" w:sz="0" w:space="0" w:color="000000"/>
              <w:left w:val="single" w:sz="0" w:space="0" w:color="000000"/>
              <w:bottom w:val="single" w:sz="0" w:space="0" w:color="000000"/>
              <w:right w:val="single" w:sz="0" w:space="0" w:color="000000"/>
            </w:tcBorders>
            <w:vAlign w:val="center"/>
          </w:tcPr>
          <w:p w14:paraId="0F76D279" w14:textId="0808FF0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и деление</w:t>
            </w:r>
          </w:p>
        </w:tc>
        <w:tc>
          <w:tcPr>
            <w:tcW w:w="995" w:type="dxa"/>
            <w:tcBorders>
              <w:top w:val="single" w:sz="0" w:space="0" w:color="000000"/>
              <w:left w:val="single" w:sz="0" w:space="0" w:color="000000"/>
              <w:bottom w:val="single" w:sz="0" w:space="0" w:color="000000"/>
              <w:right w:val="single" w:sz="0" w:space="0" w:color="000000"/>
            </w:tcBorders>
            <w:vAlign w:val="center"/>
          </w:tcPr>
          <w:p w14:paraId="5C752FD7" w14:textId="5C2CB1E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6B93A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B0CC41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3CB2D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490DF2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4CCCF46" w14:textId="140C45C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стр.54</w:t>
            </w:r>
          </w:p>
        </w:tc>
      </w:tr>
      <w:tr w:rsidR="003451C6" w:rsidRPr="003864D6" w14:paraId="7FEC716D" w14:textId="77777777" w:rsidTr="00A1679E">
        <w:tc>
          <w:tcPr>
            <w:tcW w:w="741" w:type="dxa"/>
          </w:tcPr>
          <w:p w14:paraId="492AD09E"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900" w:type="dxa"/>
            <w:tcBorders>
              <w:top w:val="single" w:sz="0" w:space="0" w:color="000000"/>
              <w:left w:val="single" w:sz="0" w:space="0" w:color="000000"/>
              <w:bottom w:val="single" w:sz="0" w:space="0" w:color="000000"/>
              <w:right w:val="single" w:sz="0" w:space="0" w:color="000000"/>
            </w:tcBorders>
            <w:vAlign w:val="center"/>
          </w:tcPr>
          <w:p w14:paraId="39B26BCF"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Табличное умножение в пределах 50. Ум</w:t>
            </w:r>
            <w:r w:rsidRPr="003864D6">
              <w:rPr>
                <w:rFonts w:ascii="Times New Roman" w:eastAsia="Times New Roman" w:hAnsi="Times New Roman" w:cs="Times New Roman"/>
                <w:color w:val="000000"/>
                <w:spacing w:val="13"/>
                <w:sz w:val="24"/>
                <w:szCs w:val="24"/>
                <w:lang w:val="ru-RU" w:eastAsia="ru-RU"/>
              </w:rPr>
              <w:t>ноже</w:t>
            </w:r>
            <w:r w:rsidRPr="003864D6">
              <w:rPr>
                <w:rFonts w:ascii="Times New Roman" w:eastAsia="Times New Roman" w:hAnsi="Times New Roman" w:cs="Times New Roman"/>
                <w:color w:val="000000"/>
                <w:spacing w:val="15"/>
                <w:sz w:val="24"/>
                <w:szCs w:val="24"/>
                <w:lang w:val="ru-RU" w:eastAsia="ru-RU"/>
              </w:rPr>
              <w:t>ние</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числа</w:t>
            </w:r>
            <w:r w:rsidRPr="003864D6">
              <w:rPr>
                <w:rFonts w:ascii="Times New Roman" w:eastAsia="Times New Roman" w:hAnsi="Times New Roman" w:cs="Times New Roman"/>
                <w:color w:val="000000"/>
                <w:spacing w:val="2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p>
          <w:p w14:paraId="0A9210CC" w14:textId="0CDEC7D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5"/>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2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p>
        </w:tc>
        <w:tc>
          <w:tcPr>
            <w:tcW w:w="995" w:type="dxa"/>
            <w:tcBorders>
              <w:top w:val="single" w:sz="0" w:space="0" w:color="000000"/>
              <w:left w:val="single" w:sz="0" w:space="0" w:color="000000"/>
              <w:bottom w:val="single" w:sz="0" w:space="0" w:color="000000"/>
              <w:right w:val="single" w:sz="0" w:space="0" w:color="000000"/>
            </w:tcBorders>
            <w:vAlign w:val="center"/>
          </w:tcPr>
          <w:p w14:paraId="209B1BF5" w14:textId="59A5E65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798C422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4D3665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D0A78E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5CD8A4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93E23B4" w14:textId="35DD759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стр.55-56</w:t>
            </w:r>
          </w:p>
        </w:tc>
      </w:tr>
      <w:tr w:rsidR="003451C6" w:rsidRPr="003864D6" w14:paraId="04DECECE" w14:textId="77777777" w:rsidTr="00A1679E">
        <w:tc>
          <w:tcPr>
            <w:tcW w:w="741" w:type="dxa"/>
          </w:tcPr>
          <w:p w14:paraId="2CC855EA"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900" w:type="dxa"/>
            <w:tcBorders>
              <w:top w:val="single" w:sz="0" w:space="0" w:color="000000"/>
              <w:left w:val="single" w:sz="0" w:space="0" w:color="000000"/>
              <w:bottom w:val="single" w:sz="0" w:space="0" w:color="000000"/>
              <w:right w:val="single" w:sz="0" w:space="0" w:color="000000"/>
            </w:tcBorders>
            <w:vAlign w:val="center"/>
          </w:tcPr>
          <w:p w14:paraId="4C835467"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
          <w:p w14:paraId="10C23383" w14:textId="6549CC5B"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еление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2.</w:t>
            </w:r>
          </w:p>
        </w:tc>
        <w:tc>
          <w:tcPr>
            <w:tcW w:w="995" w:type="dxa"/>
            <w:tcBorders>
              <w:top w:val="single" w:sz="0" w:space="0" w:color="000000"/>
              <w:left w:val="single" w:sz="0" w:space="0" w:color="000000"/>
              <w:bottom w:val="single" w:sz="0" w:space="0" w:color="000000"/>
              <w:right w:val="single" w:sz="0" w:space="0" w:color="000000"/>
            </w:tcBorders>
            <w:vAlign w:val="center"/>
          </w:tcPr>
          <w:p w14:paraId="053ED89F" w14:textId="5B31B03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7090FC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1AFDC4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2A166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4EA1C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458270C" w14:textId="0BF46E88"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стр.57</w:t>
            </w:r>
          </w:p>
        </w:tc>
      </w:tr>
      <w:tr w:rsidR="003451C6" w:rsidRPr="003864D6" w14:paraId="61933680" w14:textId="77777777" w:rsidTr="00A1679E">
        <w:tc>
          <w:tcPr>
            <w:tcW w:w="741" w:type="dxa"/>
          </w:tcPr>
          <w:p w14:paraId="72B0675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900" w:type="dxa"/>
            <w:tcBorders>
              <w:top w:val="single" w:sz="0" w:space="0" w:color="000000"/>
              <w:left w:val="single" w:sz="0" w:space="0" w:color="000000"/>
              <w:bottom w:val="single" w:sz="0" w:space="0" w:color="000000"/>
              <w:right w:val="single" w:sz="0" w:space="0" w:color="000000"/>
            </w:tcBorders>
            <w:vAlign w:val="center"/>
          </w:tcPr>
          <w:p w14:paraId="7479386A" w14:textId="1C41790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 xml:space="preserve">Закрепление </w:t>
            </w:r>
            <w:r w:rsidRPr="003864D6">
              <w:rPr>
                <w:rFonts w:ascii="Times New Roman" w:eastAsia="Times New Roman" w:hAnsi="Times New Roman" w:cs="Times New Roman"/>
                <w:color w:val="000000"/>
                <w:spacing w:val="13"/>
                <w:sz w:val="24"/>
                <w:szCs w:val="24"/>
                <w:lang w:val="ru-RU" w:eastAsia="ru-RU"/>
              </w:rPr>
              <w:t xml:space="preserve">таблицы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4"/>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деления</w:t>
            </w:r>
            <w:r w:rsidRPr="003864D6">
              <w:rPr>
                <w:rFonts w:ascii="Times New Roman" w:eastAsia="Times New Roman" w:hAnsi="Times New Roman" w:cs="Times New Roman"/>
                <w:color w:val="000000"/>
                <w:spacing w:val="4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28"/>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p>
        </w:tc>
        <w:tc>
          <w:tcPr>
            <w:tcW w:w="995" w:type="dxa"/>
            <w:tcBorders>
              <w:top w:val="single" w:sz="0" w:space="0" w:color="000000"/>
              <w:left w:val="single" w:sz="0" w:space="0" w:color="000000"/>
              <w:bottom w:val="single" w:sz="0" w:space="0" w:color="000000"/>
              <w:right w:val="single" w:sz="0" w:space="0" w:color="000000"/>
            </w:tcBorders>
            <w:vAlign w:val="center"/>
          </w:tcPr>
          <w:p w14:paraId="6976232E" w14:textId="16CC0B7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7430927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67001F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2089B6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F3D9D9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9D4BE3F" w14:textId="3B4120F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стр.58-59</w:t>
            </w:r>
          </w:p>
        </w:tc>
      </w:tr>
      <w:tr w:rsidR="003451C6" w:rsidRPr="003864D6" w14:paraId="203E0AFF" w14:textId="77777777" w:rsidTr="00A1679E">
        <w:tc>
          <w:tcPr>
            <w:tcW w:w="741" w:type="dxa"/>
          </w:tcPr>
          <w:p w14:paraId="679EAE8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900" w:type="dxa"/>
            <w:tcBorders>
              <w:top w:val="single" w:sz="0" w:space="0" w:color="000000"/>
              <w:left w:val="single" w:sz="0" w:space="0" w:color="000000"/>
              <w:bottom w:val="single" w:sz="0" w:space="0" w:color="000000"/>
              <w:right w:val="single" w:sz="0" w:space="0" w:color="000000"/>
            </w:tcBorders>
            <w:vAlign w:val="center"/>
          </w:tcPr>
          <w:p w14:paraId="4D997B2E" w14:textId="2CE0572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Четные и нечетные числа.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14177845" w14:textId="357C503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36D99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EA2CFF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4710545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880C7A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F782C08" w14:textId="4C9B4B9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стр.60</w:t>
            </w:r>
          </w:p>
        </w:tc>
      </w:tr>
      <w:tr w:rsidR="003451C6" w:rsidRPr="003864D6" w14:paraId="7271CF91" w14:textId="77777777" w:rsidTr="00A1679E">
        <w:tc>
          <w:tcPr>
            <w:tcW w:w="741" w:type="dxa"/>
          </w:tcPr>
          <w:p w14:paraId="0738952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900" w:type="dxa"/>
            <w:tcBorders>
              <w:top w:val="single" w:sz="0" w:space="0" w:color="000000"/>
              <w:left w:val="single" w:sz="0" w:space="0" w:color="000000"/>
              <w:bottom w:val="single" w:sz="0" w:space="0" w:color="000000"/>
              <w:right w:val="single" w:sz="0" w:space="0" w:color="000000"/>
            </w:tcBorders>
            <w:vAlign w:val="center"/>
          </w:tcPr>
          <w:p w14:paraId="20BFD690" w14:textId="7D1EB1D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42"/>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32"/>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 xml:space="preserve">задач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изученных</w:t>
            </w:r>
            <w:r w:rsidRPr="003864D6">
              <w:rPr>
                <w:rFonts w:ascii="Times New Roman" w:eastAsia="Times New Roman" w:hAnsi="Times New Roman" w:cs="Times New Roman"/>
                <w:color w:val="000000"/>
                <w:spacing w:val="3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995" w:type="dxa"/>
            <w:tcBorders>
              <w:top w:val="single" w:sz="0" w:space="0" w:color="000000"/>
              <w:left w:val="single" w:sz="0" w:space="0" w:color="000000"/>
              <w:bottom w:val="single" w:sz="0" w:space="0" w:color="000000"/>
              <w:right w:val="single" w:sz="0" w:space="0" w:color="000000"/>
            </w:tcBorders>
            <w:vAlign w:val="center"/>
          </w:tcPr>
          <w:p w14:paraId="7A970569" w14:textId="1D9946B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0EB788B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204291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4A9776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45683A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605AAB0" w14:textId="7CB0F81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стр.61-64</w:t>
            </w:r>
          </w:p>
        </w:tc>
      </w:tr>
      <w:tr w:rsidR="003451C6" w:rsidRPr="003864D6" w14:paraId="1F4CB22B" w14:textId="77777777" w:rsidTr="00A1679E">
        <w:tc>
          <w:tcPr>
            <w:tcW w:w="741" w:type="dxa"/>
          </w:tcPr>
          <w:p w14:paraId="1334DF4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900" w:type="dxa"/>
            <w:tcBorders>
              <w:top w:val="single" w:sz="0" w:space="0" w:color="000000"/>
              <w:left w:val="single" w:sz="0" w:space="0" w:color="000000"/>
              <w:bottom w:val="single" w:sz="0" w:space="0" w:color="000000"/>
              <w:right w:val="single" w:sz="0" w:space="0" w:color="000000"/>
            </w:tcBorders>
            <w:vAlign w:val="center"/>
          </w:tcPr>
          <w:p w14:paraId="1C3BC55C"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Табличное умножение в пределах 50. 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30"/>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 xml:space="preserve">числа </w:t>
            </w:r>
            <w:r w:rsidRPr="003864D6">
              <w:rPr>
                <w:rFonts w:ascii="Times New Roman" w:eastAsia="Times New Roman" w:hAnsi="Times New Roman" w:cs="Times New Roman"/>
                <w:color w:val="000000"/>
                <w:sz w:val="24"/>
                <w:szCs w:val="24"/>
                <w:lang w:val="ru-RU" w:eastAsia="ru-RU"/>
              </w:rPr>
              <w:t>3.</w:t>
            </w:r>
          </w:p>
          <w:p w14:paraId="6E661BA0" w14:textId="3C0F283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34"/>
                <w:sz w:val="24"/>
                <w:szCs w:val="24"/>
                <w:lang w:val="ru-RU" w:eastAsia="ru-RU"/>
              </w:rPr>
              <w:t xml:space="preserve"> </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3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w:t>
            </w:r>
          </w:p>
        </w:tc>
        <w:tc>
          <w:tcPr>
            <w:tcW w:w="995" w:type="dxa"/>
            <w:tcBorders>
              <w:top w:val="single" w:sz="0" w:space="0" w:color="000000"/>
              <w:left w:val="single" w:sz="0" w:space="0" w:color="000000"/>
              <w:bottom w:val="single" w:sz="0" w:space="0" w:color="000000"/>
              <w:right w:val="single" w:sz="0" w:space="0" w:color="000000"/>
            </w:tcBorders>
            <w:vAlign w:val="center"/>
          </w:tcPr>
          <w:p w14:paraId="5E3EC6DA" w14:textId="2C85F4D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95F919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261BD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AA3475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4F4558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C811699" w14:textId="2C296DD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стр.65-66</w:t>
            </w:r>
          </w:p>
        </w:tc>
      </w:tr>
      <w:tr w:rsidR="003451C6" w:rsidRPr="003864D6" w14:paraId="281AE46F" w14:textId="77777777" w:rsidTr="00A1679E">
        <w:tc>
          <w:tcPr>
            <w:tcW w:w="741" w:type="dxa"/>
          </w:tcPr>
          <w:p w14:paraId="5C5BD32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900" w:type="dxa"/>
            <w:tcBorders>
              <w:top w:val="single" w:sz="0" w:space="0" w:color="000000"/>
              <w:left w:val="single" w:sz="0" w:space="0" w:color="000000"/>
              <w:bottom w:val="single" w:sz="0" w:space="0" w:color="000000"/>
              <w:right w:val="single" w:sz="0" w:space="0" w:color="000000"/>
            </w:tcBorders>
            <w:vAlign w:val="center"/>
          </w:tcPr>
          <w:p w14:paraId="49BFFCC5" w14:textId="2A0E7416"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pacing w:val="4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23"/>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задач.</w:t>
            </w:r>
          </w:p>
        </w:tc>
        <w:tc>
          <w:tcPr>
            <w:tcW w:w="995" w:type="dxa"/>
            <w:tcBorders>
              <w:top w:val="single" w:sz="0" w:space="0" w:color="000000"/>
              <w:left w:val="single" w:sz="0" w:space="0" w:color="000000"/>
              <w:bottom w:val="single" w:sz="0" w:space="0" w:color="000000"/>
              <w:right w:val="single" w:sz="0" w:space="0" w:color="000000"/>
            </w:tcBorders>
            <w:vAlign w:val="center"/>
          </w:tcPr>
          <w:p w14:paraId="6550F299" w14:textId="0788284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D77BA0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528DF0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C01282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36EF9E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375C533" w14:textId="4C674D2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стр.67-68</w:t>
            </w:r>
          </w:p>
        </w:tc>
      </w:tr>
      <w:tr w:rsidR="003451C6" w:rsidRPr="003864D6" w14:paraId="3C4A87C6" w14:textId="77777777" w:rsidTr="00A1679E">
        <w:tc>
          <w:tcPr>
            <w:tcW w:w="741" w:type="dxa"/>
          </w:tcPr>
          <w:p w14:paraId="2ABA44ED"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900" w:type="dxa"/>
            <w:tcBorders>
              <w:top w:val="single" w:sz="0" w:space="0" w:color="000000"/>
              <w:left w:val="single" w:sz="0" w:space="0" w:color="000000"/>
              <w:bottom w:val="single" w:sz="0" w:space="0" w:color="000000"/>
              <w:right w:val="single" w:sz="0" w:space="0" w:color="000000"/>
            </w:tcBorders>
            <w:vAlign w:val="center"/>
          </w:tcPr>
          <w:p w14:paraId="0D7D7BFE" w14:textId="77777777"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
          <w:p w14:paraId="46F30054" w14:textId="220A771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еление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3.</w:t>
            </w:r>
          </w:p>
        </w:tc>
        <w:tc>
          <w:tcPr>
            <w:tcW w:w="995" w:type="dxa"/>
            <w:tcBorders>
              <w:top w:val="single" w:sz="0" w:space="0" w:color="000000"/>
              <w:left w:val="single" w:sz="0" w:space="0" w:color="000000"/>
              <w:bottom w:val="single" w:sz="0" w:space="0" w:color="000000"/>
              <w:right w:val="single" w:sz="0" w:space="0" w:color="000000"/>
            </w:tcBorders>
            <w:vAlign w:val="center"/>
          </w:tcPr>
          <w:p w14:paraId="73607440" w14:textId="0687B9E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56589E0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0B275C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95D8FA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55D38F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45F04DE" w14:textId="3206F98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стр.69-70</w:t>
            </w:r>
          </w:p>
        </w:tc>
      </w:tr>
      <w:tr w:rsidR="003451C6" w:rsidRPr="003864D6" w14:paraId="5F262BEE" w14:textId="77777777" w:rsidTr="00A1679E">
        <w:tc>
          <w:tcPr>
            <w:tcW w:w="741" w:type="dxa"/>
          </w:tcPr>
          <w:p w14:paraId="1247899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900" w:type="dxa"/>
            <w:tcBorders>
              <w:top w:val="single" w:sz="0" w:space="0" w:color="000000"/>
              <w:left w:val="single" w:sz="0" w:space="0" w:color="000000"/>
              <w:bottom w:val="single" w:sz="0" w:space="0" w:color="000000"/>
              <w:right w:val="single" w:sz="0" w:space="0" w:color="000000"/>
            </w:tcBorders>
            <w:vAlign w:val="center"/>
          </w:tcPr>
          <w:p w14:paraId="5D75B3A7" w14:textId="1FF4634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Порядок выполнения действий.</w:t>
            </w:r>
          </w:p>
        </w:tc>
        <w:tc>
          <w:tcPr>
            <w:tcW w:w="995" w:type="dxa"/>
            <w:tcBorders>
              <w:top w:val="single" w:sz="0" w:space="0" w:color="000000"/>
              <w:left w:val="single" w:sz="0" w:space="0" w:color="000000"/>
              <w:bottom w:val="single" w:sz="0" w:space="0" w:color="000000"/>
              <w:right w:val="single" w:sz="0" w:space="0" w:color="000000"/>
            </w:tcBorders>
            <w:vAlign w:val="center"/>
          </w:tcPr>
          <w:p w14:paraId="0779F30D" w14:textId="7D91A51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C6DE3F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ECFFF1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C7A90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5040C8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76169D7" w14:textId="509E8FC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стр.71-72</w:t>
            </w:r>
          </w:p>
        </w:tc>
      </w:tr>
      <w:tr w:rsidR="003451C6" w:rsidRPr="003864D6" w14:paraId="31166EF5" w14:textId="77777777" w:rsidTr="00A1679E">
        <w:tc>
          <w:tcPr>
            <w:tcW w:w="741" w:type="dxa"/>
          </w:tcPr>
          <w:p w14:paraId="56702699"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900" w:type="dxa"/>
            <w:tcBorders>
              <w:top w:val="single" w:sz="0" w:space="0" w:color="000000"/>
              <w:left w:val="single" w:sz="0" w:space="0" w:color="000000"/>
              <w:bottom w:val="single" w:sz="0" w:space="0" w:color="000000"/>
              <w:right w:val="single" w:sz="0" w:space="0" w:color="000000"/>
            </w:tcBorders>
            <w:vAlign w:val="center"/>
          </w:tcPr>
          <w:p w14:paraId="27858CF5" w14:textId="577808D9"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14:paraId="497D5085" w14:textId="32F8596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6786DD06" w14:textId="63CFF6A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3BDA1FC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A02AF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407119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6E398E56" w14:textId="058B344C"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78C97EDA" w14:textId="77777777" w:rsidTr="00A1679E">
        <w:tc>
          <w:tcPr>
            <w:tcW w:w="741" w:type="dxa"/>
          </w:tcPr>
          <w:p w14:paraId="44AB6E4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900" w:type="dxa"/>
            <w:tcBorders>
              <w:top w:val="single" w:sz="0" w:space="0" w:color="000000"/>
              <w:left w:val="single" w:sz="0" w:space="0" w:color="000000"/>
              <w:bottom w:val="single" w:sz="0" w:space="0" w:color="000000"/>
              <w:right w:val="single" w:sz="0" w:space="0" w:color="000000"/>
            </w:tcBorders>
            <w:vAlign w:val="center"/>
          </w:tcPr>
          <w:p w14:paraId="7FB2088E" w14:textId="7C8AA5D2"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r w:rsidRPr="003864D6">
              <w:rPr>
                <w:rFonts w:ascii="Times New Roman" w:eastAsia="Times New Roman" w:hAnsi="Times New Roman" w:cs="Times New Roman"/>
                <w:color w:val="000000"/>
                <w:spacing w:val="14"/>
                <w:sz w:val="24"/>
                <w:szCs w:val="24"/>
                <w:lang w:val="ru-RU" w:eastAsia="ru-RU"/>
              </w:rPr>
              <w:t xml:space="preserve">Умножение и деление с числом 4. </w:t>
            </w:r>
            <w:r w:rsidRPr="003864D6">
              <w:rPr>
                <w:rFonts w:ascii="Times New Roman" w:eastAsia="Times New Roman" w:hAnsi="Times New Roman" w:cs="Times New Roman"/>
                <w:color w:val="000000"/>
                <w:sz w:val="24"/>
                <w:szCs w:val="24"/>
                <w:lang w:val="ru-RU" w:eastAsia="ru-RU"/>
              </w:rPr>
              <w:t>Деление на 4.</w:t>
            </w:r>
          </w:p>
        </w:tc>
        <w:tc>
          <w:tcPr>
            <w:tcW w:w="995" w:type="dxa"/>
            <w:tcBorders>
              <w:top w:val="single" w:sz="0" w:space="0" w:color="000000"/>
              <w:left w:val="single" w:sz="0" w:space="0" w:color="000000"/>
              <w:bottom w:val="single" w:sz="0" w:space="0" w:color="000000"/>
              <w:right w:val="single" w:sz="0" w:space="0" w:color="000000"/>
            </w:tcBorders>
            <w:vAlign w:val="center"/>
          </w:tcPr>
          <w:p w14:paraId="6BFF3854" w14:textId="6E086E9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920DB6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3C8D3BF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141FB6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B573AC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C767DEB" w14:textId="6DFE647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стр.73-74</w:t>
            </w:r>
            <w:r w:rsidRPr="003864D6">
              <w:rPr>
                <w:rFonts w:ascii="Times New Roman" w:eastAsia="Times New Roman" w:hAnsi="Times New Roman" w:cs="Times New Roman"/>
                <w:color w:val="000000"/>
                <w:sz w:val="24"/>
                <w:szCs w:val="24"/>
                <w:lang w:val="ru-RU" w:eastAsia="ru-RU"/>
              </w:rPr>
              <w:tab/>
            </w:r>
          </w:p>
        </w:tc>
      </w:tr>
      <w:tr w:rsidR="003451C6" w:rsidRPr="003864D6" w14:paraId="5565E047" w14:textId="77777777" w:rsidTr="00A1679E">
        <w:tc>
          <w:tcPr>
            <w:tcW w:w="741" w:type="dxa"/>
          </w:tcPr>
          <w:p w14:paraId="6514734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900" w:type="dxa"/>
            <w:tcBorders>
              <w:top w:val="single" w:sz="0" w:space="0" w:color="000000"/>
              <w:left w:val="single" w:sz="0" w:space="0" w:color="000000"/>
              <w:bottom w:val="single" w:sz="0" w:space="0" w:color="000000"/>
              <w:right w:val="single" w:sz="0" w:space="0" w:color="000000"/>
            </w:tcBorders>
            <w:vAlign w:val="center"/>
          </w:tcPr>
          <w:p w14:paraId="5C97047E" w14:textId="54874FBA"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Увеличение числа в несколько раз.</w:t>
            </w:r>
          </w:p>
        </w:tc>
        <w:tc>
          <w:tcPr>
            <w:tcW w:w="995" w:type="dxa"/>
            <w:tcBorders>
              <w:top w:val="single" w:sz="0" w:space="0" w:color="000000"/>
              <w:left w:val="single" w:sz="0" w:space="0" w:color="000000"/>
              <w:bottom w:val="single" w:sz="0" w:space="0" w:color="000000"/>
              <w:right w:val="single" w:sz="0" w:space="0" w:color="000000"/>
            </w:tcBorders>
            <w:vAlign w:val="center"/>
          </w:tcPr>
          <w:p w14:paraId="28943B3A" w14:textId="660A675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59B0F7A9"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7519F53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FE0611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DF9BF2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126B7CC" w14:textId="5360F24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стр.75-76</w:t>
            </w:r>
          </w:p>
        </w:tc>
      </w:tr>
      <w:tr w:rsidR="003451C6" w:rsidRPr="003864D6" w14:paraId="28474B05" w14:textId="77777777" w:rsidTr="00A1679E">
        <w:tc>
          <w:tcPr>
            <w:tcW w:w="741" w:type="dxa"/>
          </w:tcPr>
          <w:p w14:paraId="4059F576"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900" w:type="dxa"/>
            <w:tcBorders>
              <w:top w:val="single" w:sz="0" w:space="0" w:color="000000"/>
              <w:left w:val="single" w:sz="0" w:space="0" w:color="000000"/>
              <w:bottom w:val="single" w:sz="0" w:space="0" w:color="000000"/>
              <w:right w:val="single" w:sz="0" w:space="0" w:color="000000"/>
            </w:tcBorders>
            <w:vAlign w:val="center"/>
          </w:tcPr>
          <w:p w14:paraId="562A7866" w14:textId="382A529D"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Уменьшение числа в несколько раз.</w:t>
            </w:r>
          </w:p>
        </w:tc>
        <w:tc>
          <w:tcPr>
            <w:tcW w:w="995" w:type="dxa"/>
            <w:tcBorders>
              <w:top w:val="single" w:sz="0" w:space="0" w:color="000000"/>
              <w:left w:val="single" w:sz="0" w:space="0" w:color="000000"/>
              <w:bottom w:val="single" w:sz="0" w:space="0" w:color="000000"/>
              <w:right w:val="single" w:sz="0" w:space="0" w:color="000000"/>
            </w:tcBorders>
            <w:vAlign w:val="center"/>
          </w:tcPr>
          <w:p w14:paraId="3659B44D" w14:textId="4AB00FC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2A66C03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2E9F54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47438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99DFE3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D2D273E" w14:textId="493BB841"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стр.77-78</w:t>
            </w:r>
          </w:p>
        </w:tc>
      </w:tr>
      <w:tr w:rsidR="003451C6" w:rsidRPr="003864D6" w14:paraId="3407B941" w14:textId="77777777" w:rsidTr="00A1679E">
        <w:tc>
          <w:tcPr>
            <w:tcW w:w="741" w:type="dxa"/>
          </w:tcPr>
          <w:p w14:paraId="5215BBF5"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900" w:type="dxa"/>
            <w:tcBorders>
              <w:top w:val="single" w:sz="0" w:space="0" w:color="000000"/>
              <w:left w:val="single" w:sz="0" w:space="0" w:color="000000"/>
              <w:bottom w:val="single" w:sz="0" w:space="0" w:color="000000"/>
              <w:right w:val="single" w:sz="0" w:space="0" w:color="000000"/>
            </w:tcBorders>
            <w:vAlign w:val="center"/>
          </w:tcPr>
          <w:p w14:paraId="26D8883D" w14:textId="5F5913D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Во сколько раз больше, меньше? Решение задач на изученную тему.</w:t>
            </w:r>
          </w:p>
        </w:tc>
        <w:tc>
          <w:tcPr>
            <w:tcW w:w="995" w:type="dxa"/>
            <w:tcBorders>
              <w:top w:val="single" w:sz="0" w:space="0" w:color="000000"/>
              <w:left w:val="single" w:sz="0" w:space="0" w:color="000000"/>
              <w:bottom w:val="single" w:sz="0" w:space="0" w:color="000000"/>
              <w:right w:val="single" w:sz="0" w:space="0" w:color="000000"/>
            </w:tcBorders>
            <w:vAlign w:val="center"/>
          </w:tcPr>
          <w:p w14:paraId="5BEF44A8" w14:textId="775BDA5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0529B93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CB3918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FE2CF5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B3A35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32315CA" w14:textId="1318785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стр.79</w:t>
            </w:r>
          </w:p>
        </w:tc>
      </w:tr>
      <w:tr w:rsidR="003451C6" w:rsidRPr="003864D6" w14:paraId="4762C072" w14:textId="77777777" w:rsidTr="00A1679E">
        <w:tc>
          <w:tcPr>
            <w:tcW w:w="741" w:type="dxa"/>
          </w:tcPr>
          <w:p w14:paraId="275AC86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900" w:type="dxa"/>
            <w:tcBorders>
              <w:top w:val="single" w:sz="0" w:space="0" w:color="000000"/>
              <w:left w:val="single" w:sz="0" w:space="0" w:color="000000"/>
              <w:bottom w:val="single" w:sz="0" w:space="0" w:color="000000"/>
              <w:right w:val="single" w:sz="0" w:space="0" w:color="000000"/>
            </w:tcBorders>
            <w:vAlign w:val="center"/>
          </w:tcPr>
          <w:p w14:paraId="60C716CB" w14:textId="19D3A894"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5</w:t>
            </w:r>
          </w:p>
        </w:tc>
        <w:tc>
          <w:tcPr>
            <w:tcW w:w="995" w:type="dxa"/>
            <w:tcBorders>
              <w:top w:val="single" w:sz="0" w:space="0" w:color="000000"/>
              <w:left w:val="single" w:sz="0" w:space="0" w:color="000000"/>
              <w:bottom w:val="single" w:sz="0" w:space="0" w:color="000000"/>
              <w:right w:val="single" w:sz="0" w:space="0" w:color="000000"/>
            </w:tcBorders>
            <w:vAlign w:val="center"/>
          </w:tcPr>
          <w:p w14:paraId="50C261DB" w14:textId="67F6E42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4C30EEE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C4A777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FD64F7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7BB2B73B"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122C4514" w14:textId="2CCE976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стр.80-81</w:t>
            </w:r>
          </w:p>
        </w:tc>
      </w:tr>
      <w:tr w:rsidR="003451C6" w:rsidRPr="003864D6" w14:paraId="09739389" w14:textId="77777777" w:rsidTr="00A1679E">
        <w:tc>
          <w:tcPr>
            <w:tcW w:w="741" w:type="dxa"/>
          </w:tcPr>
          <w:p w14:paraId="327DA763"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124</w:t>
            </w:r>
          </w:p>
        </w:tc>
        <w:tc>
          <w:tcPr>
            <w:tcW w:w="3900" w:type="dxa"/>
            <w:tcBorders>
              <w:top w:val="single" w:sz="0" w:space="0" w:color="000000"/>
              <w:left w:val="single" w:sz="0" w:space="0" w:color="000000"/>
              <w:bottom w:val="single" w:sz="0" w:space="0" w:color="000000"/>
              <w:right w:val="single" w:sz="0" w:space="0" w:color="000000"/>
            </w:tcBorders>
            <w:vAlign w:val="center"/>
          </w:tcPr>
          <w:p w14:paraId="198B4FDE" w14:textId="059B49FE"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6</w:t>
            </w:r>
          </w:p>
        </w:tc>
        <w:tc>
          <w:tcPr>
            <w:tcW w:w="995" w:type="dxa"/>
            <w:tcBorders>
              <w:top w:val="single" w:sz="0" w:space="0" w:color="000000"/>
              <w:left w:val="single" w:sz="0" w:space="0" w:color="000000"/>
              <w:bottom w:val="single" w:sz="0" w:space="0" w:color="000000"/>
              <w:right w:val="single" w:sz="0" w:space="0" w:color="000000"/>
            </w:tcBorders>
            <w:vAlign w:val="center"/>
          </w:tcPr>
          <w:p w14:paraId="1083B564" w14:textId="317253F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27D28A9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31B340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5A77F0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5C0256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766AFD1" w14:textId="0C93EBF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стр.82-83</w:t>
            </w:r>
          </w:p>
        </w:tc>
      </w:tr>
      <w:tr w:rsidR="003451C6" w:rsidRPr="003864D6" w14:paraId="292CAACF" w14:textId="77777777" w:rsidTr="00A1679E">
        <w:tc>
          <w:tcPr>
            <w:tcW w:w="741" w:type="dxa"/>
          </w:tcPr>
          <w:p w14:paraId="31EFA17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900" w:type="dxa"/>
            <w:tcBorders>
              <w:top w:val="single" w:sz="0" w:space="0" w:color="000000"/>
              <w:left w:val="single" w:sz="0" w:space="0" w:color="000000"/>
              <w:bottom w:val="single" w:sz="0" w:space="0" w:color="000000"/>
              <w:right w:val="single" w:sz="0" w:space="0" w:color="000000"/>
            </w:tcBorders>
            <w:vAlign w:val="center"/>
          </w:tcPr>
          <w:p w14:paraId="51135DDA" w14:textId="0A0CEC0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7</w:t>
            </w:r>
          </w:p>
        </w:tc>
        <w:tc>
          <w:tcPr>
            <w:tcW w:w="995" w:type="dxa"/>
            <w:tcBorders>
              <w:top w:val="single" w:sz="0" w:space="0" w:color="000000"/>
              <w:left w:val="single" w:sz="0" w:space="0" w:color="000000"/>
              <w:bottom w:val="single" w:sz="0" w:space="0" w:color="000000"/>
              <w:right w:val="single" w:sz="0" w:space="0" w:color="000000"/>
            </w:tcBorders>
            <w:vAlign w:val="center"/>
          </w:tcPr>
          <w:p w14:paraId="6F04506E" w14:textId="2CC7773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138E7CC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C56B397"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534900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C8562A2"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3425CCC0" w14:textId="21CF50FF"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стр.84-85</w:t>
            </w:r>
          </w:p>
        </w:tc>
      </w:tr>
      <w:tr w:rsidR="003451C6" w:rsidRPr="003864D6" w14:paraId="3BC6AF65" w14:textId="77777777" w:rsidTr="00A1679E">
        <w:tc>
          <w:tcPr>
            <w:tcW w:w="741" w:type="dxa"/>
          </w:tcPr>
          <w:p w14:paraId="31A17E7F"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900" w:type="dxa"/>
            <w:tcBorders>
              <w:top w:val="single" w:sz="0" w:space="0" w:color="000000"/>
              <w:left w:val="single" w:sz="0" w:space="0" w:color="000000"/>
              <w:bottom w:val="single" w:sz="0" w:space="0" w:color="000000"/>
              <w:right w:val="single" w:sz="0" w:space="0" w:color="000000"/>
            </w:tcBorders>
            <w:vAlign w:val="center"/>
          </w:tcPr>
          <w:p w14:paraId="6549B021" w14:textId="7B35A5C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8</w:t>
            </w:r>
          </w:p>
        </w:tc>
        <w:tc>
          <w:tcPr>
            <w:tcW w:w="995" w:type="dxa"/>
            <w:tcBorders>
              <w:top w:val="single" w:sz="0" w:space="0" w:color="000000"/>
              <w:left w:val="single" w:sz="0" w:space="0" w:color="000000"/>
              <w:bottom w:val="single" w:sz="0" w:space="0" w:color="000000"/>
              <w:right w:val="single" w:sz="0" w:space="0" w:color="000000"/>
            </w:tcBorders>
            <w:vAlign w:val="center"/>
          </w:tcPr>
          <w:p w14:paraId="56F6C352" w14:textId="542524CC"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53AFF8C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0E6E76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5547DB04"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40AA13A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57C1AAEA" w14:textId="2963155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стр.88-89</w:t>
            </w:r>
          </w:p>
        </w:tc>
      </w:tr>
      <w:tr w:rsidR="003451C6" w:rsidRPr="003864D6" w14:paraId="7905C92E" w14:textId="77777777" w:rsidTr="00A1679E">
        <w:tc>
          <w:tcPr>
            <w:tcW w:w="741" w:type="dxa"/>
          </w:tcPr>
          <w:p w14:paraId="50438E1B"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900" w:type="dxa"/>
            <w:tcBorders>
              <w:top w:val="single" w:sz="0" w:space="0" w:color="000000"/>
              <w:left w:val="single" w:sz="0" w:space="0" w:color="000000"/>
              <w:bottom w:val="single" w:sz="0" w:space="0" w:color="000000"/>
              <w:right w:val="single" w:sz="0" w:space="0" w:color="000000"/>
            </w:tcBorders>
            <w:vAlign w:val="center"/>
          </w:tcPr>
          <w:p w14:paraId="4AAF8889" w14:textId="300182C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9</w:t>
            </w:r>
          </w:p>
        </w:tc>
        <w:tc>
          <w:tcPr>
            <w:tcW w:w="995" w:type="dxa"/>
            <w:tcBorders>
              <w:top w:val="single" w:sz="0" w:space="0" w:color="000000"/>
              <w:left w:val="single" w:sz="0" w:space="0" w:color="000000"/>
              <w:bottom w:val="single" w:sz="0" w:space="0" w:color="000000"/>
              <w:right w:val="single" w:sz="0" w:space="0" w:color="000000"/>
            </w:tcBorders>
            <w:vAlign w:val="center"/>
          </w:tcPr>
          <w:p w14:paraId="4B15CABB" w14:textId="45039A09"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1E0F556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D4C38B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028BEB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628499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29C1606" w14:textId="59356D43"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стр.90</w:t>
            </w:r>
          </w:p>
        </w:tc>
      </w:tr>
      <w:tr w:rsidR="003451C6" w:rsidRPr="003864D6" w14:paraId="2C0A33C5" w14:textId="77777777" w:rsidTr="00A1679E">
        <w:tc>
          <w:tcPr>
            <w:tcW w:w="741" w:type="dxa"/>
          </w:tcPr>
          <w:p w14:paraId="6E03E43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900" w:type="dxa"/>
            <w:tcBorders>
              <w:top w:val="single" w:sz="0" w:space="0" w:color="000000"/>
              <w:left w:val="single" w:sz="0" w:space="0" w:color="000000"/>
              <w:bottom w:val="single" w:sz="0" w:space="0" w:color="000000"/>
              <w:right w:val="single" w:sz="0" w:space="0" w:color="000000"/>
            </w:tcBorders>
            <w:vAlign w:val="center"/>
          </w:tcPr>
          <w:p w14:paraId="26571196" w14:textId="36392183"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Таблица умножения. Повторение.</w:t>
            </w:r>
          </w:p>
        </w:tc>
        <w:tc>
          <w:tcPr>
            <w:tcW w:w="995" w:type="dxa"/>
            <w:tcBorders>
              <w:top w:val="single" w:sz="0" w:space="0" w:color="000000"/>
              <w:left w:val="single" w:sz="0" w:space="0" w:color="000000"/>
              <w:bottom w:val="single" w:sz="0" w:space="0" w:color="000000"/>
              <w:right w:val="single" w:sz="0" w:space="0" w:color="000000"/>
            </w:tcBorders>
            <w:vAlign w:val="center"/>
          </w:tcPr>
          <w:p w14:paraId="754A67DA" w14:textId="48C77B0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427F178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0B636F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966651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83FE26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05DDE0EA" w14:textId="71AD7CF4"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стр.91</w:t>
            </w:r>
          </w:p>
        </w:tc>
      </w:tr>
      <w:tr w:rsidR="003451C6" w:rsidRPr="003864D6" w14:paraId="5236B635" w14:textId="77777777" w:rsidTr="00A1679E">
        <w:tc>
          <w:tcPr>
            <w:tcW w:w="741" w:type="dxa"/>
          </w:tcPr>
          <w:p w14:paraId="1E70E05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900" w:type="dxa"/>
            <w:tcBorders>
              <w:top w:val="single" w:sz="0" w:space="0" w:color="000000"/>
              <w:left w:val="single" w:sz="0" w:space="0" w:color="000000"/>
              <w:bottom w:val="single" w:sz="0" w:space="0" w:color="000000"/>
              <w:right w:val="single" w:sz="0" w:space="0" w:color="000000"/>
            </w:tcBorders>
            <w:vAlign w:val="center"/>
          </w:tcPr>
          <w:p w14:paraId="6B5B1FED" w14:textId="27C8811C"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21E4BB63" w14:textId="520DCB6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5EF59B3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0F501CB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F6A77DE"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02853BE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C57752A" w14:textId="279F7FC6"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стр.92-94</w:t>
            </w:r>
          </w:p>
        </w:tc>
      </w:tr>
      <w:tr w:rsidR="003451C6" w:rsidRPr="003864D6" w14:paraId="613FAC08" w14:textId="77777777" w:rsidTr="00A1679E">
        <w:tc>
          <w:tcPr>
            <w:tcW w:w="741" w:type="dxa"/>
          </w:tcPr>
          <w:p w14:paraId="17F8F9F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900" w:type="dxa"/>
            <w:tcBorders>
              <w:top w:val="single" w:sz="0" w:space="0" w:color="000000"/>
              <w:left w:val="single" w:sz="0" w:space="0" w:color="000000"/>
              <w:bottom w:val="single" w:sz="0" w:space="0" w:color="000000"/>
              <w:right w:val="single" w:sz="0" w:space="0" w:color="000000"/>
            </w:tcBorders>
            <w:vAlign w:val="center"/>
          </w:tcPr>
          <w:p w14:paraId="4599D24B" w14:textId="76417CD8"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39255A1E" w14:textId="495F546B"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68FF06B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AB08D5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022A2E2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73A2E5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E10B012" w14:textId="2CF58E6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стр.95-97</w:t>
            </w:r>
          </w:p>
        </w:tc>
      </w:tr>
      <w:tr w:rsidR="003451C6" w:rsidRPr="003864D6" w14:paraId="444F8C33" w14:textId="77777777" w:rsidTr="00A1679E">
        <w:tc>
          <w:tcPr>
            <w:tcW w:w="741" w:type="dxa"/>
          </w:tcPr>
          <w:p w14:paraId="62B794BB"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900" w:type="dxa"/>
            <w:tcBorders>
              <w:top w:val="single" w:sz="0" w:space="0" w:color="000000"/>
              <w:left w:val="single" w:sz="0" w:space="0" w:color="000000"/>
              <w:bottom w:val="single" w:sz="0" w:space="0" w:color="000000"/>
              <w:right w:val="single" w:sz="0" w:space="0" w:color="000000"/>
            </w:tcBorders>
            <w:vAlign w:val="center"/>
          </w:tcPr>
          <w:p w14:paraId="37D1C45E" w14:textId="693660B7"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49"/>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изученного  </w:t>
            </w:r>
            <w:r w:rsidRPr="003864D6">
              <w:rPr>
                <w:rFonts w:ascii="Times New Roman" w:eastAsia="Times New Roman" w:hAnsi="Times New Roman" w:cs="Times New Roman"/>
                <w:color w:val="000000"/>
                <w:spacing w:val="-47"/>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995" w:type="dxa"/>
            <w:tcBorders>
              <w:top w:val="single" w:sz="0" w:space="0" w:color="000000"/>
              <w:left w:val="single" w:sz="0" w:space="0" w:color="000000"/>
              <w:bottom w:val="single" w:sz="0" w:space="0" w:color="000000"/>
              <w:right w:val="single" w:sz="0" w:space="0" w:color="000000"/>
            </w:tcBorders>
            <w:vAlign w:val="center"/>
          </w:tcPr>
          <w:p w14:paraId="05671C59" w14:textId="6629302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10" w:type="dxa"/>
            <w:tcBorders>
              <w:top w:val="single" w:sz="0" w:space="0" w:color="000000"/>
              <w:left w:val="single" w:sz="0" w:space="0" w:color="000000"/>
              <w:bottom w:val="single" w:sz="0" w:space="0" w:color="000000"/>
              <w:right w:val="single" w:sz="0" w:space="0" w:color="000000"/>
            </w:tcBorders>
            <w:vAlign w:val="center"/>
          </w:tcPr>
          <w:p w14:paraId="5FB73FC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141666A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3A6DA2D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1B0DAB9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67D69C4" w14:textId="63648CC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стр.98-99</w:t>
            </w:r>
          </w:p>
        </w:tc>
      </w:tr>
      <w:tr w:rsidR="003451C6" w:rsidRPr="003864D6" w14:paraId="0FAFB2B3" w14:textId="77777777" w:rsidTr="00A1679E">
        <w:tc>
          <w:tcPr>
            <w:tcW w:w="741" w:type="dxa"/>
          </w:tcPr>
          <w:p w14:paraId="3AC24E1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900" w:type="dxa"/>
            <w:tcBorders>
              <w:top w:val="single" w:sz="0" w:space="0" w:color="000000"/>
              <w:left w:val="single" w:sz="0" w:space="0" w:color="000000"/>
              <w:bottom w:val="single" w:sz="0" w:space="0" w:color="000000"/>
              <w:right w:val="single" w:sz="0" w:space="0" w:color="000000"/>
            </w:tcBorders>
            <w:vAlign w:val="center"/>
          </w:tcPr>
          <w:p w14:paraId="4B3A2F08" w14:textId="55287885"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Годовая контрольная работа </w:t>
            </w:r>
          </w:p>
        </w:tc>
        <w:tc>
          <w:tcPr>
            <w:tcW w:w="995" w:type="dxa"/>
            <w:tcBorders>
              <w:top w:val="single" w:sz="0" w:space="0" w:color="000000"/>
              <w:left w:val="single" w:sz="0" w:space="0" w:color="000000"/>
              <w:bottom w:val="single" w:sz="0" w:space="0" w:color="000000"/>
              <w:right w:val="single" w:sz="0" w:space="0" w:color="000000"/>
            </w:tcBorders>
            <w:vAlign w:val="center"/>
          </w:tcPr>
          <w:p w14:paraId="122B109D" w14:textId="0CA45CF0"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9290E2F" w14:textId="3C3729A2"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523" w:type="dxa"/>
          </w:tcPr>
          <w:p w14:paraId="5711EEEC"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6607C95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53C52218"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4CB9D1BA" w14:textId="47BE745B"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14:paraId="1DDCD37A" w14:textId="77777777" w:rsidTr="00A1679E">
        <w:tc>
          <w:tcPr>
            <w:tcW w:w="741" w:type="dxa"/>
          </w:tcPr>
          <w:p w14:paraId="1E62F815" w14:textId="4D39F1AE"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900" w:type="dxa"/>
            <w:tcBorders>
              <w:top w:val="single" w:sz="0" w:space="0" w:color="000000"/>
              <w:left w:val="single" w:sz="0" w:space="0" w:color="000000"/>
              <w:bottom w:val="single" w:sz="0" w:space="0" w:color="000000"/>
              <w:right w:val="single" w:sz="0" w:space="0" w:color="000000"/>
            </w:tcBorders>
            <w:vAlign w:val="center"/>
          </w:tcPr>
          <w:p w14:paraId="55D406AF" w14:textId="188E15C4"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14:paraId="4211453C" w14:textId="1DE5CAFC"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2B99EA9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4AC94386"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26304D0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607440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FCAB05D" w14:textId="2378E70A"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стр.100-101</w:t>
            </w:r>
          </w:p>
        </w:tc>
      </w:tr>
      <w:tr w:rsidR="003451C6" w:rsidRPr="003864D6" w14:paraId="1B50DC04" w14:textId="77777777" w:rsidTr="00A1679E">
        <w:tc>
          <w:tcPr>
            <w:tcW w:w="741" w:type="dxa"/>
          </w:tcPr>
          <w:p w14:paraId="1F4E9926" w14:textId="412A839A"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900" w:type="dxa"/>
            <w:tcBorders>
              <w:top w:val="single" w:sz="0" w:space="0" w:color="000000"/>
              <w:left w:val="single" w:sz="0" w:space="0" w:color="000000"/>
              <w:bottom w:val="single" w:sz="0" w:space="0" w:color="000000"/>
              <w:right w:val="single" w:sz="0" w:space="0" w:color="000000"/>
            </w:tcBorders>
          </w:tcPr>
          <w:p w14:paraId="2556049F" w14:textId="13A8E3AA"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14:paraId="6FFC1BFB" w14:textId="5132BA7D"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5CA4C5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2CDE9B1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72EF9445"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6C1804A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076DEDE" w14:textId="70442812"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стр.102-104</w:t>
            </w:r>
          </w:p>
        </w:tc>
      </w:tr>
      <w:tr w:rsidR="003451C6" w:rsidRPr="003864D6" w14:paraId="332E69E4" w14:textId="77777777" w:rsidTr="00A1679E">
        <w:tc>
          <w:tcPr>
            <w:tcW w:w="741" w:type="dxa"/>
          </w:tcPr>
          <w:p w14:paraId="68F063B6" w14:textId="373A9B9D"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900" w:type="dxa"/>
            <w:tcBorders>
              <w:top w:val="single" w:sz="0" w:space="0" w:color="000000"/>
              <w:left w:val="single" w:sz="0" w:space="0" w:color="000000"/>
              <w:bottom w:val="single" w:sz="0" w:space="0" w:color="000000"/>
              <w:right w:val="single" w:sz="0" w:space="0" w:color="000000"/>
            </w:tcBorders>
          </w:tcPr>
          <w:p w14:paraId="692E1A7A" w14:textId="22291D10"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14:paraId="28BAA099" w14:textId="1E4CA583"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1AAFE51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68F4CFEA"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2D92A10"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302F6A6D"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26129D6F" w14:textId="01C238A6"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стр.105-106</w:t>
            </w:r>
          </w:p>
        </w:tc>
      </w:tr>
      <w:tr w:rsidR="003451C6" w:rsidRPr="003864D6" w14:paraId="3E92606E" w14:textId="77777777" w:rsidTr="00A1679E">
        <w:tc>
          <w:tcPr>
            <w:tcW w:w="741" w:type="dxa"/>
          </w:tcPr>
          <w:p w14:paraId="78303BA6" w14:textId="5984F545"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900" w:type="dxa"/>
            <w:tcBorders>
              <w:top w:val="single" w:sz="0" w:space="0" w:color="000000"/>
              <w:left w:val="single" w:sz="0" w:space="0" w:color="000000"/>
              <w:bottom w:val="single" w:sz="0" w:space="0" w:color="000000"/>
              <w:right w:val="single" w:sz="0" w:space="0" w:color="000000"/>
            </w:tcBorders>
          </w:tcPr>
          <w:p w14:paraId="6D6D37D4" w14:textId="7D765CFD" w:rsidR="003451C6" w:rsidRPr="003864D6" w:rsidRDefault="003451C6"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74"/>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узнали, </w:t>
            </w:r>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7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научились</w:t>
            </w:r>
            <w:r w:rsidRPr="003864D6">
              <w:rPr>
                <w:rFonts w:ascii="Times New Roman" w:eastAsia="Times New Roman" w:hAnsi="Times New Roman" w:cs="Times New Roman"/>
                <w:color w:val="000000"/>
                <w:sz w:val="24"/>
                <w:szCs w:val="24"/>
                <w:lang w:val="ru-RU" w:eastAsia="ru-RU"/>
              </w:rPr>
              <w:t xml:space="preserve"> во</w:t>
            </w:r>
            <w:r w:rsidRPr="003864D6">
              <w:rPr>
                <w:rFonts w:ascii="Times New Roman" w:eastAsia="Times New Roman" w:hAnsi="Times New Roman" w:cs="Times New Roman"/>
                <w:color w:val="000000"/>
                <w:spacing w:val="40"/>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2</w:t>
            </w:r>
            <w:r w:rsidRPr="003864D6">
              <w:rPr>
                <w:rFonts w:ascii="Times New Roman" w:eastAsia="Times New Roman" w:hAnsi="Times New Roman" w:cs="Times New Roman"/>
                <w:color w:val="000000"/>
                <w:spacing w:val="44"/>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классе.</w:t>
            </w:r>
          </w:p>
        </w:tc>
        <w:tc>
          <w:tcPr>
            <w:tcW w:w="995" w:type="dxa"/>
            <w:tcBorders>
              <w:top w:val="single" w:sz="0" w:space="0" w:color="000000"/>
              <w:left w:val="single" w:sz="0" w:space="0" w:color="000000"/>
              <w:bottom w:val="single" w:sz="0" w:space="0" w:color="000000"/>
              <w:right w:val="single" w:sz="0" w:space="0" w:color="000000"/>
            </w:tcBorders>
            <w:vAlign w:val="center"/>
          </w:tcPr>
          <w:p w14:paraId="1203A8D8" w14:textId="40DA6446"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510" w:type="dxa"/>
            <w:tcBorders>
              <w:top w:val="single" w:sz="0" w:space="0" w:color="000000"/>
              <w:left w:val="single" w:sz="0" w:space="0" w:color="000000"/>
              <w:bottom w:val="single" w:sz="0" w:space="0" w:color="000000"/>
              <w:right w:val="single" w:sz="0" w:space="0" w:color="000000"/>
            </w:tcBorders>
            <w:vAlign w:val="center"/>
          </w:tcPr>
          <w:p w14:paraId="31711E71"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523" w:type="dxa"/>
          </w:tcPr>
          <w:p w14:paraId="5BA9A2D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99" w:type="dxa"/>
          </w:tcPr>
          <w:p w14:paraId="15D86753"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886" w:type="dxa"/>
          </w:tcPr>
          <w:p w14:paraId="2A00997F" w14:textId="77777777" w:rsidR="003451C6" w:rsidRPr="003864D6" w:rsidRDefault="003451C6" w:rsidP="003864D6">
            <w:pPr>
              <w:spacing w:line="240" w:lineRule="auto"/>
              <w:jc w:val="center"/>
              <w:rPr>
                <w:rFonts w:ascii="Times New Roman" w:hAnsi="Times New Roman" w:cs="Times New Roman"/>
                <w:sz w:val="24"/>
                <w:szCs w:val="24"/>
                <w:lang w:val="ru-RU"/>
              </w:rPr>
            </w:pPr>
          </w:p>
        </w:tc>
        <w:tc>
          <w:tcPr>
            <w:tcW w:w="2292" w:type="dxa"/>
            <w:tcBorders>
              <w:top w:val="single" w:sz="0" w:space="0" w:color="000000"/>
              <w:left w:val="single" w:sz="0" w:space="0" w:color="000000"/>
              <w:bottom w:val="single" w:sz="0" w:space="0" w:color="000000"/>
              <w:right w:val="single" w:sz="0" w:space="0" w:color="000000"/>
            </w:tcBorders>
          </w:tcPr>
          <w:p w14:paraId="740D5568" w14:textId="1303E065"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стр.107-108</w:t>
            </w:r>
          </w:p>
        </w:tc>
      </w:tr>
      <w:tr w:rsidR="00A1679E" w:rsidRPr="003864D6" w14:paraId="2CEF3B4E" w14:textId="77777777" w:rsidTr="00A1679E">
        <w:tc>
          <w:tcPr>
            <w:tcW w:w="4641" w:type="dxa"/>
            <w:gridSpan w:val="2"/>
          </w:tcPr>
          <w:p w14:paraId="6267469B" w14:textId="7777777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14:paraId="2F0C9063" w14:textId="4933CAB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14:paraId="100BE4E8" w14:textId="62F3E62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523" w:type="dxa"/>
          </w:tcPr>
          <w:p w14:paraId="335961F0" w14:textId="41D252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0</w:t>
            </w:r>
          </w:p>
        </w:tc>
        <w:tc>
          <w:tcPr>
            <w:tcW w:w="4077" w:type="dxa"/>
            <w:gridSpan w:val="3"/>
          </w:tcPr>
          <w:p w14:paraId="733E0268" w14:textId="77777777" w:rsidR="00A1679E" w:rsidRPr="003864D6" w:rsidRDefault="00A1679E" w:rsidP="003864D6">
            <w:pPr>
              <w:spacing w:line="240" w:lineRule="auto"/>
              <w:jc w:val="center"/>
              <w:rPr>
                <w:rFonts w:ascii="Times New Roman" w:hAnsi="Times New Roman" w:cs="Times New Roman"/>
                <w:sz w:val="24"/>
                <w:szCs w:val="24"/>
                <w:lang w:val="ru-RU"/>
              </w:rPr>
            </w:pPr>
          </w:p>
        </w:tc>
      </w:tr>
    </w:tbl>
    <w:p w14:paraId="2FEE10B6" w14:textId="166BA030" w:rsidR="003451C6" w:rsidRDefault="003451C6">
      <w:pPr>
        <w:rPr>
          <w:rFonts w:ascii="Times New Roman" w:hAnsi="Times New Roman" w:cs="Times New Roman"/>
          <w:sz w:val="24"/>
          <w:szCs w:val="24"/>
          <w:lang w:val="ru-RU"/>
        </w:rPr>
      </w:pPr>
    </w:p>
    <w:p w14:paraId="39ED049D" w14:textId="54D6D732" w:rsidR="003451C6" w:rsidRDefault="003451C6">
      <w:pPr>
        <w:rPr>
          <w:rFonts w:ascii="Times New Roman" w:hAnsi="Times New Roman" w:cs="Times New Roman"/>
          <w:sz w:val="24"/>
          <w:szCs w:val="24"/>
          <w:lang w:val="ru-RU"/>
        </w:rPr>
      </w:pPr>
    </w:p>
    <w:p w14:paraId="510A8309" w14:textId="1B51E35D" w:rsidR="003451C6" w:rsidRDefault="003451C6">
      <w:pPr>
        <w:rPr>
          <w:rFonts w:ascii="Times New Roman" w:hAnsi="Times New Roman" w:cs="Times New Roman"/>
          <w:sz w:val="24"/>
          <w:szCs w:val="24"/>
          <w:lang w:val="ru-RU"/>
        </w:rPr>
      </w:pPr>
    </w:p>
    <w:p w14:paraId="2F8C1A43" w14:textId="2CD84E03" w:rsidR="003451C6" w:rsidRDefault="003451C6">
      <w:pPr>
        <w:rPr>
          <w:rFonts w:ascii="Times New Roman" w:hAnsi="Times New Roman" w:cs="Times New Roman"/>
          <w:sz w:val="24"/>
          <w:szCs w:val="24"/>
          <w:lang w:val="ru-RU"/>
        </w:rPr>
      </w:pPr>
    </w:p>
    <w:p w14:paraId="0135A27C" w14:textId="01A716EA" w:rsidR="003451C6" w:rsidRDefault="003451C6">
      <w:pPr>
        <w:rPr>
          <w:rFonts w:ascii="Times New Roman" w:hAnsi="Times New Roman" w:cs="Times New Roman"/>
          <w:sz w:val="24"/>
          <w:szCs w:val="24"/>
          <w:lang w:val="ru-RU"/>
        </w:rPr>
      </w:pPr>
    </w:p>
    <w:p w14:paraId="0226B467" w14:textId="4DCBA001" w:rsidR="003451C6" w:rsidRDefault="003451C6">
      <w:pPr>
        <w:rPr>
          <w:rFonts w:ascii="Times New Roman" w:hAnsi="Times New Roman" w:cs="Times New Roman"/>
          <w:sz w:val="24"/>
          <w:szCs w:val="24"/>
          <w:lang w:val="ru-RU"/>
        </w:rPr>
      </w:pPr>
    </w:p>
    <w:p w14:paraId="17C63748" w14:textId="77777777" w:rsidR="003864D6" w:rsidRDefault="003864D6">
      <w:pPr>
        <w:rPr>
          <w:rFonts w:ascii="Times New Roman" w:hAnsi="Times New Roman" w:cs="Times New Roman"/>
          <w:sz w:val="24"/>
          <w:szCs w:val="24"/>
          <w:lang w:val="ru-RU"/>
        </w:rPr>
      </w:pPr>
    </w:p>
    <w:p w14:paraId="30602DF2" w14:textId="74CF63CB" w:rsidR="003451C6" w:rsidRDefault="003451C6">
      <w:pPr>
        <w:rPr>
          <w:rFonts w:ascii="Times New Roman" w:hAnsi="Times New Roman" w:cs="Times New Roman"/>
          <w:sz w:val="24"/>
          <w:szCs w:val="24"/>
          <w:lang w:val="ru-RU"/>
        </w:rPr>
      </w:pPr>
    </w:p>
    <w:p w14:paraId="53345C81" w14:textId="1ACDA126" w:rsidR="003451C6" w:rsidRDefault="003451C6">
      <w:pPr>
        <w:rPr>
          <w:rFonts w:ascii="Times New Roman" w:hAnsi="Times New Roman" w:cs="Times New Roman"/>
          <w:sz w:val="24"/>
          <w:szCs w:val="24"/>
          <w:lang w:val="ru-RU"/>
        </w:rPr>
      </w:pPr>
    </w:p>
    <w:p w14:paraId="05F66163" w14:textId="7E98B3E1"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lastRenderedPageBreak/>
        <w:t>ПОУРОЧНОЕ ПЛАНИРОВАНИЕ, 3 КЛАСС</w:t>
      </w:r>
    </w:p>
    <w:tbl>
      <w:tblPr>
        <w:tblStyle w:val="ad"/>
        <w:tblW w:w="10746" w:type="dxa"/>
        <w:tblInd w:w="-289" w:type="dxa"/>
        <w:tblLook w:val="04A0" w:firstRow="1" w:lastRow="0" w:firstColumn="1" w:lastColumn="0" w:noHBand="0" w:noVBand="1"/>
      </w:tblPr>
      <w:tblGrid>
        <w:gridCol w:w="756"/>
        <w:gridCol w:w="3627"/>
        <w:gridCol w:w="995"/>
        <w:gridCol w:w="510"/>
        <w:gridCol w:w="523"/>
        <w:gridCol w:w="899"/>
        <w:gridCol w:w="886"/>
        <w:gridCol w:w="2550"/>
      </w:tblGrid>
      <w:tr w:rsidR="003451C6" w:rsidRPr="003864D6" w14:paraId="29A864C1" w14:textId="77777777" w:rsidTr="003451C6">
        <w:tc>
          <w:tcPr>
            <w:tcW w:w="756" w:type="dxa"/>
            <w:vMerge w:val="restart"/>
          </w:tcPr>
          <w:p w14:paraId="5802D799"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14:paraId="0015F11C" w14:textId="77777777" w:rsidR="003451C6" w:rsidRPr="003864D6" w:rsidRDefault="003451C6" w:rsidP="003864D6">
            <w:pPr>
              <w:spacing w:line="240" w:lineRule="auto"/>
              <w:jc w:val="center"/>
              <w:rPr>
                <w:rFonts w:ascii="Times New Roman" w:hAnsi="Times New Roman" w:cs="Times New Roman"/>
                <w:bCs/>
                <w:sz w:val="24"/>
                <w:szCs w:val="24"/>
                <w:lang w:val="ru-RU"/>
              </w:rPr>
            </w:pPr>
          </w:p>
        </w:tc>
        <w:tc>
          <w:tcPr>
            <w:tcW w:w="3627" w:type="dxa"/>
            <w:vMerge w:val="restart"/>
          </w:tcPr>
          <w:p w14:paraId="64CF818E"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14:paraId="07AA223F"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14:paraId="24F07D17"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550" w:type="dxa"/>
            <w:vMerge w:val="restart"/>
          </w:tcPr>
          <w:p w14:paraId="38FBA9A8"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14:paraId="67AB8765" w14:textId="77777777" w:rsidTr="003451C6">
        <w:trPr>
          <w:trHeight w:val="442"/>
        </w:trPr>
        <w:tc>
          <w:tcPr>
            <w:tcW w:w="756" w:type="dxa"/>
            <w:vMerge/>
          </w:tcPr>
          <w:p w14:paraId="3C2E07F8" w14:textId="77777777" w:rsidR="003451C6" w:rsidRPr="003864D6" w:rsidRDefault="003451C6" w:rsidP="003864D6">
            <w:pPr>
              <w:spacing w:line="240" w:lineRule="auto"/>
              <w:rPr>
                <w:rFonts w:ascii="Times New Roman" w:hAnsi="Times New Roman" w:cs="Times New Roman"/>
                <w:sz w:val="24"/>
                <w:szCs w:val="24"/>
                <w:lang w:val="ru-RU"/>
              </w:rPr>
            </w:pPr>
          </w:p>
        </w:tc>
        <w:tc>
          <w:tcPr>
            <w:tcW w:w="3627" w:type="dxa"/>
            <w:vMerge/>
          </w:tcPr>
          <w:p w14:paraId="4CF4965A" w14:textId="77777777" w:rsidR="003451C6" w:rsidRPr="003864D6" w:rsidRDefault="003451C6" w:rsidP="003864D6">
            <w:pPr>
              <w:spacing w:line="240" w:lineRule="auto"/>
              <w:rPr>
                <w:rFonts w:ascii="Times New Roman" w:hAnsi="Times New Roman" w:cs="Times New Roman"/>
                <w:sz w:val="24"/>
                <w:szCs w:val="24"/>
                <w:lang w:val="ru-RU"/>
              </w:rPr>
            </w:pPr>
          </w:p>
        </w:tc>
        <w:tc>
          <w:tcPr>
            <w:tcW w:w="995" w:type="dxa"/>
          </w:tcPr>
          <w:p w14:paraId="5E38CBB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14:paraId="43EB2CB4"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14:paraId="301EC25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14:paraId="2712725A"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14:paraId="09B9AC0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550" w:type="dxa"/>
            <w:vMerge/>
          </w:tcPr>
          <w:p w14:paraId="33087CE1" w14:textId="77777777" w:rsidR="003451C6" w:rsidRPr="003864D6" w:rsidRDefault="003451C6" w:rsidP="003864D6">
            <w:pPr>
              <w:spacing w:line="240" w:lineRule="auto"/>
              <w:rPr>
                <w:rFonts w:ascii="Times New Roman" w:hAnsi="Times New Roman" w:cs="Times New Roman"/>
                <w:sz w:val="24"/>
                <w:szCs w:val="24"/>
                <w:lang w:val="ru-RU"/>
              </w:rPr>
            </w:pPr>
          </w:p>
        </w:tc>
      </w:tr>
      <w:tr w:rsidR="00A1679E" w:rsidRPr="003864D6" w14:paraId="69C38D18" w14:textId="77777777" w:rsidTr="00BE3A49">
        <w:tc>
          <w:tcPr>
            <w:tcW w:w="756" w:type="dxa"/>
          </w:tcPr>
          <w:p w14:paraId="3A762EB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27" w:type="dxa"/>
            <w:shd w:val="clear" w:color="auto" w:fill="FFFFFF"/>
            <w:vAlign w:val="center"/>
          </w:tcPr>
          <w:p w14:paraId="62EB1A70" w14:textId="1142A5E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Устные и письменные приёмы сложения и вычитания, </w:t>
            </w:r>
            <w:r w:rsidRPr="003864D6">
              <w:rPr>
                <w:rFonts w:ascii="Times New Roman" w:eastAsia="Calibri" w:hAnsi="Times New Roman" w:cs="Times New Roman"/>
                <w:sz w:val="24"/>
                <w:szCs w:val="24"/>
                <w:lang w:val="ru-RU"/>
              </w:rPr>
              <w:t>сводимые к действиям в пределах 100.</w:t>
            </w:r>
            <w:del w:id="6" w:author="Таня" w:date="2024-08-16T09:33:00Z">
              <w:r w:rsidRPr="003864D6" w:rsidDel="00EB0D1A">
                <w:rPr>
                  <w:rFonts w:ascii="Times New Roman" w:eastAsia="Calibri" w:hAnsi="Times New Roman" w:cs="Times New Roman"/>
                  <w:iCs/>
                  <w:sz w:val="24"/>
                  <w:szCs w:val="24"/>
                  <w:lang w:val="ru-RU"/>
                </w:rPr>
                <w:delText xml:space="preserve"> </w:delText>
              </w:r>
            </w:del>
          </w:p>
        </w:tc>
        <w:tc>
          <w:tcPr>
            <w:tcW w:w="995" w:type="dxa"/>
            <w:shd w:val="clear" w:color="auto" w:fill="FFFFFF"/>
            <w:vAlign w:val="center"/>
          </w:tcPr>
          <w:p w14:paraId="70623378" w14:textId="44E3051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025D7B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7502AC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865D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2CB563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5E80F4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w:t>
            </w:r>
          </w:p>
          <w:p w14:paraId="029FF217"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14:paraId="7DB6D2D7" w14:textId="4D170C29" w:rsidR="00A1679E" w:rsidRPr="003864D6" w:rsidRDefault="003864D6" w:rsidP="003864D6">
            <w:pPr>
              <w:spacing w:line="240" w:lineRule="auto"/>
              <w:jc w:val="center"/>
              <w:rPr>
                <w:rFonts w:ascii="Times New Roman" w:hAnsi="Times New Roman" w:cs="Times New Roman"/>
                <w:sz w:val="24"/>
                <w:szCs w:val="24"/>
                <w:lang w:val="ru-RU"/>
              </w:rPr>
            </w:pPr>
            <w:hyperlink r:id="rId25"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386A54CB" w14:textId="77777777" w:rsidTr="00BE3A49">
        <w:tc>
          <w:tcPr>
            <w:tcW w:w="756" w:type="dxa"/>
          </w:tcPr>
          <w:p w14:paraId="0E08CFD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27" w:type="dxa"/>
            <w:shd w:val="clear" w:color="auto" w:fill="FFFFFF"/>
            <w:vAlign w:val="center"/>
          </w:tcPr>
          <w:p w14:paraId="0319A008" w14:textId="5447982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Переместительное и сочетательное свойства сложения (повторение)</w:t>
            </w:r>
          </w:p>
        </w:tc>
        <w:tc>
          <w:tcPr>
            <w:tcW w:w="995" w:type="dxa"/>
            <w:shd w:val="clear" w:color="auto" w:fill="FFFFFF"/>
            <w:vAlign w:val="center"/>
          </w:tcPr>
          <w:p w14:paraId="091D063C" w14:textId="59A4E4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3984EF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BE62D0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85A67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F3D5F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83A566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 w:history="1">
              <w:r w:rsidRPr="003864D6">
                <w:rPr>
                  <w:rFonts w:ascii="Times New Roman" w:eastAsia="Calibri" w:hAnsi="Times New Roman" w:cs="Times New Roman"/>
                  <w:color w:val="0000FF"/>
                  <w:sz w:val="24"/>
                  <w:szCs w:val="24"/>
                  <w:u w:val="single"/>
                  <w:lang w:val="ru-RU"/>
                </w:rPr>
                <w:t>https://urok.apkpro.ru/</w:t>
              </w:r>
            </w:hyperlink>
          </w:p>
          <w:p w14:paraId="407A8C6F" w14:textId="41110E7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(стр.4)</w:t>
            </w:r>
          </w:p>
        </w:tc>
      </w:tr>
      <w:tr w:rsidR="00A1679E" w:rsidRPr="003864D6" w14:paraId="540F5FCA" w14:textId="77777777" w:rsidTr="00BE3A49">
        <w:tc>
          <w:tcPr>
            <w:tcW w:w="756" w:type="dxa"/>
          </w:tcPr>
          <w:p w14:paraId="6243BA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627" w:type="dxa"/>
            <w:shd w:val="clear" w:color="auto" w:fill="FFFFFF"/>
            <w:vAlign w:val="center"/>
          </w:tcPr>
          <w:p w14:paraId="5B602AC5" w14:textId="25E329B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Нахождение неизвестного компонента арифметического действия</w:t>
            </w:r>
          </w:p>
        </w:tc>
        <w:tc>
          <w:tcPr>
            <w:tcW w:w="995" w:type="dxa"/>
            <w:shd w:val="clear" w:color="auto" w:fill="FFFFFF"/>
            <w:vAlign w:val="center"/>
          </w:tcPr>
          <w:p w14:paraId="1355AB4D" w14:textId="16C3FA5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5899536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D20A91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03FD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91CF9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665111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w:t>
            </w:r>
          </w:p>
          <w:p w14:paraId="179541F0" w14:textId="2E4EB1F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7" w:history="1">
              <w:r w:rsidRPr="003864D6">
                <w:rPr>
                  <w:rFonts w:ascii="Times New Roman" w:eastAsia="Calibri" w:hAnsi="Times New Roman" w:cs="Times New Roman"/>
                  <w:color w:val="0000FF"/>
                  <w:sz w:val="24"/>
                  <w:szCs w:val="24"/>
                  <w:u w:val="single"/>
                  <w:lang w:val="ru-RU"/>
                </w:rPr>
                <w:t>https://urok.apkpro.ru/</w:t>
              </w:r>
            </w:hyperlink>
            <w:r w:rsidRPr="003864D6">
              <w:rPr>
                <w:rFonts w:ascii="Times New Roman" w:eastAsia="Calibri" w:hAnsi="Times New Roman" w:cs="Times New Roman"/>
                <w:sz w:val="24"/>
                <w:szCs w:val="24"/>
                <w:lang w:val="ru-RU"/>
              </w:rPr>
              <w:t xml:space="preserve"> </w:t>
            </w:r>
          </w:p>
        </w:tc>
      </w:tr>
      <w:tr w:rsidR="00A1679E" w:rsidRPr="003864D6" w14:paraId="12C78433" w14:textId="77777777" w:rsidTr="00BE3A49">
        <w:tc>
          <w:tcPr>
            <w:tcW w:w="756" w:type="dxa"/>
          </w:tcPr>
          <w:p w14:paraId="6CDAACC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27" w:type="dxa"/>
            <w:shd w:val="clear" w:color="auto" w:fill="FFFFFF"/>
            <w:vAlign w:val="center"/>
          </w:tcPr>
          <w:p w14:paraId="1C238425" w14:textId="7766CF0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Нахождение неизвестного компонента арифметического действия</w:t>
            </w:r>
          </w:p>
        </w:tc>
        <w:tc>
          <w:tcPr>
            <w:tcW w:w="995" w:type="dxa"/>
            <w:shd w:val="clear" w:color="auto" w:fill="FFFFFF"/>
            <w:vAlign w:val="center"/>
          </w:tcPr>
          <w:p w14:paraId="1991534A" w14:textId="3E2195C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734FB2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694B72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24329D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5A9BCD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C0D6908" w14:textId="77777777"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(стр.7)</w:t>
            </w:r>
          </w:p>
          <w:p w14:paraId="0BBDFE0A" w14:textId="498322C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2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18128A0" w14:textId="77777777" w:rsidTr="00BE3A49">
        <w:tc>
          <w:tcPr>
            <w:tcW w:w="756" w:type="dxa"/>
          </w:tcPr>
          <w:p w14:paraId="0B2765B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27" w:type="dxa"/>
            <w:shd w:val="clear" w:color="auto" w:fill="FFFFFF"/>
            <w:vAlign w:val="center"/>
          </w:tcPr>
          <w:p w14:paraId="017587AE" w14:textId="297B3FA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Нахождение неизвестного компонента арифметического действия </w:t>
            </w:r>
            <w:del w:id="7" w:author="Таня" w:date="2024-08-16T10:03:00Z">
              <w:r w:rsidRPr="003864D6" w:rsidDel="00FB5AB8">
                <w:rPr>
                  <w:rFonts w:ascii="Times New Roman" w:eastAsia="Calibri" w:hAnsi="Times New Roman" w:cs="Times New Roman"/>
                  <w:iCs/>
                  <w:sz w:val="24"/>
                  <w:szCs w:val="24"/>
                  <w:lang w:val="ru-RU"/>
                </w:rPr>
                <w:delText xml:space="preserve"> </w:delText>
              </w:r>
            </w:del>
          </w:p>
        </w:tc>
        <w:tc>
          <w:tcPr>
            <w:tcW w:w="995" w:type="dxa"/>
            <w:shd w:val="clear" w:color="auto" w:fill="FFFFFF"/>
            <w:vAlign w:val="center"/>
          </w:tcPr>
          <w:p w14:paraId="14E2D729" w14:textId="7846573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5D64F52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51E5D9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8F8EE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0F3C7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6D957EC" w14:textId="77777777"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(стр.8-9)</w:t>
            </w:r>
          </w:p>
          <w:p w14:paraId="1B0EE4B5" w14:textId="77777777"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p>
          <w:p w14:paraId="233D4B5E" w14:textId="2568C3C7" w:rsidR="00A1679E" w:rsidRPr="003864D6" w:rsidRDefault="003864D6" w:rsidP="003864D6">
            <w:pPr>
              <w:spacing w:line="240" w:lineRule="auto"/>
              <w:jc w:val="center"/>
              <w:rPr>
                <w:rFonts w:ascii="Times New Roman" w:hAnsi="Times New Roman" w:cs="Times New Roman"/>
                <w:sz w:val="24"/>
                <w:szCs w:val="24"/>
                <w:lang w:val="ru-RU"/>
              </w:rPr>
            </w:pPr>
            <w:hyperlink r:id="rId29" w:history="1">
              <w:r w:rsidR="00A1679E" w:rsidRPr="003864D6">
                <w:rPr>
                  <w:rFonts w:ascii="Times New Roman" w:eastAsia="Calibri" w:hAnsi="Times New Roman" w:cs="Times New Roman"/>
                  <w:color w:val="0000FF"/>
                  <w:sz w:val="24"/>
                  <w:szCs w:val="24"/>
                  <w:u w:val="single"/>
                  <w:lang w:val="ru-RU"/>
                </w:rPr>
                <w:t>https://urok.apkpro.ru/</w:t>
              </w:r>
            </w:hyperlink>
            <w:hyperlink r:id="rId30"/>
          </w:p>
        </w:tc>
      </w:tr>
      <w:tr w:rsidR="00A1679E" w:rsidRPr="003864D6" w14:paraId="36619B7A" w14:textId="77777777" w:rsidTr="00BE3A49">
        <w:tc>
          <w:tcPr>
            <w:tcW w:w="756" w:type="dxa"/>
          </w:tcPr>
          <w:p w14:paraId="5300281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27" w:type="dxa"/>
            <w:shd w:val="clear" w:color="auto" w:fill="FFFFFF"/>
            <w:vAlign w:val="center"/>
          </w:tcPr>
          <w:p w14:paraId="3D8BC4FF" w14:textId="77777777" w:rsidR="00A1679E" w:rsidRPr="003864D6" w:rsidRDefault="00A1679E" w:rsidP="003864D6">
            <w:pPr>
              <w:spacing w:line="240" w:lineRule="auto"/>
              <w:rPr>
                <w:rFonts w:ascii="Times New Roman" w:eastAsia="Calibri" w:hAnsi="Times New Roman" w:cs="Times New Roman"/>
                <w:b/>
                <w:sz w:val="24"/>
                <w:szCs w:val="24"/>
                <w:lang w:val="ru-RU"/>
              </w:rPr>
            </w:pPr>
            <w:r w:rsidRPr="003864D6">
              <w:rPr>
                <w:rFonts w:ascii="Times New Roman" w:eastAsia="Calibri" w:hAnsi="Times New Roman" w:cs="Times New Roman"/>
                <w:sz w:val="24"/>
                <w:szCs w:val="24"/>
                <w:lang w:val="ru-RU"/>
              </w:rPr>
              <w:t>Изображение фигур – отрезка, прямоугольника, квадрата – с заданными измерениями</w:t>
            </w:r>
            <w:r w:rsidRPr="003864D6">
              <w:rPr>
                <w:rFonts w:ascii="Times New Roman" w:eastAsia="Calibri" w:hAnsi="Times New Roman" w:cs="Times New Roman"/>
                <w:iCs/>
                <w:sz w:val="24"/>
                <w:szCs w:val="24"/>
                <w:lang w:val="ru-RU"/>
              </w:rPr>
              <w:t>)</w:t>
            </w:r>
            <w:r w:rsidRPr="003864D6">
              <w:rPr>
                <w:rFonts w:ascii="Times New Roman" w:eastAsia="Calibri" w:hAnsi="Times New Roman" w:cs="Times New Roman"/>
                <w:b/>
                <w:sz w:val="24"/>
                <w:szCs w:val="24"/>
                <w:lang w:val="ru-RU"/>
              </w:rPr>
              <w:t xml:space="preserve">  </w:t>
            </w:r>
          </w:p>
          <w:p w14:paraId="480E4DF6" w14:textId="36114E8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67D1B706" w14:textId="50FDFCA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73674727" w14:textId="7EFB798C"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C21AB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2BE971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4B70B8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F2B82D5" w14:textId="77777777"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6D42CA8E" w14:textId="0347018B" w:rsidR="00A1679E" w:rsidRPr="003864D6" w:rsidRDefault="003864D6" w:rsidP="003864D6">
            <w:pPr>
              <w:spacing w:line="240" w:lineRule="auto"/>
              <w:jc w:val="center"/>
              <w:rPr>
                <w:rFonts w:ascii="Times New Roman" w:hAnsi="Times New Roman" w:cs="Times New Roman"/>
                <w:sz w:val="24"/>
                <w:szCs w:val="24"/>
                <w:lang w:val="ru-RU"/>
              </w:rPr>
            </w:pPr>
            <w:hyperlink r:id="rId3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D34E069" w14:textId="77777777" w:rsidTr="00BE3A49">
        <w:tc>
          <w:tcPr>
            <w:tcW w:w="756" w:type="dxa"/>
          </w:tcPr>
          <w:p w14:paraId="599674C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27" w:type="dxa"/>
            <w:shd w:val="clear" w:color="auto" w:fill="FFFFFF"/>
            <w:vAlign w:val="center"/>
          </w:tcPr>
          <w:p w14:paraId="7C09FD5B" w14:textId="3AD2D00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Обозначение геометрических  фигур </w:t>
            </w:r>
            <w:r w:rsidRPr="003864D6">
              <w:rPr>
                <w:rFonts w:ascii="Times New Roman" w:eastAsia="Calibri" w:hAnsi="Times New Roman" w:cs="Times New Roman"/>
                <w:iCs/>
                <w:sz w:val="24"/>
                <w:szCs w:val="24"/>
                <w:shd w:val="clear" w:color="auto" w:fill="FFFFFF"/>
                <w:lang w:val="ru-RU"/>
              </w:rPr>
              <w:t>буквами</w:t>
            </w:r>
            <w:r w:rsidRPr="003864D6">
              <w:rPr>
                <w:rFonts w:ascii="Times New Roman" w:eastAsia="Calibri" w:hAnsi="Times New Roman" w:cs="Times New Roman"/>
                <w:iCs/>
                <w:sz w:val="24"/>
                <w:szCs w:val="24"/>
                <w:lang w:val="ru-RU"/>
              </w:rPr>
              <w:t xml:space="preserve"> </w:t>
            </w:r>
          </w:p>
        </w:tc>
        <w:tc>
          <w:tcPr>
            <w:tcW w:w="995" w:type="dxa"/>
            <w:shd w:val="clear" w:color="auto" w:fill="FFFFFF"/>
            <w:vAlign w:val="center"/>
          </w:tcPr>
          <w:p w14:paraId="264985D2" w14:textId="4482DD2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6D9F83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B7971C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D0DC95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4F2BC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612F50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(стр.10)</w:t>
            </w:r>
          </w:p>
          <w:p w14:paraId="304E1A7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F446072" w14:textId="3F59C4FC" w:rsidR="00A1679E" w:rsidRPr="003864D6" w:rsidRDefault="003864D6" w:rsidP="003864D6">
            <w:pPr>
              <w:spacing w:line="240" w:lineRule="auto"/>
              <w:jc w:val="center"/>
              <w:rPr>
                <w:rFonts w:ascii="Times New Roman" w:hAnsi="Times New Roman" w:cs="Times New Roman"/>
                <w:sz w:val="24"/>
                <w:szCs w:val="24"/>
                <w:lang w:val="ru-RU"/>
              </w:rPr>
            </w:pPr>
            <w:hyperlink r:id="rId3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11F0848" w14:textId="77777777" w:rsidTr="00BE3A49">
        <w:tc>
          <w:tcPr>
            <w:tcW w:w="756" w:type="dxa"/>
          </w:tcPr>
          <w:p w14:paraId="509204A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27" w:type="dxa"/>
            <w:shd w:val="clear" w:color="auto" w:fill="FFFFFF"/>
            <w:vAlign w:val="center"/>
          </w:tcPr>
          <w:p w14:paraId="0CC9FCE0" w14:textId="6B6B07B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Таблицы с данными о реальных процессах и явлениях; внесение данных в таблицу </w:t>
            </w:r>
          </w:p>
        </w:tc>
        <w:tc>
          <w:tcPr>
            <w:tcW w:w="995" w:type="dxa"/>
            <w:shd w:val="clear" w:color="auto" w:fill="FFFFFF"/>
            <w:vAlign w:val="center"/>
          </w:tcPr>
          <w:p w14:paraId="3BF6CE4E" w14:textId="0414F76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0655514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21B69C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0B4F8F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9BFEC2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1E6C02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(стр.11)</w:t>
            </w:r>
          </w:p>
          <w:p w14:paraId="3C66726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2D28401" w14:textId="413EE7C1" w:rsidR="00A1679E" w:rsidRPr="003864D6" w:rsidRDefault="003864D6" w:rsidP="003864D6">
            <w:pPr>
              <w:spacing w:line="240" w:lineRule="auto"/>
              <w:jc w:val="center"/>
              <w:rPr>
                <w:rFonts w:ascii="Times New Roman" w:hAnsi="Times New Roman" w:cs="Times New Roman"/>
                <w:sz w:val="24"/>
                <w:szCs w:val="24"/>
                <w:lang w:val="ru-RU"/>
              </w:rPr>
            </w:pPr>
            <w:hyperlink r:id="rId3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97DC969" w14:textId="77777777" w:rsidTr="00BE3A49">
        <w:tc>
          <w:tcPr>
            <w:tcW w:w="756" w:type="dxa"/>
          </w:tcPr>
          <w:p w14:paraId="4E8D9DE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627" w:type="dxa"/>
            <w:shd w:val="clear" w:color="auto" w:fill="FFFFFF"/>
            <w:vAlign w:val="center"/>
          </w:tcPr>
          <w:p w14:paraId="33646CDC" w14:textId="77777777" w:rsidR="00A1679E" w:rsidRPr="003864D6" w:rsidRDefault="00A1679E" w:rsidP="003864D6">
            <w:pPr>
              <w:spacing w:line="240" w:lineRule="auto"/>
              <w:rPr>
                <w:ins w:id="8" w:author="Таня" w:date="2024-08-21T14:18:00Z"/>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Однородные величины: сложение и вычитание.</w:t>
            </w:r>
          </w:p>
          <w:p w14:paraId="655656B2" w14:textId="2EB0F51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3C48E3D3" w14:textId="55B80E0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5358E47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441F97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20BCE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A0C4B4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54D9BE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24AFDB53" w14:textId="2D6296A8" w:rsidR="00A1679E" w:rsidRPr="003864D6" w:rsidRDefault="003864D6" w:rsidP="003864D6">
            <w:pPr>
              <w:spacing w:line="240" w:lineRule="auto"/>
              <w:jc w:val="center"/>
              <w:rPr>
                <w:rFonts w:ascii="Times New Roman" w:hAnsi="Times New Roman" w:cs="Times New Roman"/>
                <w:sz w:val="24"/>
                <w:szCs w:val="24"/>
                <w:lang w:val="ru-RU"/>
              </w:rPr>
            </w:pPr>
            <w:hyperlink r:id="rId3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63BF5D1" w14:textId="77777777" w:rsidTr="00BE3A49">
        <w:tc>
          <w:tcPr>
            <w:tcW w:w="756" w:type="dxa"/>
          </w:tcPr>
          <w:p w14:paraId="39A474D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627" w:type="dxa"/>
            <w:tcBorders>
              <w:bottom w:val="single" w:sz="4" w:space="0" w:color="auto"/>
            </w:tcBorders>
            <w:shd w:val="clear" w:color="auto" w:fill="FFFFFF"/>
            <w:vAlign w:val="center"/>
          </w:tcPr>
          <w:p w14:paraId="7523690B" w14:textId="11003BF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Стартовая диагностическая работа</w:t>
            </w:r>
          </w:p>
        </w:tc>
        <w:tc>
          <w:tcPr>
            <w:tcW w:w="995" w:type="dxa"/>
            <w:tcBorders>
              <w:bottom w:val="single" w:sz="4" w:space="0" w:color="auto"/>
            </w:tcBorders>
            <w:shd w:val="clear" w:color="auto" w:fill="FFFFFF"/>
            <w:vAlign w:val="center"/>
          </w:tcPr>
          <w:p w14:paraId="6A81BE62" w14:textId="5108C5B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tcBorders>
              <w:bottom w:val="single" w:sz="4" w:space="0" w:color="auto"/>
            </w:tcBorders>
            <w:shd w:val="clear" w:color="auto" w:fill="FFFFFF"/>
            <w:vAlign w:val="center"/>
          </w:tcPr>
          <w:p w14:paraId="0E71AB51" w14:textId="2FEED1A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tcBorders>
              <w:bottom w:val="single" w:sz="4" w:space="0" w:color="auto"/>
            </w:tcBorders>
            <w:shd w:val="clear" w:color="auto" w:fill="FFFFFF"/>
            <w:vAlign w:val="center"/>
          </w:tcPr>
          <w:p w14:paraId="39C6039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bottom w:val="single" w:sz="4" w:space="0" w:color="auto"/>
            </w:tcBorders>
            <w:shd w:val="clear" w:color="auto" w:fill="FFFFFF"/>
            <w:vAlign w:val="center"/>
          </w:tcPr>
          <w:p w14:paraId="7C8578EB" w14:textId="6E0AE3A1"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bottom w:val="single" w:sz="4" w:space="0" w:color="auto"/>
            </w:tcBorders>
            <w:shd w:val="clear" w:color="auto" w:fill="FFFFFF"/>
            <w:vAlign w:val="center"/>
          </w:tcPr>
          <w:p w14:paraId="277CDC3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tcBorders>
              <w:bottom w:val="single" w:sz="4" w:space="0" w:color="auto"/>
            </w:tcBorders>
            <w:shd w:val="clear" w:color="auto" w:fill="FFFFFF"/>
          </w:tcPr>
          <w:p w14:paraId="7C19D637" w14:textId="0D7A081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88E89B7" w14:textId="77777777" w:rsidTr="00BE3A49">
        <w:tc>
          <w:tcPr>
            <w:tcW w:w="756" w:type="dxa"/>
          </w:tcPr>
          <w:p w14:paraId="455213E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w:t>
            </w:r>
          </w:p>
        </w:tc>
        <w:tc>
          <w:tcPr>
            <w:tcW w:w="3627" w:type="dxa"/>
            <w:tcBorders>
              <w:top w:val="single" w:sz="4" w:space="0" w:color="auto"/>
            </w:tcBorders>
            <w:shd w:val="clear" w:color="auto" w:fill="FFFFFF"/>
            <w:vAlign w:val="center"/>
          </w:tcPr>
          <w:p w14:paraId="78D1D7CF" w14:textId="5895377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Изображение фигур – отрезка, прямоугольника, квадрата – с заданными измерениями </w:t>
            </w:r>
          </w:p>
        </w:tc>
        <w:tc>
          <w:tcPr>
            <w:tcW w:w="995" w:type="dxa"/>
            <w:tcBorders>
              <w:top w:val="single" w:sz="4" w:space="0" w:color="auto"/>
            </w:tcBorders>
            <w:shd w:val="clear" w:color="auto" w:fill="FFFFFF"/>
            <w:vAlign w:val="center"/>
          </w:tcPr>
          <w:p w14:paraId="25511311" w14:textId="6F7EEA4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tcBorders>
              <w:top w:val="single" w:sz="4" w:space="0" w:color="auto"/>
            </w:tcBorders>
            <w:shd w:val="clear" w:color="auto" w:fill="FFFFFF"/>
            <w:vAlign w:val="center"/>
          </w:tcPr>
          <w:p w14:paraId="3255383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4" w:space="0" w:color="auto"/>
            </w:tcBorders>
            <w:shd w:val="clear" w:color="auto" w:fill="FFFFFF"/>
            <w:vAlign w:val="center"/>
          </w:tcPr>
          <w:p w14:paraId="0A59481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14:paraId="1E2EFB6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top w:val="single" w:sz="4" w:space="0" w:color="auto"/>
            </w:tcBorders>
            <w:shd w:val="clear" w:color="auto" w:fill="FFFFFF"/>
            <w:vAlign w:val="center"/>
          </w:tcPr>
          <w:p w14:paraId="0B6FC45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tcBorders>
              <w:top w:val="single" w:sz="4" w:space="0" w:color="auto"/>
            </w:tcBorders>
            <w:shd w:val="clear" w:color="auto" w:fill="FFFFFF"/>
          </w:tcPr>
          <w:p w14:paraId="3A3A652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(стр.12)</w:t>
            </w:r>
          </w:p>
          <w:p w14:paraId="6D48476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9CAEA62" w14:textId="08E78B38" w:rsidR="00A1679E" w:rsidRPr="003864D6" w:rsidRDefault="003864D6" w:rsidP="003864D6">
            <w:pPr>
              <w:spacing w:line="240" w:lineRule="auto"/>
              <w:jc w:val="center"/>
              <w:rPr>
                <w:rFonts w:ascii="Times New Roman" w:hAnsi="Times New Roman" w:cs="Times New Roman"/>
                <w:sz w:val="24"/>
                <w:szCs w:val="24"/>
                <w:lang w:val="ru-RU"/>
              </w:rPr>
            </w:pPr>
            <w:hyperlink r:id="rId3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6878789" w14:textId="77777777" w:rsidTr="00BE3A49">
        <w:tc>
          <w:tcPr>
            <w:tcW w:w="756" w:type="dxa"/>
          </w:tcPr>
          <w:p w14:paraId="6F4622B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627" w:type="dxa"/>
            <w:shd w:val="clear" w:color="auto" w:fill="FFFFFF"/>
            <w:vAlign w:val="center"/>
          </w:tcPr>
          <w:p w14:paraId="72EFDD78" w14:textId="77777777" w:rsidR="00A1679E" w:rsidRPr="003864D6" w:rsidRDefault="00A1679E" w:rsidP="003864D6">
            <w:pPr>
              <w:spacing w:line="240" w:lineRule="auto"/>
              <w:rPr>
                <w:rFonts w:ascii="Times New Roman" w:eastAsia="Calibri" w:hAnsi="Times New Roman" w:cs="Times New Roman"/>
                <w:i/>
                <w:sz w:val="24"/>
                <w:szCs w:val="24"/>
                <w:lang w:val="ru-RU"/>
              </w:rPr>
            </w:pPr>
            <w:r w:rsidRPr="003864D6">
              <w:rPr>
                <w:rFonts w:ascii="Times New Roman" w:eastAsia="Calibri" w:hAnsi="Times New Roman" w:cs="Times New Roman"/>
                <w:sz w:val="24"/>
                <w:szCs w:val="24"/>
                <w:lang w:val="ru-RU"/>
              </w:rPr>
              <w:t>Логические рассуждения (одно-двухшаговые) со связками «если …, то …», «поэтому», «значит», «все», «и», «некоторые», «</w:t>
            </w:r>
            <w:r w:rsidRPr="003864D6">
              <w:rPr>
                <w:rFonts w:ascii="Times New Roman" w:eastAsia="Calibri" w:hAnsi="Times New Roman" w:cs="Times New Roman"/>
                <w:i/>
                <w:sz w:val="24"/>
                <w:szCs w:val="24"/>
                <w:lang w:val="ru-RU"/>
              </w:rPr>
              <w:t xml:space="preserve">каждый» </w:t>
            </w:r>
          </w:p>
          <w:p w14:paraId="70ADF21C" w14:textId="77103FB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5C2E084B" w14:textId="4568A0A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6D01034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AE7B96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6C13D2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E54B22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5D4865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2425A1A" w14:textId="3532646A" w:rsidR="00A1679E" w:rsidRPr="003864D6" w:rsidRDefault="003864D6" w:rsidP="003864D6">
            <w:pPr>
              <w:spacing w:line="240" w:lineRule="auto"/>
              <w:jc w:val="center"/>
              <w:rPr>
                <w:rFonts w:ascii="Times New Roman" w:hAnsi="Times New Roman" w:cs="Times New Roman"/>
                <w:sz w:val="24"/>
                <w:szCs w:val="24"/>
                <w:lang w:val="ru-RU"/>
              </w:rPr>
            </w:pPr>
            <w:hyperlink r:id="rId3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5F6EA2B" w14:textId="77777777" w:rsidTr="00BE3A49">
        <w:tc>
          <w:tcPr>
            <w:tcW w:w="756" w:type="dxa"/>
          </w:tcPr>
          <w:p w14:paraId="286788C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27" w:type="dxa"/>
            <w:shd w:val="clear" w:color="auto" w:fill="FFFFFF"/>
            <w:vAlign w:val="center"/>
          </w:tcPr>
          <w:p w14:paraId="59E7EC6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Работа с текстовой задачей  </w:t>
            </w:r>
            <w:r w:rsidRPr="003864D6">
              <w:rPr>
                <w:rFonts w:ascii="Times New Roman" w:eastAsia="Calibri" w:hAnsi="Times New Roman" w:cs="Times New Roman"/>
                <w:sz w:val="24"/>
                <w:szCs w:val="24"/>
                <w:lang w:val="ru-RU"/>
              </w:rPr>
              <w:t xml:space="preserve"> </w:t>
            </w:r>
          </w:p>
          <w:p w14:paraId="26F73DB8" w14:textId="60590F7F" w:rsidR="00A1679E" w:rsidRPr="003864D6" w:rsidRDefault="00A1679E" w:rsidP="003864D6">
            <w:pPr>
              <w:spacing w:line="240" w:lineRule="auto"/>
              <w:rPr>
                <w:rFonts w:ascii="Times New Roman" w:hAnsi="Times New Roman" w:cs="Times New Roman"/>
                <w:sz w:val="24"/>
                <w:szCs w:val="24"/>
                <w:lang w:val="ru-RU"/>
              </w:rPr>
            </w:pPr>
          </w:p>
        </w:tc>
        <w:tc>
          <w:tcPr>
            <w:tcW w:w="995" w:type="dxa"/>
            <w:shd w:val="clear" w:color="auto" w:fill="FFFFFF"/>
            <w:vAlign w:val="center"/>
          </w:tcPr>
          <w:p w14:paraId="7607863F" w14:textId="3165EF8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19B606E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73310C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D18563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9B19D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94301C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(стр.13)</w:t>
            </w:r>
          </w:p>
          <w:p w14:paraId="4AA9511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1DFBF51C" w14:textId="5C98D8F6" w:rsidR="00A1679E" w:rsidRPr="003864D6" w:rsidRDefault="003864D6" w:rsidP="003864D6">
            <w:pPr>
              <w:spacing w:line="240" w:lineRule="auto"/>
              <w:jc w:val="center"/>
              <w:rPr>
                <w:rFonts w:ascii="Times New Roman" w:hAnsi="Times New Roman" w:cs="Times New Roman"/>
                <w:sz w:val="24"/>
                <w:szCs w:val="24"/>
                <w:lang w:val="ru-RU"/>
              </w:rPr>
            </w:pPr>
            <w:hyperlink r:id="rId3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19EEDF3" w14:textId="77777777" w:rsidTr="00BE3A49">
        <w:tc>
          <w:tcPr>
            <w:tcW w:w="756" w:type="dxa"/>
          </w:tcPr>
          <w:p w14:paraId="4C8259E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27" w:type="dxa"/>
            <w:shd w:val="clear" w:color="auto" w:fill="FFFFFF"/>
            <w:vAlign w:val="center"/>
          </w:tcPr>
          <w:p w14:paraId="2EA4123F"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 xml:space="preserve">Изображение на клетчатой бумаге прямоугольника с заданным значением площади. </w:t>
            </w:r>
          </w:p>
          <w:p w14:paraId="3FBFA412" w14:textId="675CD7C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36062660" w14:textId="6FCF8FF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24FAF09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9EBAD4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163B5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93F12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EC84E0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23B21366" w14:textId="156540C7" w:rsidR="00A1679E" w:rsidRPr="003864D6" w:rsidRDefault="003864D6" w:rsidP="003864D6">
            <w:pPr>
              <w:spacing w:line="240" w:lineRule="auto"/>
              <w:jc w:val="center"/>
              <w:rPr>
                <w:rFonts w:ascii="Times New Roman" w:hAnsi="Times New Roman" w:cs="Times New Roman"/>
                <w:sz w:val="24"/>
                <w:szCs w:val="24"/>
                <w:lang w:val="ru-RU"/>
              </w:rPr>
            </w:pPr>
            <w:hyperlink r:id="rId3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1421619" w14:textId="77777777" w:rsidTr="00BE3A49">
        <w:tc>
          <w:tcPr>
            <w:tcW w:w="756" w:type="dxa"/>
          </w:tcPr>
          <w:p w14:paraId="491B381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27" w:type="dxa"/>
            <w:shd w:val="clear" w:color="auto" w:fill="FFFFFF"/>
            <w:vAlign w:val="center"/>
          </w:tcPr>
          <w:p w14:paraId="34441976" w14:textId="08D1DA6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Конструирование геометрических фигур(разбиение фигуры на части, составление фигуры из частей)</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14:paraId="339184E8" w14:textId="75B58BB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70A485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298172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FBE052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7D92B2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872BF9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(стр.14)</w:t>
            </w:r>
          </w:p>
          <w:p w14:paraId="152E32D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71591330" w14:textId="28615A84" w:rsidR="00A1679E" w:rsidRPr="003864D6" w:rsidRDefault="003864D6" w:rsidP="003864D6">
            <w:pPr>
              <w:spacing w:line="240" w:lineRule="auto"/>
              <w:jc w:val="center"/>
              <w:rPr>
                <w:rFonts w:ascii="Times New Roman" w:hAnsi="Times New Roman" w:cs="Times New Roman"/>
                <w:sz w:val="24"/>
                <w:szCs w:val="24"/>
                <w:lang w:val="ru-RU"/>
              </w:rPr>
            </w:pPr>
            <w:hyperlink r:id="rId3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3452965" w14:textId="77777777" w:rsidTr="00BE3A49">
        <w:tc>
          <w:tcPr>
            <w:tcW w:w="756" w:type="dxa"/>
          </w:tcPr>
          <w:p w14:paraId="5F5661B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27" w:type="dxa"/>
            <w:shd w:val="clear" w:color="auto" w:fill="FFFFFF"/>
            <w:vAlign w:val="center"/>
          </w:tcPr>
          <w:p w14:paraId="50BD0E6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Конструирование многоугольника из данных фигур, деление многоугольника на части </w:t>
            </w:r>
          </w:p>
          <w:p w14:paraId="0FEFC93B" w14:textId="7FDF084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7D07A543" w14:textId="2A4E14E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295BEA7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63E72B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4C43CC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75DB8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9DA4FD2"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Библиотека ЦОК</w:t>
            </w:r>
          </w:p>
          <w:p w14:paraId="418E1840" w14:textId="07350B47" w:rsidR="00A1679E" w:rsidRPr="003864D6" w:rsidRDefault="003864D6" w:rsidP="003864D6">
            <w:pPr>
              <w:spacing w:line="240" w:lineRule="auto"/>
              <w:jc w:val="center"/>
              <w:rPr>
                <w:rFonts w:ascii="Times New Roman" w:hAnsi="Times New Roman" w:cs="Times New Roman"/>
                <w:sz w:val="24"/>
                <w:szCs w:val="24"/>
                <w:lang w:val="ru-RU"/>
              </w:rPr>
            </w:pPr>
            <w:hyperlink r:id="rId4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2195CF7" w14:textId="77777777" w:rsidTr="00BE3A49">
        <w:tc>
          <w:tcPr>
            <w:tcW w:w="756" w:type="dxa"/>
          </w:tcPr>
          <w:p w14:paraId="0F51A88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27" w:type="dxa"/>
            <w:shd w:val="clear" w:color="auto" w:fill="FFFFFF"/>
            <w:vAlign w:val="center"/>
          </w:tcPr>
          <w:p w14:paraId="4ABA727F" w14:textId="10843B2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Таблица умножения и деления с числами 3 и 4  </w:t>
            </w:r>
          </w:p>
        </w:tc>
        <w:tc>
          <w:tcPr>
            <w:tcW w:w="995" w:type="dxa"/>
            <w:shd w:val="clear" w:color="auto" w:fill="FFFFFF"/>
            <w:vAlign w:val="center"/>
          </w:tcPr>
          <w:p w14:paraId="6DC758DC" w14:textId="3BDF311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13A8F14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33BEB8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CC6AA1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C78730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8FE4A0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(стр.20)</w:t>
            </w:r>
          </w:p>
          <w:p w14:paraId="6E6BDBD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23E277C4" w14:textId="3ADCCDDF" w:rsidR="00A1679E" w:rsidRPr="003864D6" w:rsidRDefault="003864D6" w:rsidP="003864D6">
            <w:pPr>
              <w:spacing w:line="240" w:lineRule="auto"/>
              <w:jc w:val="center"/>
              <w:rPr>
                <w:rFonts w:ascii="Times New Roman" w:hAnsi="Times New Roman" w:cs="Times New Roman"/>
                <w:sz w:val="24"/>
                <w:szCs w:val="24"/>
                <w:lang w:val="ru-RU"/>
              </w:rPr>
            </w:pPr>
            <w:hyperlink r:id="rId4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4B9839E" w14:textId="77777777" w:rsidTr="00BE3A49">
        <w:tc>
          <w:tcPr>
            <w:tcW w:w="756" w:type="dxa"/>
          </w:tcPr>
          <w:p w14:paraId="6210438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27" w:type="dxa"/>
            <w:shd w:val="clear" w:color="auto" w:fill="FFFFFF"/>
            <w:vAlign w:val="center"/>
          </w:tcPr>
          <w:p w14:paraId="24FA6230" w14:textId="7C6A65D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Периметр многоугольника: измерение, вычисление, запись равенства</w:t>
            </w:r>
          </w:p>
        </w:tc>
        <w:tc>
          <w:tcPr>
            <w:tcW w:w="995" w:type="dxa"/>
            <w:shd w:val="clear" w:color="auto" w:fill="FFFFFF"/>
            <w:vAlign w:val="center"/>
          </w:tcPr>
          <w:p w14:paraId="3495995D" w14:textId="18D0DA7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6A295B0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F95F80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7581D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A7A0AF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3D2C20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(стр.20)</w:t>
            </w:r>
          </w:p>
          <w:p w14:paraId="076B1EA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7048D9C" w14:textId="3382B8EB" w:rsidR="00A1679E" w:rsidRPr="003864D6" w:rsidRDefault="003864D6" w:rsidP="003864D6">
            <w:pPr>
              <w:spacing w:line="240" w:lineRule="auto"/>
              <w:jc w:val="center"/>
              <w:rPr>
                <w:rFonts w:ascii="Times New Roman" w:hAnsi="Times New Roman" w:cs="Times New Roman"/>
                <w:sz w:val="24"/>
                <w:szCs w:val="24"/>
                <w:lang w:val="ru-RU"/>
              </w:rPr>
            </w:pPr>
            <w:hyperlink r:id="rId4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A872EC7" w14:textId="77777777" w:rsidTr="00BE3A49">
        <w:tc>
          <w:tcPr>
            <w:tcW w:w="756" w:type="dxa"/>
          </w:tcPr>
          <w:p w14:paraId="3BFB3E7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627" w:type="dxa"/>
            <w:shd w:val="clear" w:color="auto" w:fill="FFFFFF"/>
          </w:tcPr>
          <w:p w14:paraId="4E1B30C1" w14:textId="1F5900E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Зависимости между  величинами: «цена», «количество», «стоимость» </w:t>
            </w:r>
          </w:p>
        </w:tc>
        <w:tc>
          <w:tcPr>
            <w:tcW w:w="995" w:type="dxa"/>
            <w:shd w:val="clear" w:color="auto" w:fill="FFFFFF"/>
          </w:tcPr>
          <w:p w14:paraId="042A31FC" w14:textId="3483C42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61CC4A2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546213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E764E9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BB2F0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8FCCC3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(стр.22)</w:t>
            </w:r>
          </w:p>
          <w:p w14:paraId="5533205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5ABE1DB9" w14:textId="256C7296" w:rsidR="00A1679E" w:rsidRPr="003864D6" w:rsidRDefault="003864D6" w:rsidP="003864D6">
            <w:pPr>
              <w:spacing w:line="240" w:lineRule="auto"/>
              <w:jc w:val="center"/>
              <w:rPr>
                <w:rFonts w:ascii="Times New Roman" w:hAnsi="Times New Roman" w:cs="Times New Roman"/>
                <w:sz w:val="24"/>
                <w:szCs w:val="24"/>
                <w:lang w:val="ru-RU"/>
              </w:rPr>
            </w:pPr>
            <w:hyperlink r:id="rId4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052BB6C" w14:textId="77777777" w:rsidTr="00BE3A49">
        <w:tc>
          <w:tcPr>
            <w:tcW w:w="756" w:type="dxa"/>
          </w:tcPr>
          <w:p w14:paraId="3F1A69B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27" w:type="dxa"/>
            <w:shd w:val="clear" w:color="auto" w:fill="FFFFFF"/>
            <w:vAlign w:val="center"/>
          </w:tcPr>
          <w:p w14:paraId="7355D6F5" w14:textId="3E08F52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Решение задач с понятиями «масса» и «количество» </w:t>
            </w:r>
          </w:p>
        </w:tc>
        <w:tc>
          <w:tcPr>
            <w:tcW w:w="995" w:type="dxa"/>
            <w:shd w:val="clear" w:color="auto" w:fill="FFFFFF"/>
          </w:tcPr>
          <w:p w14:paraId="3F247A87" w14:textId="78B1524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57D5AE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514D27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ADAFFF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E9A6D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C74BB2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(стр.23)</w:t>
            </w:r>
          </w:p>
          <w:p w14:paraId="353DD9F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35607419" w14:textId="20E05F35" w:rsidR="00A1679E" w:rsidRPr="003864D6" w:rsidRDefault="003864D6" w:rsidP="003864D6">
            <w:pPr>
              <w:spacing w:line="240" w:lineRule="auto"/>
              <w:jc w:val="center"/>
              <w:rPr>
                <w:rFonts w:ascii="Times New Roman" w:hAnsi="Times New Roman" w:cs="Times New Roman"/>
                <w:sz w:val="24"/>
                <w:szCs w:val="24"/>
                <w:lang w:val="ru-RU"/>
              </w:rPr>
            </w:pPr>
            <w:hyperlink r:id="rId4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4A8BA68" w14:textId="77777777" w:rsidTr="00BE3A49">
        <w:tc>
          <w:tcPr>
            <w:tcW w:w="756" w:type="dxa"/>
          </w:tcPr>
          <w:p w14:paraId="10ECFDF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21</w:t>
            </w:r>
          </w:p>
        </w:tc>
        <w:tc>
          <w:tcPr>
            <w:tcW w:w="3627" w:type="dxa"/>
            <w:shd w:val="clear" w:color="auto" w:fill="FFFFFF"/>
          </w:tcPr>
          <w:p w14:paraId="6ED8D85B" w14:textId="45AE2C5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Порядок действий в числовом выражении (со скобками), (без скобок)</w:t>
            </w:r>
            <w:r w:rsidRPr="003864D6">
              <w:rPr>
                <w:rFonts w:ascii="Times New Roman" w:eastAsia="Calibri" w:hAnsi="Times New Roman" w:cs="Times New Roman"/>
                <w:iCs/>
                <w:sz w:val="24"/>
                <w:szCs w:val="24"/>
                <w:lang w:val="ru-RU"/>
              </w:rPr>
              <w:t xml:space="preserve"> </w:t>
            </w:r>
          </w:p>
        </w:tc>
        <w:tc>
          <w:tcPr>
            <w:tcW w:w="995" w:type="dxa"/>
            <w:shd w:val="clear" w:color="auto" w:fill="FFFFFF"/>
          </w:tcPr>
          <w:p w14:paraId="0FF10828" w14:textId="45E892A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2CD2ABF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91CF15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6438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DCCFE4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AB132B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(стр.24-25)</w:t>
            </w:r>
          </w:p>
          <w:p w14:paraId="5AF48F9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1C44C0E4" w14:textId="73359B9F" w:rsidR="00A1679E" w:rsidRPr="003864D6" w:rsidRDefault="003864D6" w:rsidP="003864D6">
            <w:pPr>
              <w:spacing w:line="240" w:lineRule="auto"/>
              <w:jc w:val="center"/>
              <w:rPr>
                <w:rFonts w:ascii="Times New Roman" w:hAnsi="Times New Roman" w:cs="Times New Roman"/>
                <w:sz w:val="24"/>
                <w:szCs w:val="24"/>
                <w:lang w:val="ru-RU"/>
              </w:rPr>
            </w:pPr>
            <w:hyperlink r:id="rId4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C8625C7" w14:textId="77777777" w:rsidTr="00BE3A49">
        <w:tc>
          <w:tcPr>
            <w:tcW w:w="756" w:type="dxa"/>
          </w:tcPr>
          <w:p w14:paraId="2803D78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627" w:type="dxa"/>
            <w:shd w:val="clear" w:color="auto" w:fill="FFFFFF"/>
          </w:tcPr>
          <w:p w14:paraId="366F8B1E" w14:textId="064FB4B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по действиям с пояснениями и с помощью числового выражения </w:t>
            </w:r>
          </w:p>
        </w:tc>
        <w:tc>
          <w:tcPr>
            <w:tcW w:w="995" w:type="dxa"/>
            <w:shd w:val="clear" w:color="auto" w:fill="FFFFFF"/>
          </w:tcPr>
          <w:p w14:paraId="7038BF29" w14:textId="3AD591D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4C0A69C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687CD4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2DB17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A225DC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AA0280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(стр.27)</w:t>
            </w:r>
          </w:p>
          <w:p w14:paraId="1D2DA6A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63736212" w14:textId="7B605C3D" w:rsidR="00A1679E" w:rsidRPr="003864D6" w:rsidRDefault="003864D6" w:rsidP="003864D6">
            <w:pPr>
              <w:spacing w:line="240" w:lineRule="auto"/>
              <w:jc w:val="center"/>
              <w:rPr>
                <w:rFonts w:ascii="Times New Roman" w:hAnsi="Times New Roman" w:cs="Times New Roman"/>
                <w:sz w:val="24"/>
                <w:szCs w:val="24"/>
                <w:lang w:val="ru-RU"/>
              </w:rPr>
            </w:pPr>
            <w:hyperlink r:id="rId4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9E642AC" w14:textId="77777777" w:rsidTr="00BE3A49">
        <w:tc>
          <w:tcPr>
            <w:tcW w:w="756" w:type="dxa"/>
          </w:tcPr>
          <w:p w14:paraId="216429F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627" w:type="dxa"/>
            <w:shd w:val="clear" w:color="auto" w:fill="FFFFFF"/>
          </w:tcPr>
          <w:p w14:paraId="1AA9FCE9" w14:textId="2E490DD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арифметическим способом </w:t>
            </w:r>
          </w:p>
        </w:tc>
        <w:tc>
          <w:tcPr>
            <w:tcW w:w="995" w:type="dxa"/>
            <w:shd w:val="clear" w:color="auto" w:fill="FFFFFF"/>
          </w:tcPr>
          <w:p w14:paraId="065841E0" w14:textId="43A4F36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02E3EFF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D78A18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7DA967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7CBF1F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ABF9A1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(стр.28)</w:t>
            </w:r>
          </w:p>
          <w:p w14:paraId="6387C0B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260F0958" w14:textId="69F9348C" w:rsidR="00A1679E" w:rsidRPr="003864D6" w:rsidRDefault="003864D6" w:rsidP="003864D6">
            <w:pPr>
              <w:spacing w:line="240" w:lineRule="auto"/>
              <w:jc w:val="center"/>
              <w:rPr>
                <w:rFonts w:ascii="Times New Roman" w:hAnsi="Times New Roman" w:cs="Times New Roman"/>
                <w:sz w:val="24"/>
                <w:szCs w:val="24"/>
                <w:lang w:val="ru-RU"/>
              </w:rPr>
            </w:pPr>
            <w:hyperlink r:id="rId4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ED59FA0" w14:textId="77777777" w:rsidTr="00BE3A49">
        <w:tc>
          <w:tcPr>
            <w:tcW w:w="756" w:type="dxa"/>
          </w:tcPr>
          <w:p w14:paraId="019881D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27" w:type="dxa"/>
            <w:shd w:val="clear" w:color="auto" w:fill="FFFFFF"/>
            <w:vAlign w:val="center"/>
          </w:tcPr>
          <w:p w14:paraId="52B93E1D" w14:textId="2A1AB1C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Таблица умножения и деления с числом 5-6 </w:t>
            </w:r>
          </w:p>
        </w:tc>
        <w:tc>
          <w:tcPr>
            <w:tcW w:w="995" w:type="dxa"/>
            <w:shd w:val="clear" w:color="auto" w:fill="FFFFFF"/>
            <w:vAlign w:val="center"/>
          </w:tcPr>
          <w:p w14:paraId="2790BCCC" w14:textId="5D21EBD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6A7B0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A26640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DD79AC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359E6B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861D9A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(стр.32-33)</w:t>
            </w:r>
          </w:p>
          <w:p w14:paraId="0AF5B2B6" w14:textId="7CE843C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4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A9820B2" w14:textId="77777777" w:rsidTr="00BE3A49">
        <w:tc>
          <w:tcPr>
            <w:tcW w:w="756" w:type="dxa"/>
          </w:tcPr>
          <w:p w14:paraId="345976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27" w:type="dxa"/>
            <w:shd w:val="clear" w:color="auto" w:fill="FFFFFF"/>
            <w:vAlign w:val="center"/>
          </w:tcPr>
          <w:p w14:paraId="79616FD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Логические рассуждения (одно-двухшаговые) со связками «если …, то …», «поэтому», «значит», «все», «и», «некоторые», «каждый» </w:t>
            </w:r>
          </w:p>
          <w:p w14:paraId="672D4B03" w14:textId="2A0BA78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4FA392D2" w14:textId="1C26B09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51446F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96C2E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47B9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8B3B3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57DB84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49" w:history="1">
              <w:r w:rsidRPr="003864D6">
                <w:rPr>
                  <w:rFonts w:ascii="Times New Roman" w:eastAsia="Calibri" w:hAnsi="Times New Roman" w:cs="Times New Roman"/>
                  <w:color w:val="0000FF"/>
                  <w:sz w:val="24"/>
                  <w:szCs w:val="24"/>
                  <w:u w:val="single"/>
                  <w:lang w:val="ru-RU"/>
                </w:rPr>
                <w:t>https://urok.apkpro.ru/</w:t>
              </w:r>
            </w:hyperlink>
          </w:p>
          <w:p w14:paraId="410B53BC" w14:textId="79986B1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B8491E1" w14:textId="77777777" w:rsidTr="00BE3A49">
        <w:tc>
          <w:tcPr>
            <w:tcW w:w="756" w:type="dxa"/>
          </w:tcPr>
          <w:p w14:paraId="692B3ED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627" w:type="dxa"/>
            <w:shd w:val="clear" w:color="auto" w:fill="FFFFFF"/>
            <w:vAlign w:val="center"/>
          </w:tcPr>
          <w:p w14:paraId="3B172A81" w14:textId="1351AD2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Контрольная  работа №1 за 1 четверть</w:t>
            </w:r>
          </w:p>
        </w:tc>
        <w:tc>
          <w:tcPr>
            <w:tcW w:w="995" w:type="dxa"/>
            <w:shd w:val="clear" w:color="auto" w:fill="FFFFFF"/>
            <w:vAlign w:val="center"/>
          </w:tcPr>
          <w:p w14:paraId="02C673A1" w14:textId="3F6CADA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124E9606" w14:textId="77EDE57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14:paraId="6BDE0FF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1165E07" w14:textId="32CB8748"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22205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E39692C" w14:textId="60D40D0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3B341A4" w14:textId="77777777" w:rsidTr="00BE3A49">
        <w:tc>
          <w:tcPr>
            <w:tcW w:w="756" w:type="dxa"/>
          </w:tcPr>
          <w:p w14:paraId="67DD36D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27" w:type="dxa"/>
            <w:shd w:val="clear" w:color="auto" w:fill="FFFFFF"/>
          </w:tcPr>
          <w:p w14:paraId="2C8E72C2" w14:textId="474DA1A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Задачи на разностное и кратное сравнение</w:t>
            </w:r>
          </w:p>
        </w:tc>
        <w:tc>
          <w:tcPr>
            <w:tcW w:w="995" w:type="dxa"/>
            <w:shd w:val="clear" w:color="auto" w:fill="FFFFFF"/>
            <w:vAlign w:val="center"/>
          </w:tcPr>
          <w:p w14:paraId="6FD55856" w14:textId="083F44E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66AACF9B" w14:textId="5097F99E"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1EB4A9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A9988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F177E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314886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(стр.34)</w:t>
            </w:r>
          </w:p>
          <w:p w14:paraId="7363B8BE" w14:textId="75C1282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0F88130" w14:textId="77777777" w:rsidTr="00BE3A49">
        <w:tc>
          <w:tcPr>
            <w:tcW w:w="756" w:type="dxa"/>
          </w:tcPr>
          <w:p w14:paraId="1EEA0AB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27" w:type="dxa"/>
            <w:shd w:val="clear" w:color="auto" w:fill="FFFFFF"/>
          </w:tcPr>
          <w:p w14:paraId="13A9FC07" w14:textId="7E44405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текстовой задачей </w:t>
            </w:r>
          </w:p>
        </w:tc>
        <w:tc>
          <w:tcPr>
            <w:tcW w:w="995" w:type="dxa"/>
            <w:shd w:val="clear" w:color="auto" w:fill="FFFFFF"/>
            <w:vAlign w:val="center"/>
          </w:tcPr>
          <w:p w14:paraId="7B366172" w14:textId="1B6445C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7045488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CFB3A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D0139C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311DD2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E2DAF6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(стр.35)</w:t>
            </w:r>
          </w:p>
          <w:p w14:paraId="09AE5FB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0F5F2AC5" w14:textId="019B3898" w:rsidR="00A1679E" w:rsidRPr="003864D6" w:rsidRDefault="003864D6" w:rsidP="003864D6">
            <w:pPr>
              <w:spacing w:line="240" w:lineRule="auto"/>
              <w:jc w:val="center"/>
              <w:rPr>
                <w:rFonts w:ascii="Times New Roman" w:hAnsi="Times New Roman" w:cs="Times New Roman"/>
                <w:sz w:val="24"/>
                <w:szCs w:val="24"/>
                <w:lang w:val="ru-RU"/>
              </w:rPr>
            </w:pPr>
            <w:hyperlink r:id="rId5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FE7DA13" w14:textId="77777777" w:rsidTr="00BE3A49">
        <w:tc>
          <w:tcPr>
            <w:tcW w:w="756" w:type="dxa"/>
          </w:tcPr>
          <w:p w14:paraId="6880DC1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627" w:type="dxa"/>
            <w:shd w:val="clear" w:color="auto" w:fill="FFFFFF"/>
          </w:tcPr>
          <w:p w14:paraId="3287328C" w14:textId="70D6DCB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текстовой задачей: представление на модели  </w:t>
            </w:r>
          </w:p>
        </w:tc>
        <w:tc>
          <w:tcPr>
            <w:tcW w:w="995" w:type="dxa"/>
            <w:shd w:val="clear" w:color="auto" w:fill="FFFFFF"/>
            <w:vAlign w:val="center"/>
          </w:tcPr>
          <w:p w14:paraId="07AAEB72" w14:textId="7DDDE2A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43172BF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AFD60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6C88F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FD00E1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BB8E9A2" w14:textId="3AD6C06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(стр.36)</w:t>
            </w:r>
          </w:p>
        </w:tc>
      </w:tr>
      <w:tr w:rsidR="00A1679E" w:rsidRPr="003864D6" w14:paraId="0415A929" w14:textId="77777777" w:rsidTr="00BE3A49">
        <w:tc>
          <w:tcPr>
            <w:tcW w:w="756" w:type="dxa"/>
          </w:tcPr>
          <w:p w14:paraId="6CA5C5D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627" w:type="dxa"/>
            <w:shd w:val="clear" w:color="auto" w:fill="FFFFFF"/>
            <w:vAlign w:val="center"/>
          </w:tcPr>
          <w:p w14:paraId="2EA4D3FB" w14:textId="444DAEE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Учимся строить линейные и столбчатые диаграммы.</w:t>
            </w:r>
          </w:p>
        </w:tc>
        <w:tc>
          <w:tcPr>
            <w:tcW w:w="995" w:type="dxa"/>
            <w:shd w:val="clear" w:color="auto" w:fill="FFFFFF"/>
            <w:vAlign w:val="center"/>
          </w:tcPr>
          <w:p w14:paraId="04650141" w14:textId="733CE78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31EDCF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B3EB79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01533D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732D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BA067E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(стр.37)</w:t>
            </w:r>
          </w:p>
          <w:p w14:paraId="05B4CC7E" w14:textId="33BE82C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AF99D95" w14:textId="77777777" w:rsidTr="00BE3A49">
        <w:tc>
          <w:tcPr>
            <w:tcW w:w="756" w:type="dxa"/>
          </w:tcPr>
          <w:p w14:paraId="4E0743E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27" w:type="dxa"/>
            <w:shd w:val="clear" w:color="auto" w:fill="FFFFFF"/>
            <w:vAlign w:val="center"/>
          </w:tcPr>
          <w:p w14:paraId="07C44BF0" w14:textId="028C1F8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Задачи на применение смысла арифметических действий умножения, деления </w:t>
            </w:r>
          </w:p>
        </w:tc>
        <w:tc>
          <w:tcPr>
            <w:tcW w:w="995" w:type="dxa"/>
            <w:shd w:val="clear" w:color="auto" w:fill="FFFFFF"/>
            <w:vAlign w:val="center"/>
          </w:tcPr>
          <w:p w14:paraId="10A1DBF4" w14:textId="54A2827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2C7FE819" w14:textId="1685540B"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1F7D35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B7446D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6CD83F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EABC3D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(стр.38)</w:t>
            </w:r>
          </w:p>
          <w:p w14:paraId="654C4B82" w14:textId="0E83F34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5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3ACD818" w14:textId="77777777" w:rsidTr="00BE3A49">
        <w:tc>
          <w:tcPr>
            <w:tcW w:w="756" w:type="dxa"/>
          </w:tcPr>
          <w:p w14:paraId="151F316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27" w:type="dxa"/>
            <w:shd w:val="clear" w:color="auto" w:fill="FFFFFF"/>
            <w:vAlign w:val="center"/>
          </w:tcPr>
          <w:p w14:paraId="68B7E355" w14:textId="7973015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Задачи на применение смысла арифметических действий вычитания, деления</w:t>
            </w:r>
            <w:r w:rsidRPr="003864D6">
              <w:rPr>
                <w:rFonts w:ascii="Times New Roman" w:eastAsia="Calibri" w:hAnsi="Times New Roman" w:cs="Times New Roman"/>
                <w:iCs/>
                <w:sz w:val="24"/>
                <w:szCs w:val="24"/>
                <w:lang w:val="ru-RU"/>
              </w:rPr>
              <w:t xml:space="preserve"> </w:t>
            </w:r>
          </w:p>
        </w:tc>
        <w:tc>
          <w:tcPr>
            <w:tcW w:w="995" w:type="dxa"/>
            <w:shd w:val="clear" w:color="auto" w:fill="FFFFFF"/>
            <w:vAlign w:val="center"/>
          </w:tcPr>
          <w:p w14:paraId="719931AE" w14:textId="4C06703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1D13DF7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E6FB60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EA6614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FEE2E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717E5A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(стр.39)</w:t>
            </w:r>
          </w:p>
          <w:p w14:paraId="6AD1CD6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3F86DBD9" w14:textId="0DC18F9C" w:rsidR="00A1679E" w:rsidRPr="003864D6" w:rsidRDefault="003864D6" w:rsidP="003864D6">
            <w:pPr>
              <w:spacing w:line="240" w:lineRule="auto"/>
              <w:jc w:val="center"/>
              <w:rPr>
                <w:rFonts w:ascii="Times New Roman" w:hAnsi="Times New Roman" w:cs="Times New Roman"/>
                <w:sz w:val="24"/>
                <w:szCs w:val="24"/>
                <w:lang w:val="ru-RU"/>
              </w:rPr>
            </w:pPr>
            <w:hyperlink r:id="rId5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110E2A1" w14:textId="77777777" w:rsidTr="00BE3A49">
        <w:tc>
          <w:tcPr>
            <w:tcW w:w="756" w:type="dxa"/>
          </w:tcPr>
          <w:p w14:paraId="08EAD66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33</w:t>
            </w:r>
          </w:p>
        </w:tc>
        <w:tc>
          <w:tcPr>
            <w:tcW w:w="3627" w:type="dxa"/>
            <w:shd w:val="clear" w:color="auto" w:fill="FFFFFF"/>
            <w:vAlign w:val="center"/>
          </w:tcPr>
          <w:p w14:paraId="34300469" w14:textId="2E0BEE7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Умножение и деление с числом 7 </w:t>
            </w:r>
          </w:p>
        </w:tc>
        <w:tc>
          <w:tcPr>
            <w:tcW w:w="995" w:type="dxa"/>
            <w:shd w:val="clear" w:color="auto" w:fill="FFFFFF"/>
            <w:vAlign w:val="center"/>
          </w:tcPr>
          <w:p w14:paraId="31260590" w14:textId="1AC8D23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1AB041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6DB082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D5D1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4D536B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5AF072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(стр.40)</w:t>
            </w:r>
          </w:p>
          <w:p w14:paraId="36B20E7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2A1B7B1" w14:textId="67E237B5" w:rsidR="00A1679E" w:rsidRPr="003864D6" w:rsidRDefault="003864D6" w:rsidP="003864D6">
            <w:pPr>
              <w:spacing w:line="240" w:lineRule="auto"/>
              <w:jc w:val="center"/>
              <w:rPr>
                <w:rFonts w:ascii="Times New Roman" w:hAnsi="Times New Roman" w:cs="Times New Roman"/>
                <w:sz w:val="24"/>
                <w:szCs w:val="24"/>
                <w:lang w:val="ru-RU"/>
              </w:rPr>
            </w:pPr>
            <w:hyperlink r:id="rId5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F1337EA" w14:textId="77777777" w:rsidTr="00BE3A49">
        <w:tc>
          <w:tcPr>
            <w:tcW w:w="756" w:type="dxa"/>
          </w:tcPr>
          <w:p w14:paraId="2FD338D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27" w:type="dxa"/>
            <w:shd w:val="clear" w:color="auto" w:fill="FFFFFF"/>
            <w:vAlign w:val="center"/>
          </w:tcPr>
          <w:p w14:paraId="55378D5B" w14:textId="2535EA5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shd w:val="clear" w:color="auto" w:fill="FFFFFF"/>
                <w:lang w:val="ru-RU"/>
              </w:rPr>
              <w:t>Стоимость (единицы — рубль, копейка); установление отношения «дороже/дешевле на/в»</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14:paraId="4F36B752" w14:textId="206BDB5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0123A7C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FE8086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966C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CDE60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C800F5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(стр.49)</w:t>
            </w:r>
          </w:p>
          <w:p w14:paraId="4A3A065F" w14:textId="07D96EB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8DC5AEE" w14:textId="77777777" w:rsidTr="00BE3A49">
        <w:tc>
          <w:tcPr>
            <w:tcW w:w="756" w:type="dxa"/>
          </w:tcPr>
          <w:p w14:paraId="0F54D7D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27" w:type="dxa"/>
            <w:shd w:val="clear" w:color="auto" w:fill="FFFFFF"/>
            <w:vAlign w:val="center"/>
          </w:tcPr>
          <w:p w14:paraId="39A5DFB3" w14:textId="64CA098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Площадь. Единицы площади. </w:t>
            </w:r>
          </w:p>
        </w:tc>
        <w:tc>
          <w:tcPr>
            <w:tcW w:w="995" w:type="dxa"/>
            <w:shd w:val="clear" w:color="auto" w:fill="FFFFFF"/>
            <w:vAlign w:val="center"/>
          </w:tcPr>
          <w:p w14:paraId="2B83AAEC" w14:textId="35DD062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540F1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78B3B6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726D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7E48E7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B797B4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(стр.52)</w:t>
            </w:r>
          </w:p>
          <w:p w14:paraId="0639F799" w14:textId="3E7A7AD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7DEC7C1" w14:textId="77777777" w:rsidTr="00BE3A49">
        <w:tc>
          <w:tcPr>
            <w:tcW w:w="756" w:type="dxa"/>
          </w:tcPr>
          <w:p w14:paraId="38995F1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27" w:type="dxa"/>
            <w:shd w:val="clear" w:color="auto" w:fill="FFFFFF"/>
            <w:vAlign w:val="center"/>
          </w:tcPr>
          <w:p w14:paraId="6EE0B35D" w14:textId="7B417B7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Сравнение объектов по площади.</w:t>
            </w:r>
          </w:p>
        </w:tc>
        <w:tc>
          <w:tcPr>
            <w:tcW w:w="995" w:type="dxa"/>
            <w:shd w:val="clear" w:color="auto" w:fill="FFFFFF"/>
            <w:vAlign w:val="center"/>
          </w:tcPr>
          <w:p w14:paraId="3D4DECB9" w14:textId="1A29EBF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17F4B7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B7E573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8E59EB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C05DCD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BC6E76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(стр.53)</w:t>
            </w:r>
          </w:p>
          <w:p w14:paraId="18A8A387"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27F61DB7" w14:textId="1896399A" w:rsidR="00A1679E" w:rsidRPr="003864D6" w:rsidRDefault="003864D6" w:rsidP="003864D6">
            <w:pPr>
              <w:spacing w:line="240" w:lineRule="auto"/>
              <w:jc w:val="center"/>
              <w:rPr>
                <w:rFonts w:ascii="Times New Roman" w:hAnsi="Times New Roman" w:cs="Times New Roman"/>
                <w:sz w:val="24"/>
                <w:szCs w:val="24"/>
                <w:lang w:val="ru-RU"/>
              </w:rPr>
            </w:pPr>
            <w:hyperlink r:id="rId5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69CE3E6" w14:textId="77777777" w:rsidTr="00BE3A49">
        <w:tc>
          <w:tcPr>
            <w:tcW w:w="756" w:type="dxa"/>
          </w:tcPr>
          <w:p w14:paraId="28A1FB8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27" w:type="dxa"/>
            <w:shd w:val="clear" w:color="auto" w:fill="FFFFFF"/>
            <w:vAlign w:val="center"/>
          </w:tcPr>
          <w:p w14:paraId="693B174C" w14:textId="554DCF2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сантиметр.</w:t>
            </w:r>
          </w:p>
        </w:tc>
        <w:tc>
          <w:tcPr>
            <w:tcW w:w="995" w:type="dxa"/>
            <w:shd w:val="clear" w:color="auto" w:fill="FFFFFF"/>
            <w:vAlign w:val="center"/>
          </w:tcPr>
          <w:p w14:paraId="1AF9B3BA" w14:textId="2511BB8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87096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245B6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77217B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F0523C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62C8E5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(стр.54)</w:t>
            </w:r>
          </w:p>
          <w:p w14:paraId="065D0E0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33A174E" w14:textId="3AEED58A" w:rsidR="00A1679E" w:rsidRPr="003864D6" w:rsidRDefault="003864D6" w:rsidP="003864D6">
            <w:pPr>
              <w:spacing w:line="240" w:lineRule="auto"/>
              <w:jc w:val="center"/>
              <w:rPr>
                <w:rFonts w:ascii="Times New Roman" w:hAnsi="Times New Roman" w:cs="Times New Roman"/>
                <w:sz w:val="24"/>
                <w:szCs w:val="24"/>
                <w:lang w:val="ru-RU"/>
              </w:rPr>
            </w:pPr>
            <w:hyperlink r:id="rId5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FC80928" w14:textId="77777777" w:rsidTr="00BE3A49">
        <w:tc>
          <w:tcPr>
            <w:tcW w:w="756" w:type="dxa"/>
          </w:tcPr>
          <w:p w14:paraId="7BDFE33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27" w:type="dxa"/>
            <w:shd w:val="clear" w:color="auto" w:fill="FFFFFF"/>
            <w:vAlign w:val="center"/>
          </w:tcPr>
          <w:p w14:paraId="571CAE23" w14:textId="3453FD2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прямоугольника</w:t>
            </w:r>
          </w:p>
        </w:tc>
        <w:tc>
          <w:tcPr>
            <w:tcW w:w="995" w:type="dxa"/>
            <w:shd w:val="clear" w:color="auto" w:fill="FFFFFF"/>
            <w:vAlign w:val="center"/>
          </w:tcPr>
          <w:p w14:paraId="025169FB" w14:textId="1523126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085B7F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94774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547759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17697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782EA2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(стр.56-57)</w:t>
            </w:r>
          </w:p>
          <w:p w14:paraId="745E680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5DB0B978" w14:textId="64CAEBC7" w:rsidR="00A1679E" w:rsidRPr="003864D6" w:rsidRDefault="003864D6" w:rsidP="003864D6">
            <w:pPr>
              <w:spacing w:line="240" w:lineRule="auto"/>
              <w:jc w:val="center"/>
              <w:rPr>
                <w:rFonts w:ascii="Times New Roman" w:hAnsi="Times New Roman" w:cs="Times New Roman"/>
                <w:sz w:val="24"/>
                <w:szCs w:val="24"/>
                <w:lang w:val="ru-RU"/>
              </w:rPr>
            </w:pPr>
            <w:hyperlink r:id="rId6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469C0F1" w14:textId="77777777" w:rsidTr="00BE3A49">
        <w:tc>
          <w:tcPr>
            <w:tcW w:w="756" w:type="dxa"/>
          </w:tcPr>
          <w:p w14:paraId="1814383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27" w:type="dxa"/>
            <w:shd w:val="clear" w:color="auto" w:fill="FFFFFF"/>
            <w:vAlign w:val="center"/>
          </w:tcPr>
          <w:p w14:paraId="5ABCA8E2" w14:textId="7D86392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Практическая работа по теме: «Величины»</w:t>
            </w:r>
          </w:p>
        </w:tc>
        <w:tc>
          <w:tcPr>
            <w:tcW w:w="995" w:type="dxa"/>
            <w:shd w:val="clear" w:color="auto" w:fill="FFFFFF"/>
            <w:vAlign w:val="center"/>
          </w:tcPr>
          <w:p w14:paraId="12A7D453" w14:textId="214BACC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4B892F0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8DEB05B" w14:textId="7C899C8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b/>
                <w:iCs/>
                <w:sz w:val="24"/>
                <w:szCs w:val="24"/>
                <w:lang w:val="ru-RU"/>
              </w:rPr>
              <w:t>1</w:t>
            </w:r>
          </w:p>
        </w:tc>
        <w:tc>
          <w:tcPr>
            <w:tcW w:w="899" w:type="dxa"/>
            <w:shd w:val="clear" w:color="auto" w:fill="FFFFFF"/>
            <w:vAlign w:val="center"/>
          </w:tcPr>
          <w:p w14:paraId="42207A7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306CDD1" w14:textId="4511AF4C"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712B9AB" w14:textId="780E32C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1D1450C" w14:textId="77777777" w:rsidTr="00BE3A49">
        <w:tc>
          <w:tcPr>
            <w:tcW w:w="756" w:type="dxa"/>
          </w:tcPr>
          <w:p w14:paraId="781BC5F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27" w:type="dxa"/>
            <w:shd w:val="clear" w:color="auto" w:fill="FFFFFF"/>
            <w:vAlign w:val="center"/>
          </w:tcPr>
          <w:p w14:paraId="5C87CFC8" w14:textId="6F2FB12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Умножение и деление с числами 8 и 9. </w:t>
            </w:r>
          </w:p>
        </w:tc>
        <w:tc>
          <w:tcPr>
            <w:tcW w:w="995" w:type="dxa"/>
            <w:shd w:val="clear" w:color="auto" w:fill="FFFFFF"/>
            <w:vAlign w:val="center"/>
          </w:tcPr>
          <w:p w14:paraId="613B0724" w14:textId="13ABBF6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308DE7F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F08BA2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DB73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9EC668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7C4138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(стр.58)</w:t>
            </w:r>
          </w:p>
          <w:p w14:paraId="6D250F85" w14:textId="182DDA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2D52BB4" w14:textId="77777777" w:rsidTr="00BE3A49">
        <w:tc>
          <w:tcPr>
            <w:tcW w:w="756" w:type="dxa"/>
          </w:tcPr>
          <w:p w14:paraId="1452AE3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627" w:type="dxa"/>
            <w:shd w:val="clear" w:color="auto" w:fill="FFFFFF"/>
            <w:vAlign w:val="center"/>
          </w:tcPr>
          <w:p w14:paraId="42F200B8" w14:textId="3EDA4F5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Cs/>
                <w:sz w:val="24"/>
                <w:szCs w:val="24"/>
                <w:lang w:val="ru-RU"/>
              </w:rPr>
              <w:t xml:space="preserve">Задачи на кратное сравнение </w:t>
            </w:r>
            <w:r w:rsidRPr="003864D6">
              <w:rPr>
                <w:rFonts w:ascii="Times New Roman" w:eastAsia="Times New Roman" w:hAnsi="Times New Roman" w:cs="Times New Roman"/>
                <w:bCs/>
                <w:iCs/>
                <w:sz w:val="24"/>
                <w:szCs w:val="24"/>
                <w:lang w:val="ru-RU"/>
              </w:rPr>
              <w:t xml:space="preserve"> </w:t>
            </w:r>
          </w:p>
        </w:tc>
        <w:tc>
          <w:tcPr>
            <w:tcW w:w="995" w:type="dxa"/>
            <w:shd w:val="clear" w:color="auto" w:fill="FFFFFF"/>
            <w:vAlign w:val="center"/>
          </w:tcPr>
          <w:p w14:paraId="59126809" w14:textId="5822D20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322E0F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C0C700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433A67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C8549B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225B85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(стр.59)</w:t>
            </w:r>
          </w:p>
          <w:p w14:paraId="2068E2E5" w14:textId="6C1D19F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C5E9711" w14:textId="77777777" w:rsidTr="00BE3A49">
        <w:tc>
          <w:tcPr>
            <w:tcW w:w="756" w:type="dxa"/>
          </w:tcPr>
          <w:p w14:paraId="76FA814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627" w:type="dxa"/>
            <w:shd w:val="clear" w:color="auto" w:fill="FFFFFF"/>
            <w:vAlign w:val="center"/>
          </w:tcPr>
          <w:p w14:paraId="4ADF9E46"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p w14:paraId="033ED91D" w14:textId="7FC7AD7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1D1BF04C" w14:textId="2A564D0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53DE67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630E7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D3E5A5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C1BD2D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274F819" w14:textId="337A4CC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6FC9538" w14:textId="77777777" w:rsidTr="00BE3A49">
        <w:tc>
          <w:tcPr>
            <w:tcW w:w="756" w:type="dxa"/>
          </w:tcPr>
          <w:p w14:paraId="53D66C0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27" w:type="dxa"/>
            <w:shd w:val="clear" w:color="auto" w:fill="FFFFFF"/>
            <w:vAlign w:val="center"/>
          </w:tcPr>
          <w:p w14:paraId="63FAFDF7" w14:textId="4BD5D23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разных видов </w:t>
            </w:r>
          </w:p>
        </w:tc>
        <w:tc>
          <w:tcPr>
            <w:tcW w:w="995" w:type="dxa"/>
            <w:shd w:val="clear" w:color="auto" w:fill="FFFFFF"/>
            <w:vAlign w:val="center"/>
          </w:tcPr>
          <w:p w14:paraId="2EEDDA21" w14:textId="64ED9B0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75D5DE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8D734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317F1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8997C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5E0811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(стр.62)</w:t>
            </w:r>
          </w:p>
          <w:p w14:paraId="235B0C88" w14:textId="40C4AFB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A17B286" w14:textId="77777777" w:rsidTr="00BE3A49">
        <w:tc>
          <w:tcPr>
            <w:tcW w:w="756" w:type="dxa"/>
          </w:tcPr>
          <w:p w14:paraId="52F5810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44</w:t>
            </w:r>
          </w:p>
        </w:tc>
        <w:tc>
          <w:tcPr>
            <w:tcW w:w="3627" w:type="dxa"/>
            <w:shd w:val="clear" w:color="auto" w:fill="FFFFFF"/>
            <w:vAlign w:val="center"/>
          </w:tcPr>
          <w:p w14:paraId="0A617E11"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 xml:space="preserve">Решение задач  «купля-продажа», «расчет времени, количества» </w:t>
            </w:r>
          </w:p>
          <w:p w14:paraId="2F64A55E" w14:textId="592E04D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4328D23A" w14:textId="557C0AC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1015D51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09B800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88C909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3940C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496A69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01B28EAA" w14:textId="32830E1C" w:rsidR="00A1679E" w:rsidRPr="003864D6" w:rsidRDefault="003864D6" w:rsidP="003864D6">
            <w:pPr>
              <w:spacing w:line="240" w:lineRule="auto"/>
              <w:jc w:val="center"/>
              <w:rPr>
                <w:rFonts w:ascii="Times New Roman" w:hAnsi="Times New Roman" w:cs="Times New Roman"/>
                <w:sz w:val="24"/>
                <w:szCs w:val="24"/>
                <w:lang w:val="ru-RU"/>
              </w:rPr>
            </w:pPr>
            <w:hyperlink r:id="rId6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34DAE37" w14:textId="77777777" w:rsidTr="00BE3A49">
        <w:tc>
          <w:tcPr>
            <w:tcW w:w="756" w:type="dxa"/>
          </w:tcPr>
          <w:p w14:paraId="3A28A35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627" w:type="dxa"/>
            <w:shd w:val="clear" w:color="auto" w:fill="FFFFFF"/>
            <w:vAlign w:val="center"/>
          </w:tcPr>
          <w:p w14:paraId="679786DA" w14:textId="12B5BB3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дециметр</w:t>
            </w:r>
          </w:p>
        </w:tc>
        <w:tc>
          <w:tcPr>
            <w:tcW w:w="995" w:type="dxa"/>
            <w:shd w:val="clear" w:color="auto" w:fill="FFFFFF"/>
            <w:vAlign w:val="center"/>
          </w:tcPr>
          <w:p w14:paraId="3B1D37D5" w14:textId="60DB5DA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6AF3A9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0C0BC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D1D4FD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88C4F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8C114A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(стр.63)</w:t>
            </w:r>
          </w:p>
          <w:p w14:paraId="09D3F43E" w14:textId="5242F5C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68FE314" w14:textId="77777777" w:rsidTr="00BE3A49">
        <w:tc>
          <w:tcPr>
            <w:tcW w:w="756" w:type="dxa"/>
          </w:tcPr>
          <w:p w14:paraId="7621369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27" w:type="dxa"/>
            <w:shd w:val="clear" w:color="auto" w:fill="FFFFFF"/>
            <w:vAlign w:val="center"/>
          </w:tcPr>
          <w:p w14:paraId="73382B0D" w14:textId="5AA3DBF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Изображение на клетчатой бумаге прямоугольника с заданным значением площади. </w:t>
            </w:r>
          </w:p>
        </w:tc>
        <w:tc>
          <w:tcPr>
            <w:tcW w:w="995" w:type="dxa"/>
            <w:shd w:val="clear" w:color="auto" w:fill="FFFFFF"/>
            <w:vAlign w:val="center"/>
          </w:tcPr>
          <w:p w14:paraId="4CD876A7" w14:textId="5B3AF4A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274CB1E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45268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8849D5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293E21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DDBD7B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(стр.63)</w:t>
            </w:r>
          </w:p>
          <w:p w14:paraId="7E54CED6" w14:textId="25EE799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7F8B48B" w14:textId="77777777" w:rsidTr="00BE3A49">
        <w:tc>
          <w:tcPr>
            <w:tcW w:w="756" w:type="dxa"/>
          </w:tcPr>
          <w:p w14:paraId="2907401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27" w:type="dxa"/>
            <w:shd w:val="clear" w:color="auto" w:fill="FFFFFF"/>
            <w:vAlign w:val="center"/>
          </w:tcPr>
          <w:p w14:paraId="1631C929" w14:textId="7FC803D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Работа с текстовой задачей </w:t>
            </w:r>
          </w:p>
        </w:tc>
        <w:tc>
          <w:tcPr>
            <w:tcW w:w="995" w:type="dxa"/>
            <w:shd w:val="clear" w:color="auto" w:fill="FFFFFF"/>
            <w:vAlign w:val="center"/>
          </w:tcPr>
          <w:p w14:paraId="0EFEDC79" w14:textId="3748BEF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625CD8B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EF388C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D3040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D4E29D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8BA889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(стр.64)</w:t>
            </w:r>
          </w:p>
          <w:p w14:paraId="1AA78727" w14:textId="73F6BD5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15C8CEE" w14:textId="77777777" w:rsidTr="00BE3A49">
        <w:tc>
          <w:tcPr>
            <w:tcW w:w="756" w:type="dxa"/>
          </w:tcPr>
          <w:p w14:paraId="0B32F6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27" w:type="dxa"/>
            <w:shd w:val="clear" w:color="auto" w:fill="FFFFFF"/>
            <w:vAlign w:val="center"/>
          </w:tcPr>
          <w:p w14:paraId="7CD25ABF"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Проверка решения и оценка полученного результата</w:t>
            </w:r>
          </w:p>
          <w:p w14:paraId="3D14AFCD" w14:textId="2CF055D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5DA915BA" w14:textId="1B1AB82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3AB35AA3" w14:textId="3DDC9F89"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DA8DF6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904BF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4BFF84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3A3E388" w14:textId="3717E02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6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F9800AE" w14:textId="77777777" w:rsidTr="00BE3A49">
        <w:tc>
          <w:tcPr>
            <w:tcW w:w="756" w:type="dxa"/>
          </w:tcPr>
          <w:p w14:paraId="36976CF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27" w:type="dxa"/>
            <w:shd w:val="clear" w:color="auto" w:fill="FFFFFF"/>
            <w:vAlign w:val="center"/>
          </w:tcPr>
          <w:p w14:paraId="6A3C05C9" w14:textId="6B17AB3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Решение задач на понимание смысла в арифметических действий</w:t>
            </w:r>
          </w:p>
        </w:tc>
        <w:tc>
          <w:tcPr>
            <w:tcW w:w="995" w:type="dxa"/>
            <w:shd w:val="clear" w:color="auto" w:fill="FFFFFF"/>
            <w:vAlign w:val="center"/>
          </w:tcPr>
          <w:p w14:paraId="1BB6E9DB" w14:textId="060FA71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533637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1F715E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F10D37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38DD9D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A0002D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(стр.65)</w:t>
            </w:r>
          </w:p>
          <w:p w14:paraId="13EBFEBB" w14:textId="5D7948B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6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5D7F706" w14:textId="77777777" w:rsidTr="00BE3A49">
        <w:tc>
          <w:tcPr>
            <w:tcW w:w="756" w:type="dxa"/>
          </w:tcPr>
          <w:p w14:paraId="655F0E9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27" w:type="dxa"/>
            <w:shd w:val="clear" w:color="auto" w:fill="FFFFFF"/>
            <w:vAlign w:val="center"/>
          </w:tcPr>
          <w:p w14:paraId="0AC0A376" w14:textId="218AA01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метр</w:t>
            </w:r>
          </w:p>
        </w:tc>
        <w:tc>
          <w:tcPr>
            <w:tcW w:w="995" w:type="dxa"/>
            <w:shd w:val="clear" w:color="auto" w:fill="FFFFFF"/>
            <w:vAlign w:val="center"/>
          </w:tcPr>
          <w:p w14:paraId="1B4B941A" w14:textId="5E2C275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3D7D5FB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DCCF6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B1E0C2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AC403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0E8970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(стр.66-67)</w:t>
            </w:r>
          </w:p>
          <w:p w14:paraId="45F7115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CCF4005" w14:textId="3260B449" w:rsidR="00A1679E" w:rsidRPr="003864D6" w:rsidRDefault="003864D6" w:rsidP="003864D6">
            <w:pPr>
              <w:spacing w:line="240" w:lineRule="auto"/>
              <w:jc w:val="center"/>
              <w:rPr>
                <w:rFonts w:ascii="Times New Roman" w:hAnsi="Times New Roman" w:cs="Times New Roman"/>
                <w:sz w:val="24"/>
                <w:szCs w:val="24"/>
                <w:lang w:val="ru-RU"/>
              </w:rPr>
            </w:pPr>
            <w:hyperlink r:id="rId7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2E55BDE" w14:textId="77777777" w:rsidTr="00BE3A49">
        <w:tc>
          <w:tcPr>
            <w:tcW w:w="756" w:type="dxa"/>
          </w:tcPr>
          <w:p w14:paraId="292CA11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27" w:type="dxa"/>
            <w:shd w:val="clear" w:color="auto" w:fill="FFFFFF"/>
            <w:vAlign w:val="center"/>
          </w:tcPr>
          <w:p w14:paraId="302C7ECB" w14:textId="5EEDE2A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Работа с текстовой задачей</w:t>
            </w:r>
          </w:p>
        </w:tc>
        <w:tc>
          <w:tcPr>
            <w:tcW w:w="995" w:type="dxa"/>
            <w:shd w:val="clear" w:color="auto" w:fill="FFFFFF"/>
            <w:vAlign w:val="center"/>
          </w:tcPr>
          <w:p w14:paraId="3608F542" w14:textId="671E48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10B5B1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56F20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334491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7E56A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727F4C1" w14:textId="42F1162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(стр.68)</w:t>
            </w:r>
          </w:p>
        </w:tc>
      </w:tr>
      <w:tr w:rsidR="00A1679E" w:rsidRPr="003864D6" w14:paraId="221DDE72" w14:textId="77777777" w:rsidTr="00BE3A49">
        <w:tc>
          <w:tcPr>
            <w:tcW w:w="756" w:type="dxa"/>
          </w:tcPr>
          <w:p w14:paraId="04021FA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627" w:type="dxa"/>
            <w:shd w:val="clear" w:color="auto" w:fill="FFFFFF"/>
            <w:vAlign w:val="center"/>
          </w:tcPr>
          <w:p w14:paraId="60841E01" w14:textId="0FD47E3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Контрольная работа №2 </w:t>
            </w:r>
          </w:p>
        </w:tc>
        <w:tc>
          <w:tcPr>
            <w:tcW w:w="995" w:type="dxa"/>
            <w:shd w:val="clear" w:color="auto" w:fill="FFFFFF"/>
            <w:vAlign w:val="center"/>
          </w:tcPr>
          <w:p w14:paraId="4780073F" w14:textId="65FB9D6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15A2D188" w14:textId="46463F1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14:paraId="224D197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2D7840A" w14:textId="527EBDCA"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0F12C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F5384E3" w14:textId="5C12E341"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CDECA22" w14:textId="77777777" w:rsidTr="00BE3A49">
        <w:tc>
          <w:tcPr>
            <w:tcW w:w="756" w:type="dxa"/>
          </w:tcPr>
          <w:p w14:paraId="6EEB770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627" w:type="dxa"/>
            <w:shd w:val="clear" w:color="auto" w:fill="FFFFFF"/>
            <w:vAlign w:val="center"/>
          </w:tcPr>
          <w:p w14:paraId="5A434467" w14:textId="00D2A84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Умножение на 1</w:t>
            </w:r>
          </w:p>
        </w:tc>
        <w:tc>
          <w:tcPr>
            <w:tcW w:w="995" w:type="dxa"/>
            <w:shd w:val="clear" w:color="auto" w:fill="FFFFFF"/>
            <w:vAlign w:val="center"/>
          </w:tcPr>
          <w:p w14:paraId="61A4080C" w14:textId="2C8E6B2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6CD58C0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769AF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C8FDB2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5D7A49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5EBDAD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(стр.80)</w:t>
            </w:r>
          </w:p>
          <w:p w14:paraId="3CD1EF86" w14:textId="3438446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A49F590" w14:textId="77777777" w:rsidTr="00BE3A49">
        <w:tc>
          <w:tcPr>
            <w:tcW w:w="756" w:type="dxa"/>
          </w:tcPr>
          <w:p w14:paraId="69FD6E1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27" w:type="dxa"/>
            <w:shd w:val="clear" w:color="auto" w:fill="FFFFFF"/>
            <w:vAlign w:val="center"/>
          </w:tcPr>
          <w:p w14:paraId="3A7640BA" w14:textId="6EB2B72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Умножение на 0</w:t>
            </w:r>
          </w:p>
        </w:tc>
        <w:tc>
          <w:tcPr>
            <w:tcW w:w="995" w:type="dxa"/>
            <w:shd w:val="clear" w:color="auto" w:fill="FFFFFF"/>
            <w:vAlign w:val="center"/>
          </w:tcPr>
          <w:p w14:paraId="659DF284" w14:textId="592A1B2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776D8EB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108D76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B3B501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D7BA65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DA5D1E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(стр.81)</w:t>
            </w:r>
          </w:p>
          <w:p w14:paraId="0BA955B7" w14:textId="0D726FA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C94E59A" w14:textId="77777777" w:rsidTr="00BE3A49">
        <w:tc>
          <w:tcPr>
            <w:tcW w:w="756" w:type="dxa"/>
          </w:tcPr>
          <w:p w14:paraId="025E9C5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27" w:type="dxa"/>
            <w:shd w:val="clear" w:color="auto" w:fill="FFFFFF"/>
            <w:vAlign w:val="center"/>
          </w:tcPr>
          <w:p w14:paraId="02A04F03" w14:textId="3F610C6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Взаимосваязь деления с умножением </w:t>
            </w:r>
          </w:p>
        </w:tc>
        <w:tc>
          <w:tcPr>
            <w:tcW w:w="995" w:type="dxa"/>
            <w:shd w:val="clear" w:color="auto" w:fill="FFFFFF"/>
            <w:vAlign w:val="center"/>
          </w:tcPr>
          <w:p w14:paraId="5B03C94F" w14:textId="09248AD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3B4EB4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56BF4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998D3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6EDEB6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06C0F54" w14:textId="7A31056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(стр.82)</w:t>
            </w:r>
          </w:p>
        </w:tc>
      </w:tr>
      <w:tr w:rsidR="00A1679E" w:rsidRPr="003864D6" w14:paraId="3EEEA37D" w14:textId="77777777" w:rsidTr="00BE3A49">
        <w:tc>
          <w:tcPr>
            <w:tcW w:w="756" w:type="dxa"/>
          </w:tcPr>
          <w:p w14:paraId="573927D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27" w:type="dxa"/>
            <w:shd w:val="clear" w:color="auto" w:fill="FFFFFF"/>
            <w:vAlign w:val="center"/>
          </w:tcPr>
          <w:p w14:paraId="01A72A77" w14:textId="59EFAE1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Деление нуля на число</w:t>
            </w:r>
          </w:p>
        </w:tc>
        <w:tc>
          <w:tcPr>
            <w:tcW w:w="995" w:type="dxa"/>
            <w:shd w:val="clear" w:color="auto" w:fill="FFFFFF"/>
            <w:vAlign w:val="center"/>
          </w:tcPr>
          <w:p w14:paraId="0514C611" w14:textId="5AF609C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08FF1B7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DCCBC4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25F3AB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A5CBC3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5A8DD5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(стр.83)</w:t>
            </w:r>
          </w:p>
          <w:p w14:paraId="195DCF83" w14:textId="7A4030F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C1A32F9" w14:textId="77777777" w:rsidTr="00BE3A49">
        <w:tc>
          <w:tcPr>
            <w:tcW w:w="756" w:type="dxa"/>
          </w:tcPr>
          <w:p w14:paraId="6402D68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27" w:type="dxa"/>
            <w:shd w:val="clear" w:color="auto" w:fill="FFFFFF"/>
            <w:vAlign w:val="center"/>
          </w:tcPr>
          <w:p w14:paraId="5BEC5334" w14:textId="2BE239A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Текстовые задачи в 3 действия по действиям и с помощью числового выражения </w:t>
            </w:r>
          </w:p>
        </w:tc>
        <w:tc>
          <w:tcPr>
            <w:tcW w:w="995" w:type="dxa"/>
            <w:shd w:val="clear" w:color="auto" w:fill="FFFFFF"/>
            <w:vAlign w:val="center"/>
          </w:tcPr>
          <w:p w14:paraId="1440D626" w14:textId="20CAF9D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166424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ADE10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42BDA7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167CFA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BA25B5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(стр.84)</w:t>
            </w:r>
          </w:p>
          <w:p w14:paraId="7696391E" w14:textId="6E966DF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1A5E72A" w14:textId="77777777" w:rsidTr="00BE3A49">
        <w:tc>
          <w:tcPr>
            <w:tcW w:w="756" w:type="dxa"/>
          </w:tcPr>
          <w:p w14:paraId="14227D0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58</w:t>
            </w:r>
          </w:p>
        </w:tc>
        <w:tc>
          <w:tcPr>
            <w:tcW w:w="3627" w:type="dxa"/>
            <w:shd w:val="clear" w:color="auto" w:fill="FFFFFF"/>
            <w:vAlign w:val="center"/>
          </w:tcPr>
          <w:p w14:paraId="0A247302" w14:textId="25DF60B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прямоугольника</w:t>
            </w:r>
          </w:p>
        </w:tc>
        <w:tc>
          <w:tcPr>
            <w:tcW w:w="995" w:type="dxa"/>
            <w:shd w:val="clear" w:color="auto" w:fill="FFFFFF"/>
            <w:vAlign w:val="center"/>
          </w:tcPr>
          <w:p w14:paraId="335CBCF0" w14:textId="058EC58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07C9194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8DBADA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EA2D3D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7A59A9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C05B5B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(стр.85)</w:t>
            </w:r>
          </w:p>
          <w:p w14:paraId="6728C1F6" w14:textId="2219C3D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5"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F0CCB58" w14:textId="77777777" w:rsidTr="00BE3A49">
        <w:tc>
          <w:tcPr>
            <w:tcW w:w="756" w:type="dxa"/>
          </w:tcPr>
          <w:p w14:paraId="74A2063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627" w:type="dxa"/>
            <w:shd w:val="clear" w:color="auto" w:fill="FFFFFF"/>
            <w:vAlign w:val="center"/>
          </w:tcPr>
          <w:p w14:paraId="513D36A5"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color w:val="000000"/>
                <w:sz w:val="24"/>
                <w:szCs w:val="24"/>
                <w:lang w:val="ru-RU"/>
              </w:rPr>
              <w:t>Вычисление площади прямоугольника (квадрата) с заданными сторонами, запись равенства.</w:t>
            </w:r>
            <w:r w:rsidRPr="003864D6">
              <w:rPr>
                <w:rFonts w:ascii="Times New Roman" w:eastAsia="Calibri" w:hAnsi="Times New Roman" w:cs="Times New Roman"/>
                <w:iCs/>
                <w:sz w:val="24"/>
                <w:szCs w:val="24"/>
                <w:lang w:val="ru-RU"/>
              </w:rPr>
              <w:t xml:space="preserve"> </w:t>
            </w:r>
          </w:p>
          <w:p w14:paraId="324E0C16" w14:textId="346626E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77327910" w14:textId="4DEFCA1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665B492E" w14:textId="30DC9FBF"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71358F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4964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6B0FC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17AE11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0ECC4F59" w14:textId="72198B2A" w:rsidR="00A1679E" w:rsidRPr="003864D6" w:rsidRDefault="003864D6" w:rsidP="003864D6">
            <w:pPr>
              <w:spacing w:line="240" w:lineRule="auto"/>
              <w:jc w:val="center"/>
              <w:rPr>
                <w:rFonts w:ascii="Times New Roman" w:hAnsi="Times New Roman" w:cs="Times New Roman"/>
                <w:sz w:val="24"/>
                <w:szCs w:val="24"/>
                <w:lang w:val="ru-RU"/>
              </w:rPr>
            </w:pPr>
            <w:hyperlink r:id="rId7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32761FB" w14:textId="77777777" w:rsidTr="00BE3A49">
        <w:tc>
          <w:tcPr>
            <w:tcW w:w="756" w:type="dxa"/>
          </w:tcPr>
          <w:p w14:paraId="38E1C9C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627" w:type="dxa"/>
            <w:shd w:val="clear" w:color="auto" w:fill="FFFFFF"/>
            <w:vAlign w:val="center"/>
          </w:tcPr>
          <w:p w14:paraId="4906DD31" w14:textId="032850C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Контрольная работа № 3 за 1 полугодие</w:t>
            </w:r>
          </w:p>
        </w:tc>
        <w:tc>
          <w:tcPr>
            <w:tcW w:w="995" w:type="dxa"/>
            <w:shd w:val="clear" w:color="auto" w:fill="FFFFFF"/>
            <w:vAlign w:val="center"/>
          </w:tcPr>
          <w:p w14:paraId="27606AFB" w14:textId="3CAF071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38F4F248" w14:textId="0FEFCFD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14:paraId="27FF78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EBE466E" w14:textId="6343DDA6"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4A0967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FB94F64" w14:textId="7FB2BA8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7EEF9FA" w14:textId="77777777" w:rsidTr="00BE3A49">
        <w:tc>
          <w:tcPr>
            <w:tcW w:w="756" w:type="dxa"/>
          </w:tcPr>
          <w:p w14:paraId="28E6ABE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27" w:type="dxa"/>
            <w:shd w:val="clear" w:color="auto" w:fill="FFFFFF"/>
            <w:vAlign w:val="center"/>
          </w:tcPr>
          <w:p w14:paraId="345EA9D2" w14:textId="21B06E7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Задачи на нахождение доли величины </w:t>
            </w:r>
          </w:p>
        </w:tc>
        <w:tc>
          <w:tcPr>
            <w:tcW w:w="995" w:type="dxa"/>
            <w:shd w:val="clear" w:color="auto" w:fill="FFFFFF"/>
            <w:vAlign w:val="center"/>
          </w:tcPr>
          <w:p w14:paraId="2EA5A765" w14:textId="088B1CB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14:paraId="241399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F00D5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E14CCA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EFC6C2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8FCAE5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(стр.92)</w:t>
            </w:r>
          </w:p>
          <w:p w14:paraId="34CDD847" w14:textId="70B9F30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7" w:history="1">
              <w:r w:rsidRPr="003864D6">
                <w:rPr>
                  <w:rFonts w:ascii="Times New Roman" w:eastAsia="Calibri" w:hAnsi="Times New Roman" w:cs="Times New Roman"/>
                  <w:color w:val="0000FF"/>
                  <w:sz w:val="24"/>
                  <w:szCs w:val="24"/>
                  <w:u w:val="single"/>
                  <w:lang w:val="ru-RU"/>
                </w:rPr>
                <w:t>https://urok.apkpro.ru/</w:t>
              </w:r>
            </w:hyperlink>
            <w:r w:rsidRPr="003864D6">
              <w:rPr>
                <w:rFonts w:ascii="Times New Roman" w:eastAsia="Calibri" w:hAnsi="Times New Roman" w:cs="Times New Roman"/>
                <w:sz w:val="24"/>
                <w:szCs w:val="24"/>
                <w:lang w:val="ru-RU"/>
              </w:rPr>
              <w:t xml:space="preserve"> </w:t>
            </w:r>
          </w:p>
        </w:tc>
      </w:tr>
      <w:tr w:rsidR="00A1679E" w:rsidRPr="003864D6" w14:paraId="78E6D3D9" w14:textId="77777777" w:rsidTr="00BE3A49">
        <w:tc>
          <w:tcPr>
            <w:tcW w:w="756" w:type="dxa"/>
          </w:tcPr>
          <w:p w14:paraId="05F8D20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627" w:type="dxa"/>
            <w:shd w:val="clear" w:color="auto" w:fill="FFFFFF"/>
            <w:vAlign w:val="center"/>
          </w:tcPr>
          <w:p w14:paraId="359E00BB" w14:textId="5BDA06A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Доля величины: сравнение долей одной величины </w:t>
            </w:r>
          </w:p>
        </w:tc>
        <w:tc>
          <w:tcPr>
            <w:tcW w:w="995" w:type="dxa"/>
            <w:shd w:val="clear" w:color="auto" w:fill="FFFFFF"/>
            <w:vAlign w:val="center"/>
          </w:tcPr>
          <w:p w14:paraId="098EC387" w14:textId="563F056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44EFD15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F3F7C8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19A2E0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2E47F3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8AD848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(стр.93)</w:t>
            </w:r>
          </w:p>
          <w:p w14:paraId="62F1FF95" w14:textId="23C1E40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0EF0B4D" w14:textId="77777777" w:rsidTr="00BE3A49">
        <w:tc>
          <w:tcPr>
            <w:tcW w:w="756" w:type="dxa"/>
          </w:tcPr>
          <w:p w14:paraId="4A5A36C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27" w:type="dxa"/>
            <w:shd w:val="clear" w:color="auto" w:fill="FFFFFF"/>
            <w:vAlign w:val="center"/>
          </w:tcPr>
          <w:p w14:paraId="01F3349A" w14:textId="4ABED8C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Окружность. Круг</w:t>
            </w:r>
          </w:p>
        </w:tc>
        <w:tc>
          <w:tcPr>
            <w:tcW w:w="995" w:type="dxa"/>
            <w:shd w:val="clear" w:color="auto" w:fill="FFFFFF"/>
            <w:vAlign w:val="center"/>
          </w:tcPr>
          <w:p w14:paraId="6A35AB0B" w14:textId="168ED8A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27EFC08F" w14:textId="7E054D8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w:t>
            </w:r>
          </w:p>
        </w:tc>
        <w:tc>
          <w:tcPr>
            <w:tcW w:w="523" w:type="dxa"/>
            <w:shd w:val="clear" w:color="auto" w:fill="FFFFFF"/>
            <w:vAlign w:val="center"/>
          </w:tcPr>
          <w:p w14:paraId="33BAE6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41EDBFF" w14:textId="3D9B1F64"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EEA7D7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055576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(стр.94-95)</w:t>
            </w:r>
          </w:p>
          <w:p w14:paraId="4506DE1D"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14:paraId="14DBD7B6" w14:textId="3383D441" w:rsidR="00A1679E" w:rsidRPr="003864D6" w:rsidRDefault="003864D6" w:rsidP="003864D6">
            <w:pPr>
              <w:spacing w:line="240" w:lineRule="auto"/>
              <w:jc w:val="center"/>
              <w:rPr>
                <w:rFonts w:ascii="Times New Roman" w:hAnsi="Times New Roman" w:cs="Times New Roman"/>
                <w:sz w:val="24"/>
                <w:szCs w:val="24"/>
                <w:lang w:val="ru-RU"/>
              </w:rPr>
            </w:pPr>
            <w:hyperlink r:id="rId79"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703B5818" w14:textId="77777777" w:rsidTr="00BE3A49">
        <w:tc>
          <w:tcPr>
            <w:tcW w:w="756" w:type="dxa"/>
          </w:tcPr>
          <w:p w14:paraId="7D916CE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627" w:type="dxa"/>
            <w:shd w:val="clear" w:color="auto" w:fill="FFFFFF"/>
            <w:vAlign w:val="center"/>
          </w:tcPr>
          <w:p w14:paraId="4F0CA5C6" w14:textId="011B604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Диаметр окружности (круга)</w:t>
            </w:r>
          </w:p>
        </w:tc>
        <w:tc>
          <w:tcPr>
            <w:tcW w:w="995" w:type="dxa"/>
            <w:shd w:val="clear" w:color="auto" w:fill="FFFFFF"/>
            <w:vAlign w:val="center"/>
          </w:tcPr>
          <w:p w14:paraId="33408980" w14:textId="12487DA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4DE7D4E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1DFA7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C1EC82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3F0DA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37293A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(стр.96)</w:t>
            </w:r>
          </w:p>
          <w:p w14:paraId="1A05EBFF" w14:textId="68741D0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6662857" w14:textId="77777777" w:rsidTr="00BE3A49">
        <w:tc>
          <w:tcPr>
            <w:tcW w:w="756" w:type="dxa"/>
          </w:tcPr>
          <w:p w14:paraId="2FAF955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627" w:type="dxa"/>
            <w:shd w:val="clear" w:color="auto" w:fill="FFFFFF"/>
            <w:vAlign w:val="center"/>
          </w:tcPr>
          <w:p w14:paraId="7E0117EC" w14:textId="020A041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Единицы времени. Год, месяц.Сутки.</w:t>
            </w:r>
          </w:p>
        </w:tc>
        <w:tc>
          <w:tcPr>
            <w:tcW w:w="995" w:type="dxa"/>
            <w:shd w:val="clear" w:color="auto" w:fill="FFFFFF"/>
            <w:vAlign w:val="center"/>
          </w:tcPr>
          <w:p w14:paraId="0AFFB977" w14:textId="554B5B6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14:paraId="0F7AC01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328964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71A5D7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9815EB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D97904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(стр.98-100)</w:t>
            </w:r>
          </w:p>
          <w:p w14:paraId="031ACE3A" w14:textId="7A863A52" w:rsidR="00A1679E" w:rsidRPr="003864D6" w:rsidRDefault="003864D6" w:rsidP="003864D6">
            <w:pPr>
              <w:spacing w:line="240" w:lineRule="auto"/>
              <w:jc w:val="center"/>
              <w:rPr>
                <w:rFonts w:ascii="Times New Roman" w:hAnsi="Times New Roman" w:cs="Times New Roman"/>
                <w:sz w:val="24"/>
                <w:szCs w:val="24"/>
                <w:lang w:val="ru-RU"/>
              </w:rPr>
            </w:pPr>
            <w:hyperlink r:id="rId80"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0A9A2A47" w14:textId="77777777" w:rsidTr="00BE3A49">
        <w:tc>
          <w:tcPr>
            <w:tcW w:w="756" w:type="dxa"/>
          </w:tcPr>
          <w:p w14:paraId="08265DF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27" w:type="dxa"/>
            <w:shd w:val="clear" w:color="auto" w:fill="FFFFFF"/>
            <w:vAlign w:val="center"/>
          </w:tcPr>
          <w:p w14:paraId="42EF745E" w14:textId="46FD6DD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деление на однозначное число в пределах 100. </w:t>
            </w:r>
          </w:p>
        </w:tc>
        <w:tc>
          <w:tcPr>
            <w:tcW w:w="995" w:type="dxa"/>
            <w:shd w:val="clear" w:color="auto" w:fill="FFFFFF"/>
            <w:vAlign w:val="center"/>
          </w:tcPr>
          <w:p w14:paraId="7750175B" w14:textId="036BE93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569CFCC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F99A4A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44F408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F6BB0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A784FC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(стр.4-5)</w:t>
            </w:r>
          </w:p>
          <w:p w14:paraId="31685539" w14:textId="4499660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A3AACFC" w14:textId="77777777" w:rsidTr="00BE3A49">
        <w:tc>
          <w:tcPr>
            <w:tcW w:w="756" w:type="dxa"/>
          </w:tcPr>
          <w:p w14:paraId="57548C9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27" w:type="dxa"/>
            <w:shd w:val="clear" w:color="auto" w:fill="FFFFFF"/>
            <w:vAlign w:val="center"/>
          </w:tcPr>
          <w:p w14:paraId="5DDE8C1D"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Верные (истинные) и неверные (ложные) утверждения: конструирование, проверка</w:t>
            </w:r>
          </w:p>
          <w:p w14:paraId="61A2F398" w14:textId="3DB22A0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4367ED87" w14:textId="7702FAD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05102F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90205A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DA05AB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BC435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153E310" w14:textId="4BEBE12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54DF144" w14:textId="77777777" w:rsidTr="00BE3A49">
        <w:tc>
          <w:tcPr>
            <w:tcW w:w="756" w:type="dxa"/>
          </w:tcPr>
          <w:p w14:paraId="480B270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27" w:type="dxa"/>
            <w:shd w:val="clear" w:color="auto" w:fill="FFFFFF"/>
            <w:vAlign w:val="center"/>
          </w:tcPr>
          <w:p w14:paraId="6EE4E519" w14:textId="485D57E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суммы на число. </w:t>
            </w:r>
          </w:p>
        </w:tc>
        <w:tc>
          <w:tcPr>
            <w:tcW w:w="995" w:type="dxa"/>
            <w:shd w:val="clear" w:color="auto" w:fill="FFFFFF"/>
            <w:vAlign w:val="center"/>
          </w:tcPr>
          <w:p w14:paraId="5E35DAB4" w14:textId="40021E7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5314178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4D6DA8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18B24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204DF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328668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(стр.6-7)</w:t>
            </w:r>
          </w:p>
          <w:p w14:paraId="2FF179E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1FF496E7" w14:textId="5DDF0D67" w:rsidR="00A1679E" w:rsidRPr="003864D6" w:rsidRDefault="003864D6" w:rsidP="003864D6">
            <w:pPr>
              <w:spacing w:line="240" w:lineRule="auto"/>
              <w:jc w:val="center"/>
              <w:rPr>
                <w:rFonts w:ascii="Times New Roman" w:hAnsi="Times New Roman" w:cs="Times New Roman"/>
                <w:sz w:val="24"/>
                <w:szCs w:val="24"/>
                <w:lang w:val="ru-RU"/>
              </w:rPr>
            </w:pPr>
            <w:hyperlink r:id="rId8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A6C97E1" w14:textId="77777777" w:rsidTr="00BE3A49">
        <w:tc>
          <w:tcPr>
            <w:tcW w:w="756" w:type="dxa"/>
          </w:tcPr>
          <w:p w14:paraId="1A2D6CE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627" w:type="dxa"/>
            <w:shd w:val="clear" w:color="auto" w:fill="FFFFFF"/>
            <w:vAlign w:val="center"/>
          </w:tcPr>
          <w:p w14:paraId="2C56D9F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Измерение площади, запись результата измерения в квадратных сантиметрах</w:t>
            </w:r>
            <w:r w:rsidRPr="003864D6">
              <w:rPr>
                <w:rFonts w:ascii="Times New Roman" w:eastAsia="Calibri" w:hAnsi="Times New Roman" w:cs="Times New Roman"/>
                <w:sz w:val="24"/>
                <w:szCs w:val="24"/>
                <w:lang w:val="ru-RU"/>
              </w:rPr>
              <w:t xml:space="preserve">. </w:t>
            </w:r>
          </w:p>
          <w:p w14:paraId="5BB7EAC1" w14:textId="1AF5082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39B5CC39" w14:textId="4546090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0E6885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AE7433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50A9EE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37FACE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1120AD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3C3800C7" w14:textId="77777777" w:rsidR="00A1679E" w:rsidRPr="003864D6" w:rsidRDefault="003864D6" w:rsidP="003864D6">
            <w:pPr>
              <w:spacing w:after="0" w:line="240" w:lineRule="auto"/>
              <w:rPr>
                <w:rFonts w:ascii="Times New Roman" w:eastAsia="Calibri" w:hAnsi="Times New Roman" w:cs="Times New Roman"/>
                <w:sz w:val="24"/>
                <w:szCs w:val="24"/>
                <w:lang w:val="ru-RU"/>
              </w:rPr>
            </w:pPr>
            <w:hyperlink r:id="rId84" w:history="1">
              <w:r w:rsidR="00A1679E" w:rsidRPr="003864D6">
                <w:rPr>
                  <w:rFonts w:ascii="Times New Roman" w:eastAsia="Calibri" w:hAnsi="Times New Roman" w:cs="Times New Roman"/>
                  <w:color w:val="0000FF"/>
                  <w:sz w:val="24"/>
                  <w:szCs w:val="24"/>
                  <w:u w:val="single"/>
                  <w:lang w:val="ru-RU"/>
                </w:rPr>
                <w:t>https://urok.apkpro.ru/</w:t>
              </w:r>
            </w:hyperlink>
          </w:p>
          <w:p w14:paraId="441A2790" w14:textId="4EE13926"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2B500E9" w14:textId="77777777" w:rsidTr="00BE3A49">
        <w:tc>
          <w:tcPr>
            <w:tcW w:w="756" w:type="dxa"/>
          </w:tcPr>
          <w:p w14:paraId="730B610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70</w:t>
            </w:r>
          </w:p>
        </w:tc>
        <w:tc>
          <w:tcPr>
            <w:tcW w:w="3627" w:type="dxa"/>
            <w:shd w:val="clear" w:color="auto" w:fill="FFFFFF"/>
            <w:vAlign w:val="center"/>
          </w:tcPr>
          <w:p w14:paraId="16968F5B" w14:textId="2AD4EAA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Переместительное свойство умножения. </w:t>
            </w:r>
          </w:p>
        </w:tc>
        <w:tc>
          <w:tcPr>
            <w:tcW w:w="995" w:type="dxa"/>
            <w:shd w:val="clear" w:color="auto" w:fill="FFFFFF"/>
            <w:vAlign w:val="center"/>
          </w:tcPr>
          <w:p w14:paraId="29065DEB" w14:textId="453A900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744DBB4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515F0B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BFEA8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E942A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B829E1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w:t>
            </w:r>
          </w:p>
          <w:p w14:paraId="153A2548" w14:textId="6CF8DE3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5"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E3B47B3" w14:textId="77777777" w:rsidTr="00BE3A49">
        <w:tc>
          <w:tcPr>
            <w:tcW w:w="756" w:type="dxa"/>
          </w:tcPr>
          <w:p w14:paraId="24F0EEF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627" w:type="dxa"/>
            <w:shd w:val="clear" w:color="auto" w:fill="FFFFFF"/>
            <w:vAlign w:val="center"/>
          </w:tcPr>
          <w:p w14:paraId="4A0C718A" w14:textId="72B3954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на однозначное число в пределах 100.  </w:t>
            </w:r>
          </w:p>
        </w:tc>
        <w:tc>
          <w:tcPr>
            <w:tcW w:w="995" w:type="dxa"/>
            <w:shd w:val="clear" w:color="auto" w:fill="FFFFFF"/>
            <w:vAlign w:val="center"/>
          </w:tcPr>
          <w:p w14:paraId="5A6CA5FB" w14:textId="6E72F55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52868C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A483E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094CA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72915B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271740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w:t>
            </w:r>
          </w:p>
          <w:p w14:paraId="757C927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7E340F48" w14:textId="470CF232" w:rsidR="00A1679E" w:rsidRPr="003864D6" w:rsidRDefault="003864D6" w:rsidP="003864D6">
            <w:pPr>
              <w:spacing w:line="240" w:lineRule="auto"/>
              <w:jc w:val="center"/>
              <w:rPr>
                <w:rFonts w:ascii="Times New Roman" w:hAnsi="Times New Roman" w:cs="Times New Roman"/>
                <w:sz w:val="24"/>
                <w:szCs w:val="24"/>
                <w:lang w:val="ru-RU"/>
              </w:rPr>
            </w:pPr>
            <w:hyperlink r:id="rId8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E470A00" w14:textId="77777777" w:rsidTr="00BE3A49">
        <w:tc>
          <w:tcPr>
            <w:tcW w:w="756" w:type="dxa"/>
          </w:tcPr>
          <w:p w14:paraId="333A725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627" w:type="dxa"/>
            <w:shd w:val="clear" w:color="auto" w:fill="FFFFFF"/>
            <w:vAlign w:val="center"/>
          </w:tcPr>
          <w:p w14:paraId="64409AE3" w14:textId="4B3A48E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Разные способы решения текстовой задачи </w:t>
            </w:r>
          </w:p>
        </w:tc>
        <w:tc>
          <w:tcPr>
            <w:tcW w:w="995" w:type="dxa"/>
            <w:shd w:val="clear" w:color="auto" w:fill="FFFFFF"/>
            <w:vAlign w:val="center"/>
          </w:tcPr>
          <w:p w14:paraId="1D82F446" w14:textId="160B47A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3E1D3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98C3B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3D89E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43917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6B43CE8"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w:t>
            </w:r>
          </w:p>
          <w:p w14:paraId="5B917AD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331884E" w14:textId="7721FC17" w:rsidR="00A1679E" w:rsidRPr="003864D6" w:rsidRDefault="003864D6" w:rsidP="003864D6">
            <w:pPr>
              <w:spacing w:line="240" w:lineRule="auto"/>
              <w:jc w:val="center"/>
              <w:rPr>
                <w:rFonts w:ascii="Times New Roman" w:hAnsi="Times New Roman" w:cs="Times New Roman"/>
                <w:sz w:val="24"/>
                <w:szCs w:val="24"/>
                <w:lang w:val="ru-RU"/>
              </w:rPr>
            </w:pPr>
            <w:hyperlink r:id="rId8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0444BD5" w14:textId="77777777" w:rsidTr="00BE3A49">
        <w:tc>
          <w:tcPr>
            <w:tcW w:w="756" w:type="dxa"/>
          </w:tcPr>
          <w:p w14:paraId="065790E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27" w:type="dxa"/>
            <w:shd w:val="clear" w:color="auto" w:fill="FFFFFF"/>
            <w:vAlign w:val="center"/>
          </w:tcPr>
          <w:p w14:paraId="685E746F" w14:textId="49C83F3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Выражения с двумя переменными вида а+</w:t>
            </w:r>
            <w:r w:rsidRPr="003864D6">
              <w:rPr>
                <w:rFonts w:ascii="Times New Roman" w:eastAsia="Calibri" w:hAnsi="Times New Roman" w:cs="Times New Roman"/>
                <w:sz w:val="24"/>
                <w:szCs w:val="24"/>
              </w:rPr>
              <w:t>b</w:t>
            </w:r>
            <w:r w:rsidRPr="003864D6">
              <w:rPr>
                <w:rFonts w:ascii="Times New Roman" w:eastAsia="Calibri" w:hAnsi="Times New Roman" w:cs="Times New Roman"/>
                <w:sz w:val="24"/>
                <w:szCs w:val="24"/>
                <w:lang w:val="ru-RU"/>
              </w:rPr>
              <w:t>, а-</w:t>
            </w:r>
            <w:r w:rsidRPr="003864D6">
              <w:rPr>
                <w:rFonts w:ascii="Times New Roman" w:eastAsia="Calibri" w:hAnsi="Times New Roman" w:cs="Times New Roman"/>
                <w:sz w:val="24"/>
                <w:szCs w:val="24"/>
              </w:rPr>
              <w:t>b</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14:paraId="0AA5BEF6" w14:textId="222EC6C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39BA7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58050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6ACEFC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376BBA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DD0FFD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w:t>
            </w:r>
          </w:p>
          <w:p w14:paraId="05F3636D"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14:paraId="1D097E70" w14:textId="653A065E" w:rsidR="00A1679E" w:rsidRPr="003864D6" w:rsidRDefault="003864D6" w:rsidP="003864D6">
            <w:pPr>
              <w:spacing w:line="240" w:lineRule="auto"/>
              <w:jc w:val="center"/>
              <w:rPr>
                <w:rFonts w:ascii="Times New Roman" w:hAnsi="Times New Roman" w:cs="Times New Roman"/>
                <w:sz w:val="24"/>
                <w:szCs w:val="24"/>
                <w:lang w:val="ru-RU"/>
              </w:rPr>
            </w:pPr>
            <w:hyperlink r:id="rId88"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0D17ECB8" w14:textId="77777777" w:rsidTr="00BE3A49">
        <w:tc>
          <w:tcPr>
            <w:tcW w:w="756" w:type="dxa"/>
          </w:tcPr>
          <w:p w14:paraId="271DE64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627" w:type="dxa"/>
            <w:shd w:val="clear" w:color="auto" w:fill="FFFFFF"/>
            <w:vAlign w:val="center"/>
          </w:tcPr>
          <w:p w14:paraId="4116DDBF" w14:textId="778C7BE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суммы на число </w:t>
            </w:r>
          </w:p>
        </w:tc>
        <w:tc>
          <w:tcPr>
            <w:tcW w:w="995" w:type="dxa"/>
            <w:shd w:val="clear" w:color="auto" w:fill="FFFFFF"/>
            <w:vAlign w:val="center"/>
          </w:tcPr>
          <w:p w14:paraId="2545C094" w14:textId="637B702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7FF9BF9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B37C4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8672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1DD93C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E131FB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(стр.12-13)</w:t>
            </w:r>
          </w:p>
          <w:p w14:paraId="3EB4619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0C7C06A7" w14:textId="29116515" w:rsidR="00A1679E" w:rsidRPr="003864D6" w:rsidRDefault="003864D6" w:rsidP="003864D6">
            <w:pPr>
              <w:spacing w:line="240" w:lineRule="auto"/>
              <w:jc w:val="center"/>
              <w:rPr>
                <w:rFonts w:ascii="Times New Roman" w:hAnsi="Times New Roman" w:cs="Times New Roman"/>
                <w:sz w:val="24"/>
                <w:szCs w:val="24"/>
                <w:lang w:val="ru-RU"/>
              </w:rPr>
            </w:pPr>
            <w:hyperlink r:id="rId8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9040C8A" w14:textId="77777777" w:rsidTr="00BE3A49">
        <w:tc>
          <w:tcPr>
            <w:tcW w:w="756" w:type="dxa"/>
          </w:tcPr>
          <w:p w14:paraId="69E0FD3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627" w:type="dxa"/>
            <w:shd w:val="clear" w:color="auto" w:fill="FFFFFF"/>
            <w:vAlign w:val="center"/>
          </w:tcPr>
          <w:p w14:paraId="775F5E41" w14:textId="1189F9B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вида 69:3; 78:2 </w:t>
            </w:r>
          </w:p>
        </w:tc>
        <w:tc>
          <w:tcPr>
            <w:tcW w:w="995" w:type="dxa"/>
            <w:shd w:val="clear" w:color="auto" w:fill="FFFFFF"/>
            <w:vAlign w:val="center"/>
          </w:tcPr>
          <w:p w14:paraId="20AFC8B2" w14:textId="753D6C6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2B3097E" w14:textId="74FDE93F"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97FDC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37F72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312280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B5F8E1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w:t>
            </w:r>
          </w:p>
          <w:p w14:paraId="3BDA58A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5A96749A" w14:textId="4286D747" w:rsidR="00A1679E" w:rsidRPr="003864D6" w:rsidRDefault="003864D6" w:rsidP="003864D6">
            <w:pPr>
              <w:spacing w:line="240" w:lineRule="auto"/>
              <w:jc w:val="center"/>
              <w:rPr>
                <w:rFonts w:ascii="Times New Roman" w:hAnsi="Times New Roman" w:cs="Times New Roman"/>
                <w:sz w:val="24"/>
                <w:szCs w:val="24"/>
                <w:lang w:val="ru-RU"/>
              </w:rPr>
            </w:pPr>
            <w:hyperlink r:id="rId9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39729C9" w14:textId="77777777" w:rsidTr="00BE3A49">
        <w:tc>
          <w:tcPr>
            <w:tcW w:w="756" w:type="dxa"/>
          </w:tcPr>
          <w:p w14:paraId="0B61E6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27" w:type="dxa"/>
            <w:shd w:val="clear" w:color="auto" w:fill="FFFFFF"/>
            <w:vAlign w:val="center"/>
          </w:tcPr>
          <w:p w14:paraId="45DDF458" w14:textId="507532A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Связь делимого, делителя и частного </w:t>
            </w:r>
          </w:p>
        </w:tc>
        <w:tc>
          <w:tcPr>
            <w:tcW w:w="995" w:type="dxa"/>
            <w:shd w:val="clear" w:color="auto" w:fill="FFFFFF"/>
            <w:vAlign w:val="center"/>
          </w:tcPr>
          <w:p w14:paraId="6EF3AE54" w14:textId="3B249B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573CE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6D7BC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D6F69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63FCB2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9FDA0E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(стр.15)</w:t>
            </w:r>
          </w:p>
          <w:p w14:paraId="2211824D"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14:paraId="38620644" w14:textId="14C07E0C" w:rsidR="00A1679E" w:rsidRPr="003864D6" w:rsidRDefault="003864D6" w:rsidP="003864D6">
            <w:pPr>
              <w:spacing w:line="240" w:lineRule="auto"/>
              <w:jc w:val="center"/>
              <w:rPr>
                <w:rFonts w:ascii="Times New Roman" w:hAnsi="Times New Roman" w:cs="Times New Roman"/>
                <w:sz w:val="24"/>
                <w:szCs w:val="24"/>
                <w:lang w:val="ru-RU"/>
              </w:rPr>
            </w:pPr>
            <w:hyperlink r:id="rId91"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520261CC" w14:textId="77777777" w:rsidTr="00BE3A49">
        <w:tc>
          <w:tcPr>
            <w:tcW w:w="756" w:type="dxa"/>
          </w:tcPr>
          <w:p w14:paraId="792AB7A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27" w:type="dxa"/>
            <w:shd w:val="clear" w:color="auto" w:fill="FFFFFF"/>
            <w:vAlign w:val="center"/>
          </w:tcPr>
          <w:p w14:paraId="76D4148C" w14:textId="066CEE9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Проверка </w:t>
            </w:r>
            <w:r w:rsidRPr="003864D6">
              <w:rPr>
                <w:rFonts w:ascii="Times New Roman" w:eastAsia="Calibri" w:hAnsi="Times New Roman" w:cs="Times New Roman"/>
                <w:sz w:val="24"/>
                <w:szCs w:val="24"/>
                <w:lang w:val="ru-RU"/>
              </w:rPr>
              <w:t>результата вычисления</w:t>
            </w:r>
            <w:r w:rsidRPr="003864D6">
              <w:rPr>
                <w:rFonts w:ascii="Times New Roman" w:eastAsia="Calibri" w:hAnsi="Times New Roman" w:cs="Times New Roman"/>
                <w:sz w:val="24"/>
                <w:szCs w:val="24"/>
              </w:rPr>
              <w:t>.</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14:paraId="4125365F" w14:textId="1C08C4F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BA3A99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0ACC4F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F0E094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886F4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7B03D1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(стр.16)</w:t>
            </w:r>
          </w:p>
          <w:p w14:paraId="7F23A38B"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2C519D0A" w14:textId="1545FAB1" w:rsidR="00A1679E" w:rsidRPr="003864D6" w:rsidRDefault="003864D6" w:rsidP="003864D6">
            <w:pPr>
              <w:spacing w:line="240" w:lineRule="auto"/>
              <w:jc w:val="center"/>
              <w:rPr>
                <w:rFonts w:ascii="Times New Roman" w:hAnsi="Times New Roman" w:cs="Times New Roman"/>
                <w:sz w:val="24"/>
                <w:szCs w:val="24"/>
                <w:lang w:val="ru-RU"/>
              </w:rPr>
            </w:pPr>
            <w:hyperlink r:id="rId9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05F5463" w14:textId="77777777" w:rsidTr="00BE3A49">
        <w:tc>
          <w:tcPr>
            <w:tcW w:w="756" w:type="dxa"/>
          </w:tcPr>
          <w:p w14:paraId="406EAEC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27" w:type="dxa"/>
            <w:shd w:val="clear" w:color="auto" w:fill="FFFFFF"/>
            <w:vAlign w:val="center"/>
          </w:tcPr>
          <w:p w14:paraId="713479DC" w14:textId="1779B3A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вида 87:29; 66:22 </w:t>
            </w:r>
          </w:p>
        </w:tc>
        <w:tc>
          <w:tcPr>
            <w:tcW w:w="995" w:type="dxa"/>
            <w:shd w:val="clear" w:color="auto" w:fill="FFFFFF"/>
            <w:vAlign w:val="center"/>
          </w:tcPr>
          <w:p w14:paraId="0533DE24" w14:textId="32ED67F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14:paraId="31DDD03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58A80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D799E9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DC4D4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8AF210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(стр.17)</w:t>
            </w:r>
          </w:p>
          <w:p w14:paraId="130E8DB7" w14:textId="3819B9C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8B1D381" w14:textId="77777777" w:rsidTr="00BE3A49">
        <w:tc>
          <w:tcPr>
            <w:tcW w:w="756" w:type="dxa"/>
          </w:tcPr>
          <w:p w14:paraId="5435289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627" w:type="dxa"/>
            <w:shd w:val="clear" w:color="auto" w:fill="FFFFFF"/>
            <w:vAlign w:val="center"/>
          </w:tcPr>
          <w:p w14:paraId="16620AE9" w14:textId="58BAD40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Проверка умножения.</w:t>
            </w:r>
          </w:p>
        </w:tc>
        <w:tc>
          <w:tcPr>
            <w:tcW w:w="995" w:type="dxa"/>
            <w:shd w:val="clear" w:color="auto" w:fill="FFFFFF"/>
            <w:vAlign w:val="center"/>
          </w:tcPr>
          <w:p w14:paraId="4A494404" w14:textId="12644A0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77C33035" w14:textId="029F1949"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61D4A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CC0FE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2FCC0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193FE3D"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(стр.18)</w:t>
            </w:r>
          </w:p>
          <w:p w14:paraId="056116BC" w14:textId="35AE813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DC26DFB" w14:textId="77777777" w:rsidTr="00BE3A49">
        <w:tc>
          <w:tcPr>
            <w:tcW w:w="756" w:type="dxa"/>
          </w:tcPr>
          <w:p w14:paraId="590BF85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27" w:type="dxa"/>
            <w:shd w:val="clear" w:color="auto" w:fill="FFFFFF"/>
            <w:vAlign w:val="center"/>
          </w:tcPr>
          <w:p w14:paraId="3B423064" w14:textId="2C79180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Нахождение неизвестного компонента арифметического действия. </w:t>
            </w:r>
          </w:p>
        </w:tc>
        <w:tc>
          <w:tcPr>
            <w:tcW w:w="995" w:type="dxa"/>
            <w:shd w:val="clear" w:color="auto" w:fill="FFFFFF"/>
            <w:vAlign w:val="center"/>
          </w:tcPr>
          <w:p w14:paraId="7547348E" w14:textId="3C9BBFC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7B82F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00A2F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1C972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409AF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58D301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(стр.19-20)</w:t>
            </w:r>
          </w:p>
          <w:p w14:paraId="6479E81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18671A3" w14:textId="33C8E9F5" w:rsidR="00A1679E" w:rsidRPr="003864D6" w:rsidRDefault="003864D6" w:rsidP="003864D6">
            <w:pPr>
              <w:spacing w:line="240" w:lineRule="auto"/>
              <w:jc w:val="center"/>
              <w:rPr>
                <w:rFonts w:ascii="Times New Roman" w:hAnsi="Times New Roman" w:cs="Times New Roman"/>
                <w:sz w:val="24"/>
                <w:szCs w:val="24"/>
                <w:lang w:val="ru-RU"/>
              </w:rPr>
            </w:pPr>
            <w:hyperlink r:id="rId9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17FAD11" w14:textId="77777777" w:rsidTr="00BE3A49">
        <w:tc>
          <w:tcPr>
            <w:tcW w:w="756" w:type="dxa"/>
          </w:tcPr>
          <w:p w14:paraId="3702021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27" w:type="dxa"/>
            <w:shd w:val="clear" w:color="auto" w:fill="FFFFFF"/>
            <w:vAlign w:val="center"/>
          </w:tcPr>
          <w:p w14:paraId="3E19ED9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Изображение на клетчатой бумаге прямоугольника с заданным значением площади</w:t>
            </w:r>
          </w:p>
          <w:p w14:paraId="7F989FEB" w14:textId="03BCBD0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1D3BF601" w14:textId="7AAD9DF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2059531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DD655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2A2AF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642549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DC439AA"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2BE50A8C" w14:textId="77777777" w:rsidR="00A1679E" w:rsidRPr="003864D6" w:rsidRDefault="003864D6" w:rsidP="003864D6">
            <w:pPr>
              <w:spacing w:after="0" w:line="240" w:lineRule="auto"/>
              <w:rPr>
                <w:rFonts w:ascii="Times New Roman" w:eastAsia="Calibri" w:hAnsi="Times New Roman" w:cs="Times New Roman"/>
                <w:sz w:val="24"/>
                <w:szCs w:val="24"/>
                <w:lang w:val="ru-RU"/>
              </w:rPr>
            </w:pPr>
            <w:hyperlink r:id="rId94" w:history="1">
              <w:r w:rsidR="00A1679E" w:rsidRPr="003864D6">
                <w:rPr>
                  <w:rFonts w:ascii="Times New Roman" w:eastAsia="Calibri" w:hAnsi="Times New Roman" w:cs="Times New Roman"/>
                  <w:color w:val="0000FF"/>
                  <w:sz w:val="24"/>
                  <w:szCs w:val="24"/>
                  <w:u w:val="single"/>
                  <w:lang w:val="ru-RU"/>
                </w:rPr>
                <w:t>https://urok.apkpro.ru/</w:t>
              </w:r>
            </w:hyperlink>
          </w:p>
          <w:p w14:paraId="69B4A08A" w14:textId="2E7B7A8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AEC2F63" w14:textId="77777777" w:rsidTr="00BE3A49">
        <w:tc>
          <w:tcPr>
            <w:tcW w:w="756" w:type="dxa"/>
          </w:tcPr>
          <w:p w14:paraId="2A1F445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27" w:type="dxa"/>
            <w:shd w:val="clear" w:color="auto" w:fill="FFFFFF"/>
            <w:vAlign w:val="center"/>
          </w:tcPr>
          <w:p w14:paraId="7191414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Вычисление площади квадрата с заданными сторонами, запись равенства.</w:t>
            </w:r>
          </w:p>
          <w:p w14:paraId="27665941" w14:textId="6C821E1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1C7AD514" w14:textId="56C8C4A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2F4D182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BA4CA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BE8BA9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A4B8A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CD263E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F048195" w14:textId="7E4F0328" w:rsidR="00A1679E" w:rsidRPr="003864D6" w:rsidRDefault="003864D6" w:rsidP="003864D6">
            <w:pPr>
              <w:spacing w:line="240" w:lineRule="auto"/>
              <w:jc w:val="center"/>
              <w:rPr>
                <w:rFonts w:ascii="Times New Roman" w:hAnsi="Times New Roman" w:cs="Times New Roman"/>
                <w:sz w:val="24"/>
                <w:szCs w:val="24"/>
                <w:lang w:val="ru-RU"/>
              </w:rPr>
            </w:pPr>
            <w:hyperlink r:id="rId9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02E049F" w14:textId="77777777" w:rsidTr="00BE3A49">
        <w:tc>
          <w:tcPr>
            <w:tcW w:w="756" w:type="dxa"/>
          </w:tcPr>
          <w:p w14:paraId="71E29EF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627" w:type="dxa"/>
            <w:shd w:val="clear" w:color="auto" w:fill="FFFFFF"/>
            <w:vAlign w:val="center"/>
          </w:tcPr>
          <w:p w14:paraId="1DFA2854" w14:textId="6F2CF6F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 остатком; его применение в практических ситуациях. </w:t>
            </w:r>
          </w:p>
        </w:tc>
        <w:tc>
          <w:tcPr>
            <w:tcW w:w="995" w:type="dxa"/>
            <w:shd w:val="clear" w:color="auto" w:fill="FFFFFF"/>
            <w:vAlign w:val="center"/>
          </w:tcPr>
          <w:p w14:paraId="20E9DEE2" w14:textId="2B0C03D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471838B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744188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A6CA87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586A4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83913D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(стр.24-25)</w:t>
            </w:r>
          </w:p>
          <w:p w14:paraId="00BBC25B"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6962D90F" w14:textId="3E1BD1F5" w:rsidR="00A1679E" w:rsidRPr="003864D6" w:rsidRDefault="003864D6" w:rsidP="003864D6">
            <w:pPr>
              <w:spacing w:line="240" w:lineRule="auto"/>
              <w:jc w:val="center"/>
              <w:rPr>
                <w:rFonts w:ascii="Times New Roman" w:hAnsi="Times New Roman" w:cs="Times New Roman"/>
                <w:sz w:val="24"/>
                <w:szCs w:val="24"/>
                <w:lang w:val="ru-RU"/>
              </w:rPr>
            </w:pPr>
            <w:hyperlink r:id="rId96" w:history="1">
              <w:r w:rsidR="00A1679E" w:rsidRPr="003864D6">
                <w:rPr>
                  <w:rFonts w:ascii="Times New Roman" w:eastAsia="Calibri" w:hAnsi="Times New Roman" w:cs="Times New Roman"/>
                  <w:sz w:val="24"/>
                  <w:szCs w:val="24"/>
                  <w:u w:val="single"/>
                  <w:lang w:val="ru-RU"/>
                </w:rPr>
                <w:t>https://urok.apkpro.ru/</w:t>
              </w:r>
            </w:hyperlink>
          </w:p>
        </w:tc>
      </w:tr>
      <w:tr w:rsidR="00A1679E" w:rsidRPr="003864D6" w14:paraId="0691A47C" w14:textId="77777777" w:rsidTr="00BE3A49">
        <w:tc>
          <w:tcPr>
            <w:tcW w:w="756" w:type="dxa"/>
          </w:tcPr>
          <w:p w14:paraId="5073F8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84</w:t>
            </w:r>
          </w:p>
        </w:tc>
        <w:tc>
          <w:tcPr>
            <w:tcW w:w="3627" w:type="dxa"/>
            <w:shd w:val="clear" w:color="auto" w:fill="FFFFFF"/>
            <w:vAlign w:val="center"/>
          </w:tcPr>
          <w:p w14:paraId="0BFE8A66" w14:textId="06FCA80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 остатком методом подбора. </w:t>
            </w:r>
          </w:p>
        </w:tc>
        <w:tc>
          <w:tcPr>
            <w:tcW w:w="995" w:type="dxa"/>
            <w:shd w:val="clear" w:color="auto" w:fill="FFFFFF"/>
            <w:vAlign w:val="center"/>
          </w:tcPr>
          <w:p w14:paraId="3F100F78" w14:textId="25C6C24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662E531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A35C9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851B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97CDA9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C5286F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(стр.26-27)</w:t>
            </w:r>
          </w:p>
          <w:p w14:paraId="151154D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05D990B8" w14:textId="54F01657" w:rsidR="00A1679E" w:rsidRPr="003864D6" w:rsidRDefault="003864D6" w:rsidP="003864D6">
            <w:pPr>
              <w:spacing w:line="240" w:lineRule="auto"/>
              <w:jc w:val="center"/>
              <w:rPr>
                <w:rFonts w:ascii="Times New Roman" w:hAnsi="Times New Roman" w:cs="Times New Roman"/>
                <w:sz w:val="24"/>
                <w:szCs w:val="24"/>
                <w:lang w:val="ru-RU"/>
              </w:rPr>
            </w:pPr>
            <w:hyperlink r:id="rId9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2C16091" w14:textId="77777777" w:rsidTr="00BE3A49">
        <w:tc>
          <w:tcPr>
            <w:tcW w:w="756" w:type="dxa"/>
          </w:tcPr>
          <w:p w14:paraId="1C5FE10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627" w:type="dxa"/>
            <w:shd w:val="clear" w:color="auto" w:fill="FFFFFF"/>
            <w:vAlign w:val="center"/>
          </w:tcPr>
          <w:p w14:paraId="5516E37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Вычисление площади прямоугольника с заданными сторонами, запись равенства.</w:t>
            </w:r>
          </w:p>
          <w:p w14:paraId="25484A98" w14:textId="6A20703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61627186" w14:textId="797DEC1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18AA06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DC3BC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919337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6D77A9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995F2D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138725CA" w14:textId="28918616" w:rsidR="00A1679E" w:rsidRPr="003864D6" w:rsidRDefault="003864D6" w:rsidP="003864D6">
            <w:pPr>
              <w:spacing w:line="240" w:lineRule="auto"/>
              <w:jc w:val="center"/>
              <w:rPr>
                <w:rFonts w:ascii="Times New Roman" w:hAnsi="Times New Roman" w:cs="Times New Roman"/>
                <w:sz w:val="24"/>
                <w:szCs w:val="24"/>
                <w:lang w:val="ru-RU"/>
              </w:rPr>
            </w:pPr>
            <w:hyperlink r:id="rId9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A80BD82" w14:textId="77777777" w:rsidTr="00BE3A49">
        <w:tc>
          <w:tcPr>
            <w:tcW w:w="756" w:type="dxa"/>
          </w:tcPr>
          <w:p w14:paraId="0FA27EA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627" w:type="dxa"/>
            <w:shd w:val="clear" w:color="auto" w:fill="FFFFFF"/>
            <w:vAlign w:val="center"/>
          </w:tcPr>
          <w:p w14:paraId="360553C1" w14:textId="6ED6D65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Задачи на понимание смысла арифметических действий -деление с остатком. Проверка деления с остатком </w:t>
            </w:r>
          </w:p>
        </w:tc>
        <w:tc>
          <w:tcPr>
            <w:tcW w:w="995" w:type="dxa"/>
            <w:shd w:val="clear" w:color="auto" w:fill="FFFFFF"/>
            <w:vAlign w:val="center"/>
          </w:tcPr>
          <w:p w14:paraId="056AED8E" w14:textId="42EAAD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72281D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7F80B9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1E0FE1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F7F88B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1D1B003"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(стр.29-30)</w:t>
            </w:r>
          </w:p>
          <w:p w14:paraId="145A61D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1AAD040A" w14:textId="6A69685F" w:rsidR="00A1679E" w:rsidRPr="003864D6" w:rsidRDefault="003864D6" w:rsidP="003864D6">
            <w:pPr>
              <w:spacing w:line="240" w:lineRule="auto"/>
              <w:jc w:val="center"/>
              <w:rPr>
                <w:rFonts w:ascii="Times New Roman" w:hAnsi="Times New Roman" w:cs="Times New Roman"/>
                <w:sz w:val="24"/>
                <w:szCs w:val="24"/>
                <w:lang w:val="ru-RU"/>
              </w:rPr>
            </w:pPr>
            <w:hyperlink r:id="rId9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E240C6B" w14:textId="77777777" w:rsidTr="00BE3A49">
        <w:tc>
          <w:tcPr>
            <w:tcW w:w="756" w:type="dxa"/>
          </w:tcPr>
          <w:p w14:paraId="37F3282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27" w:type="dxa"/>
            <w:shd w:val="clear" w:color="auto" w:fill="FFFFFF"/>
            <w:vAlign w:val="center"/>
          </w:tcPr>
          <w:p w14:paraId="06591B3F" w14:textId="402194A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Повторение пройденного материала.</w:t>
            </w:r>
          </w:p>
        </w:tc>
        <w:tc>
          <w:tcPr>
            <w:tcW w:w="995" w:type="dxa"/>
            <w:shd w:val="clear" w:color="auto" w:fill="FFFFFF"/>
            <w:vAlign w:val="center"/>
          </w:tcPr>
          <w:p w14:paraId="2376EBA6" w14:textId="6350D16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243AF5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4F3AF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935F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7C4C19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8D605D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(стр.31-33)</w:t>
            </w:r>
          </w:p>
          <w:p w14:paraId="7244A2BC" w14:textId="51D2F9E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F2F19FA" w14:textId="77777777" w:rsidTr="00BE3A49">
        <w:tc>
          <w:tcPr>
            <w:tcW w:w="756" w:type="dxa"/>
          </w:tcPr>
          <w:p w14:paraId="57FD441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627" w:type="dxa"/>
            <w:shd w:val="clear" w:color="auto" w:fill="FFFFFF"/>
            <w:vAlign w:val="center"/>
          </w:tcPr>
          <w:p w14:paraId="2A2A947B" w14:textId="2E7DB36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Контрольная работа №4</w:t>
            </w:r>
          </w:p>
        </w:tc>
        <w:tc>
          <w:tcPr>
            <w:tcW w:w="995" w:type="dxa"/>
            <w:shd w:val="clear" w:color="auto" w:fill="FFFFFF"/>
            <w:vAlign w:val="center"/>
          </w:tcPr>
          <w:p w14:paraId="3E8EEFE7" w14:textId="2759757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0C9633C2" w14:textId="2C7D5AB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14:paraId="794C4DD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537CC2" w14:textId="0310235D"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0E6134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57EDE9D" w14:textId="41891DB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F511852" w14:textId="77777777" w:rsidTr="00BE3A49">
        <w:tc>
          <w:tcPr>
            <w:tcW w:w="756" w:type="dxa"/>
          </w:tcPr>
          <w:p w14:paraId="4D04901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27" w:type="dxa"/>
            <w:shd w:val="clear" w:color="auto" w:fill="FFFFFF"/>
            <w:vAlign w:val="center"/>
          </w:tcPr>
          <w:p w14:paraId="4317CCF1" w14:textId="2DFBAB9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Линейная диаграмма </w:t>
            </w:r>
          </w:p>
        </w:tc>
        <w:tc>
          <w:tcPr>
            <w:tcW w:w="995" w:type="dxa"/>
            <w:shd w:val="clear" w:color="auto" w:fill="FFFFFF"/>
            <w:vAlign w:val="center"/>
          </w:tcPr>
          <w:p w14:paraId="031E218E" w14:textId="2AF2D8D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35F9FC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25AC7B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AD09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C60D8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5AAD03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(стр.37)</w:t>
            </w:r>
          </w:p>
          <w:p w14:paraId="35028FEB"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1A59BA69" w14:textId="3E57FE37" w:rsidR="00A1679E" w:rsidRPr="003864D6" w:rsidRDefault="003864D6" w:rsidP="003864D6">
            <w:pPr>
              <w:spacing w:line="240" w:lineRule="auto"/>
              <w:jc w:val="center"/>
              <w:rPr>
                <w:rFonts w:ascii="Times New Roman" w:hAnsi="Times New Roman" w:cs="Times New Roman"/>
                <w:sz w:val="24"/>
                <w:szCs w:val="24"/>
                <w:lang w:val="ru-RU"/>
              </w:rPr>
            </w:pPr>
            <w:hyperlink r:id="rId10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DEE3849" w14:textId="77777777" w:rsidTr="00BE3A49">
        <w:tc>
          <w:tcPr>
            <w:tcW w:w="756" w:type="dxa"/>
          </w:tcPr>
          <w:p w14:paraId="651EFB3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627" w:type="dxa"/>
            <w:shd w:val="clear" w:color="auto" w:fill="FFFFFF"/>
            <w:vAlign w:val="center"/>
          </w:tcPr>
          <w:p w14:paraId="70998AA8" w14:textId="4176465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Счетная единица.Сотня. Образование и название трехзначных чисел </w:t>
            </w:r>
          </w:p>
        </w:tc>
        <w:tc>
          <w:tcPr>
            <w:tcW w:w="995" w:type="dxa"/>
            <w:shd w:val="clear" w:color="auto" w:fill="FFFFFF"/>
            <w:vAlign w:val="center"/>
          </w:tcPr>
          <w:p w14:paraId="4D694904" w14:textId="7174557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5B22ED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5F2BA0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BD8A6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1894F0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0C067A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(стр.40-41)</w:t>
            </w:r>
          </w:p>
          <w:p w14:paraId="0054A20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BAAAE50" w14:textId="49D8706F" w:rsidR="00A1679E" w:rsidRPr="003864D6" w:rsidRDefault="003864D6" w:rsidP="003864D6">
            <w:pPr>
              <w:spacing w:line="240" w:lineRule="auto"/>
              <w:jc w:val="center"/>
              <w:rPr>
                <w:rFonts w:ascii="Times New Roman" w:hAnsi="Times New Roman" w:cs="Times New Roman"/>
                <w:sz w:val="24"/>
                <w:szCs w:val="24"/>
                <w:lang w:val="ru-RU"/>
              </w:rPr>
            </w:pPr>
            <w:hyperlink r:id="rId10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80CEC32" w14:textId="77777777" w:rsidTr="00BE3A49">
        <w:trPr>
          <w:trHeight w:val="570"/>
        </w:trPr>
        <w:tc>
          <w:tcPr>
            <w:tcW w:w="756" w:type="dxa"/>
          </w:tcPr>
          <w:p w14:paraId="16F220D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27" w:type="dxa"/>
            <w:shd w:val="clear" w:color="auto" w:fill="FFFFFF"/>
            <w:vAlign w:val="center"/>
          </w:tcPr>
          <w:p w14:paraId="61E377AE" w14:textId="16FF670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Разряды счетных единиц.Запись трехзначных чисел. Вычисления в пределах 1000</w:t>
            </w:r>
          </w:p>
        </w:tc>
        <w:tc>
          <w:tcPr>
            <w:tcW w:w="995" w:type="dxa"/>
            <w:shd w:val="clear" w:color="auto" w:fill="FFFFFF"/>
            <w:vAlign w:val="center"/>
          </w:tcPr>
          <w:p w14:paraId="6E732D4B" w14:textId="5F1F9B2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539D835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CC48C6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B4C1A0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19020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F5E2B4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(стр.42-43)</w:t>
            </w:r>
          </w:p>
          <w:p w14:paraId="2AAEA8D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012DE092" w14:textId="09912C56" w:rsidR="00A1679E" w:rsidRPr="003864D6" w:rsidRDefault="003864D6" w:rsidP="003864D6">
            <w:pPr>
              <w:spacing w:line="240" w:lineRule="auto"/>
              <w:jc w:val="center"/>
              <w:rPr>
                <w:rFonts w:ascii="Times New Roman" w:hAnsi="Times New Roman" w:cs="Times New Roman"/>
                <w:sz w:val="24"/>
                <w:szCs w:val="24"/>
                <w:lang w:val="ru-RU"/>
              </w:rPr>
            </w:pPr>
            <w:hyperlink r:id="rId10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C4B5613" w14:textId="77777777" w:rsidTr="00BE3A49">
        <w:tc>
          <w:tcPr>
            <w:tcW w:w="756" w:type="dxa"/>
          </w:tcPr>
          <w:p w14:paraId="02CE2BF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27" w:type="dxa"/>
            <w:shd w:val="clear" w:color="auto" w:fill="FFFFFF"/>
            <w:vAlign w:val="center"/>
          </w:tcPr>
          <w:p w14:paraId="3A7A1E1E" w14:textId="5A9028C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Письменная нумерация чисел в пределах 1000.</w:t>
            </w:r>
          </w:p>
        </w:tc>
        <w:tc>
          <w:tcPr>
            <w:tcW w:w="995" w:type="dxa"/>
            <w:shd w:val="clear" w:color="auto" w:fill="FFFFFF"/>
            <w:vAlign w:val="center"/>
          </w:tcPr>
          <w:p w14:paraId="79E227E2" w14:textId="6779D6B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14:paraId="742108C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25AA7E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AE88B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64E089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15E90F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(стр.44)</w:t>
            </w:r>
          </w:p>
          <w:p w14:paraId="43ED517D"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14:paraId="1AABCFB0" w14:textId="025C13DD" w:rsidR="00A1679E" w:rsidRPr="003864D6" w:rsidRDefault="003864D6" w:rsidP="003864D6">
            <w:pPr>
              <w:spacing w:line="240" w:lineRule="auto"/>
              <w:jc w:val="center"/>
              <w:rPr>
                <w:rFonts w:ascii="Times New Roman" w:hAnsi="Times New Roman" w:cs="Times New Roman"/>
                <w:sz w:val="24"/>
                <w:szCs w:val="24"/>
                <w:lang w:val="ru-RU"/>
              </w:rPr>
            </w:pPr>
            <w:hyperlink r:id="rId103"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2D19184B" w14:textId="77777777" w:rsidTr="00BE3A49">
        <w:tc>
          <w:tcPr>
            <w:tcW w:w="756" w:type="dxa"/>
          </w:tcPr>
          <w:p w14:paraId="0131E72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27" w:type="dxa"/>
            <w:shd w:val="clear" w:color="auto" w:fill="FFFFFF"/>
            <w:vAlign w:val="center"/>
          </w:tcPr>
          <w:p w14:paraId="727D8B3F" w14:textId="482F756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Увеличение, уменьшение числа в 10, 100 раз.</w:t>
            </w:r>
          </w:p>
        </w:tc>
        <w:tc>
          <w:tcPr>
            <w:tcW w:w="995" w:type="dxa"/>
            <w:shd w:val="clear" w:color="auto" w:fill="FFFFFF"/>
            <w:vAlign w:val="center"/>
          </w:tcPr>
          <w:p w14:paraId="5553E60D" w14:textId="5FB72C4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0EAD50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A08288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60805E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CD8667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172A488"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14:paraId="461EC56F" w14:textId="77777777" w:rsidR="00A1679E" w:rsidRPr="003864D6" w:rsidRDefault="003864D6" w:rsidP="003864D6">
            <w:pPr>
              <w:spacing w:after="0" w:line="240" w:lineRule="auto"/>
              <w:rPr>
                <w:rFonts w:ascii="Times New Roman" w:eastAsia="Calibri" w:hAnsi="Times New Roman" w:cs="Times New Roman"/>
                <w:sz w:val="24"/>
                <w:szCs w:val="24"/>
                <w:lang w:val="ru-RU"/>
              </w:rPr>
            </w:pPr>
            <w:hyperlink r:id="rId104" w:history="1">
              <w:r w:rsidR="00A1679E" w:rsidRPr="003864D6">
                <w:rPr>
                  <w:rFonts w:ascii="Times New Roman" w:eastAsia="Calibri" w:hAnsi="Times New Roman" w:cs="Times New Roman"/>
                  <w:color w:val="0000FF"/>
                  <w:sz w:val="24"/>
                  <w:szCs w:val="24"/>
                  <w:u w:val="single"/>
                  <w:lang w:val="ru-RU"/>
                </w:rPr>
                <w:t>https://myschool.edu.ru/</w:t>
              </w:r>
            </w:hyperlink>
          </w:p>
          <w:p w14:paraId="2588FD81"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(стр.45)</w:t>
            </w:r>
          </w:p>
          <w:p w14:paraId="24DF7F08" w14:textId="48120D7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37C0C23" w14:textId="77777777" w:rsidTr="00BE3A49">
        <w:tc>
          <w:tcPr>
            <w:tcW w:w="756" w:type="dxa"/>
          </w:tcPr>
          <w:p w14:paraId="36C5CC8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27" w:type="dxa"/>
            <w:shd w:val="clear" w:color="auto" w:fill="FFFFFF"/>
            <w:vAlign w:val="center"/>
          </w:tcPr>
          <w:p w14:paraId="5D44950F" w14:textId="112BA84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Числа в пределах 1000: чтение, запись, сравнение, представление в виде суммы разрядных слагаемых.</w:t>
            </w:r>
          </w:p>
        </w:tc>
        <w:tc>
          <w:tcPr>
            <w:tcW w:w="995" w:type="dxa"/>
            <w:shd w:val="clear" w:color="auto" w:fill="FFFFFF"/>
            <w:vAlign w:val="center"/>
          </w:tcPr>
          <w:p w14:paraId="2B1752DE" w14:textId="52E3232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38D2D02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A879F1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FEFF18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3129C2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37210F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(стр.46)</w:t>
            </w:r>
          </w:p>
          <w:p w14:paraId="1A0171B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14:paraId="7BFCFCD2" w14:textId="4473D30B" w:rsidR="00A1679E" w:rsidRPr="003864D6" w:rsidRDefault="003864D6" w:rsidP="003864D6">
            <w:pPr>
              <w:spacing w:line="240" w:lineRule="auto"/>
              <w:jc w:val="center"/>
              <w:rPr>
                <w:rFonts w:ascii="Times New Roman" w:hAnsi="Times New Roman" w:cs="Times New Roman"/>
                <w:sz w:val="24"/>
                <w:szCs w:val="24"/>
                <w:lang w:val="ru-RU"/>
              </w:rPr>
            </w:pPr>
            <w:hyperlink r:id="rId105"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6FC93667" w14:textId="77777777" w:rsidTr="00BE3A49">
        <w:tc>
          <w:tcPr>
            <w:tcW w:w="756" w:type="dxa"/>
          </w:tcPr>
          <w:p w14:paraId="38EA714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627" w:type="dxa"/>
            <w:shd w:val="clear" w:color="auto" w:fill="FFFFFF"/>
            <w:vAlign w:val="center"/>
          </w:tcPr>
          <w:p w14:paraId="1507C2F3" w14:textId="6EC9537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Контрольная работа № 5 за 3 четверть</w:t>
            </w:r>
          </w:p>
        </w:tc>
        <w:tc>
          <w:tcPr>
            <w:tcW w:w="995" w:type="dxa"/>
            <w:shd w:val="clear" w:color="auto" w:fill="FFFFFF"/>
            <w:vAlign w:val="center"/>
          </w:tcPr>
          <w:p w14:paraId="65CEB32D" w14:textId="3C938EB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w:t>
            </w:r>
          </w:p>
        </w:tc>
        <w:tc>
          <w:tcPr>
            <w:tcW w:w="510" w:type="dxa"/>
            <w:shd w:val="clear" w:color="auto" w:fill="FFFFFF"/>
            <w:vAlign w:val="center"/>
          </w:tcPr>
          <w:p w14:paraId="45BCA974" w14:textId="600DEA6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14:paraId="71BD946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0F2A496" w14:textId="1D2946B5"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7A0C37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D77962D" w14:textId="04559D4B"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D6F1B26" w14:textId="77777777" w:rsidTr="00BE3A49">
        <w:tc>
          <w:tcPr>
            <w:tcW w:w="756" w:type="dxa"/>
          </w:tcPr>
          <w:p w14:paraId="1539099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27" w:type="dxa"/>
            <w:shd w:val="clear" w:color="auto" w:fill="FFFFFF"/>
            <w:vAlign w:val="center"/>
          </w:tcPr>
          <w:p w14:paraId="4831257E" w14:textId="03D7BD6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устных вычислений в пределах 1000.</w:t>
            </w:r>
          </w:p>
        </w:tc>
        <w:tc>
          <w:tcPr>
            <w:tcW w:w="995" w:type="dxa"/>
            <w:shd w:val="clear" w:color="auto" w:fill="FFFFFF"/>
            <w:vAlign w:val="center"/>
          </w:tcPr>
          <w:p w14:paraId="20782B7E" w14:textId="068A02F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3D2936A6" w14:textId="55DF4CC4"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12248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4F0F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317476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A741FD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43F75D71" w14:textId="77777777" w:rsidR="00A1679E" w:rsidRPr="003864D6" w:rsidRDefault="003864D6" w:rsidP="003864D6">
            <w:pPr>
              <w:spacing w:after="0" w:line="240" w:lineRule="auto"/>
              <w:rPr>
                <w:rFonts w:ascii="Times New Roman" w:eastAsia="Calibri" w:hAnsi="Times New Roman" w:cs="Times New Roman"/>
                <w:sz w:val="24"/>
                <w:szCs w:val="24"/>
                <w:lang w:val="ru-RU"/>
              </w:rPr>
            </w:pPr>
            <w:hyperlink r:id="rId106" w:history="1">
              <w:r w:rsidR="00A1679E" w:rsidRPr="003864D6">
                <w:rPr>
                  <w:rFonts w:ascii="Times New Roman" w:eastAsia="Calibri" w:hAnsi="Times New Roman" w:cs="Times New Roman"/>
                  <w:color w:val="0000FF"/>
                  <w:sz w:val="24"/>
                  <w:szCs w:val="24"/>
                  <w:u w:val="single"/>
                  <w:lang w:val="ru-RU"/>
                </w:rPr>
                <w:t>https://urok.apkpro.ru/</w:t>
              </w:r>
            </w:hyperlink>
          </w:p>
          <w:p w14:paraId="03C8911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(стр.47)</w:t>
            </w:r>
          </w:p>
          <w:p w14:paraId="1F1B82A1" w14:textId="05B6EE4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CBBBBCD" w14:textId="77777777" w:rsidTr="00BE3A49">
        <w:tc>
          <w:tcPr>
            <w:tcW w:w="756" w:type="dxa"/>
          </w:tcPr>
          <w:p w14:paraId="2A7177A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627" w:type="dxa"/>
            <w:shd w:val="clear" w:color="auto" w:fill="FFFFFF"/>
            <w:vAlign w:val="center"/>
          </w:tcPr>
          <w:p w14:paraId="5E07ABB6" w14:textId="77A0A2C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Равенства и неравенства: чтение, составление. </w:t>
            </w:r>
          </w:p>
        </w:tc>
        <w:tc>
          <w:tcPr>
            <w:tcW w:w="995" w:type="dxa"/>
            <w:shd w:val="clear" w:color="auto" w:fill="FFFFFF"/>
            <w:vAlign w:val="center"/>
          </w:tcPr>
          <w:p w14:paraId="67535CDA" w14:textId="6892BA4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041DFB1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D35E69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7DCDF4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F6EF3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0720AE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(стр.48)</w:t>
            </w:r>
          </w:p>
          <w:p w14:paraId="7219E017"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14:paraId="7E91717D" w14:textId="65B6C2D2" w:rsidR="00A1679E" w:rsidRPr="003864D6" w:rsidRDefault="003864D6" w:rsidP="003864D6">
            <w:pPr>
              <w:spacing w:line="240" w:lineRule="auto"/>
              <w:jc w:val="center"/>
              <w:rPr>
                <w:rFonts w:ascii="Times New Roman" w:hAnsi="Times New Roman" w:cs="Times New Roman"/>
                <w:sz w:val="24"/>
                <w:szCs w:val="24"/>
                <w:lang w:val="ru-RU"/>
              </w:rPr>
            </w:pPr>
            <w:hyperlink r:id="rId107"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1A99EC0B" w14:textId="77777777" w:rsidTr="00BE3A49">
        <w:tc>
          <w:tcPr>
            <w:tcW w:w="756" w:type="dxa"/>
          </w:tcPr>
          <w:p w14:paraId="392076D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98</w:t>
            </w:r>
          </w:p>
        </w:tc>
        <w:tc>
          <w:tcPr>
            <w:tcW w:w="3627" w:type="dxa"/>
            <w:shd w:val="clear" w:color="auto" w:fill="FFFFFF"/>
            <w:vAlign w:val="center"/>
          </w:tcPr>
          <w:p w14:paraId="2D7B3DD7" w14:textId="6002641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Однородные величины: сложение и вычитание</w:t>
            </w:r>
          </w:p>
        </w:tc>
        <w:tc>
          <w:tcPr>
            <w:tcW w:w="995" w:type="dxa"/>
            <w:shd w:val="clear" w:color="auto" w:fill="FFFFFF"/>
            <w:vAlign w:val="center"/>
          </w:tcPr>
          <w:p w14:paraId="6C003BFE" w14:textId="56C73FD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14:paraId="600A65C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9EF495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BDDD52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47936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F5CE4DB"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CEFE7BB" w14:textId="19C474FC" w:rsidR="00A1679E" w:rsidRPr="003864D6" w:rsidRDefault="003864D6" w:rsidP="003864D6">
            <w:pPr>
              <w:spacing w:line="240" w:lineRule="auto"/>
              <w:jc w:val="center"/>
              <w:rPr>
                <w:rFonts w:ascii="Times New Roman" w:hAnsi="Times New Roman" w:cs="Times New Roman"/>
                <w:sz w:val="24"/>
                <w:szCs w:val="24"/>
                <w:lang w:val="ru-RU"/>
              </w:rPr>
            </w:pPr>
            <w:hyperlink r:id="rId10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631703D" w14:textId="77777777" w:rsidTr="00BE3A49">
        <w:tc>
          <w:tcPr>
            <w:tcW w:w="756" w:type="dxa"/>
          </w:tcPr>
          <w:p w14:paraId="1E01264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27" w:type="dxa"/>
            <w:shd w:val="clear" w:color="auto" w:fill="FFFFFF"/>
            <w:vAlign w:val="center"/>
          </w:tcPr>
          <w:p w14:paraId="34E9FC3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Формализованное описание последовательности действий</w:t>
            </w:r>
          </w:p>
          <w:p w14:paraId="2D2577A9" w14:textId="0F7EB32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116C6564" w14:textId="0AAB0CA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067A5C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F36F8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ADA3D1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16593A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0C8AFB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0DE961B" w14:textId="4E096328" w:rsidR="00A1679E" w:rsidRPr="003864D6" w:rsidRDefault="003864D6" w:rsidP="003864D6">
            <w:pPr>
              <w:spacing w:line="240" w:lineRule="auto"/>
              <w:jc w:val="center"/>
              <w:rPr>
                <w:rFonts w:ascii="Times New Roman" w:hAnsi="Times New Roman" w:cs="Times New Roman"/>
                <w:sz w:val="24"/>
                <w:szCs w:val="24"/>
                <w:lang w:val="ru-RU"/>
              </w:rPr>
            </w:pPr>
            <w:hyperlink r:id="rId10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2A3A266" w14:textId="77777777" w:rsidTr="00BE3A49">
        <w:tc>
          <w:tcPr>
            <w:tcW w:w="756" w:type="dxa"/>
          </w:tcPr>
          <w:p w14:paraId="51AB935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627" w:type="dxa"/>
            <w:shd w:val="clear" w:color="auto" w:fill="FFFFFF"/>
            <w:vAlign w:val="center"/>
          </w:tcPr>
          <w:p w14:paraId="3E3FB5B6" w14:textId="5F11FCD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информацией: чтение информации, представленной в разной форме. Римская система счисления </w:t>
            </w:r>
          </w:p>
        </w:tc>
        <w:tc>
          <w:tcPr>
            <w:tcW w:w="995" w:type="dxa"/>
            <w:shd w:val="clear" w:color="auto" w:fill="FFFFFF"/>
            <w:vAlign w:val="center"/>
          </w:tcPr>
          <w:p w14:paraId="2D2AE9CD" w14:textId="501DECE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14:paraId="6258196A" w14:textId="4E0DBF55"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8D3DD5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DF005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01BCF4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92DDC68"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(стр.50-51)</w:t>
            </w:r>
          </w:p>
          <w:p w14:paraId="4F6D6AA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25EAFAC8" w14:textId="33A27A71" w:rsidR="00A1679E" w:rsidRPr="003864D6" w:rsidRDefault="003864D6" w:rsidP="003864D6">
            <w:pPr>
              <w:spacing w:line="240" w:lineRule="auto"/>
              <w:jc w:val="center"/>
              <w:rPr>
                <w:rFonts w:ascii="Times New Roman" w:hAnsi="Times New Roman" w:cs="Times New Roman"/>
                <w:sz w:val="24"/>
                <w:szCs w:val="24"/>
                <w:lang w:val="ru-RU"/>
              </w:rPr>
            </w:pPr>
            <w:hyperlink r:id="rId11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D5BB161" w14:textId="77777777" w:rsidTr="00BE3A49">
        <w:tc>
          <w:tcPr>
            <w:tcW w:w="756" w:type="dxa"/>
          </w:tcPr>
          <w:p w14:paraId="1A99F16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627" w:type="dxa"/>
            <w:shd w:val="clear" w:color="auto" w:fill="FFFFFF"/>
            <w:vAlign w:val="center"/>
          </w:tcPr>
          <w:p w14:paraId="1ECFE2A7" w14:textId="2716D64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Масса (единица массы — грамм); соотношение между килограммом и граммом; отношение «тяжелее/легче на/в» </w:t>
            </w:r>
          </w:p>
        </w:tc>
        <w:tc>
          <w:tcPr>
            <w:tcW w:w="995" w:type="dxa"/>
            <w:shd w:val="clear" w:color="auto" w:fill="FFFFFF"/>
            <w:vAlign w:val="center"/>
          </w:tcPr>
          <w:p w14:paraId="2836E468" w14:textId="322732A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5CE5250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DCB31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72B445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1E8F2F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B4003B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(стр.52)</w:t>
            </w:r>
          </w:p>
          <w:p w14:paraId="61DC367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58222DC0" w14:textId="77777777" w:rsidR="00A1679E" w:rsidRPr="003864D6" w:rsidRDefault="003864D6" w:rsidP="003864D6">
            <w:pPr>
              <w:spacing w:after="0" w:line="240" w:lineRule="auto"/>
              <w:rPr>
                <w:rFonts w:ascii="Times New Roman" w:eastAsia="Calibri" w:hAnsi="Times New Roman" w:cs="Times New Roman"/>
                <w:sz w:val="24"/>
                <w:szCs w:val="24"/>
                <w:lang w:val="ru-RU"/>
              </w:rPr>
            </w:pPr>
            <w:hyperlink r:id="rId111" w:history="1">
              <w:r w:rsidR="00A1679E" w:rsidRPr="003864D6">
                <w:rPr>
                  <w:rFonts w:ascii="Times New Roman" w:eastAsia="Calibri" w:hAnsi="Times New Roman" w:cs="Times New Roman"/>
                  <w:color w:val="0000FF"/>
                  <w:sz w:val="24"/>
                  <w:szCs w:val="24"/>
                  <w:u w:val="single"/>
                  <w:lang w:val="ru-RU"/>
                </w:rPr>
                <w:t>https://urok.apkpro.ru/</w:t>
              </w:r>
            </w:hyperlink>
          </w:p>
          <w:p w14:paraId="50BE3DF5" w14:textId="6C30524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986ACA0" w14:textId="77777777" w:rsidTr="00BE3A49">
        <w:tc>
          <w:tcPr>
            <w:tcW w:w="756" w:type="dxa"/>
          </w:tcPr>
          <w:p w14:paraId="31B093C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27" w:type="dxa"/>
            <w:shd w:val="clear" w:color="auto" w:fill="FFFFFF"/>
            <w:vAlign w:val="center"/>
          </w:tcPr>
          <w:p w14:paraId="3A8135E8" w14:textId="24CE970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Длина (единица длины — миллиметр, километр); соотношение между величинами в пределах тысячи</w:t>
            </w:r>
          </w:p>
        </w:tc>
        <w:tc>
          <w:tcPr>
            <w:tcW w:w="995" w:type="dxa"/>
            <w:shd w:val="clear" w:color="auto" w:fill="FFFFFF"/>
            <w:vAlign w:val="center"/>
          </w:tcPr>
          <w:p w14:paraId="09FDDF59" w14:textId="2485563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6B6E19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9D6DC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2E4BFD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C9F763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241F34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(стр.53)</w:t>
            </w:r>
          </w:p>
          <w:p w14:paraId="271E73B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C85F14B" w14:textId="5649D832" w:rsidR="00A1679E" w:rsidRPr="003864D6" w:rsidRDefault="003864D6" w:rsidP="003864D6">
            <w:pPr>
              <w:spacing w:line="240" w:lineRule="auto"/>
              <w:jc w:val="center"/>
              <w:rPr>
                <w:rFonts w:ascii="Times New Roman" w:hAnsi="Times New Roman" w:cs="Times New Roman"/>
                <w:sz w:val="24"/>
                <w:szCs w:val="24"/>
                <w:lang w:val="ru-RU"/>
              </w:rPr>
            </w:pPr>
            <w:hyperlink r:id="rId11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9F9776A" w14:textId="77777777" w:rsidTr="00BE3A49">
        <w:tc>
          <w:tcPr>
            <w:tcW w:w="756" w:type="dxa"/>
          </w:tcPr>
          <w:p w14:paraId="6E9962F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627" w:type="dxa"/>
            <w:shd w:val="clear" w:color="auto" w:fill="FFFFFF"/>
            <w:vAlign w:val="center"/>
          </w:tcPr>
          <w:p w14:paraId="0D77A78F" w14:textId="2A485D6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Единицы времени. Секунда. </w:t>
            </w:r>
          </w:p>
        </w:tc>
        <w:tc>
          <w:tcPr>
            <w:tcW w:w="995" w:type="dxa"/>
            <w:shd w:val="clear" w:color="auto" w:fill="FFFFFF"/>
            <w:vAlign w:val="center"/>
          </w:tcPr>
          <w:p w14:paraId="4263C109" w14:textId="353537A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07F156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50A0A81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E5CC2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7AE2E9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9F7D027"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(стр.55)</w:t>
            </w:r>
          </w:p>
          <w:p w14:paraId="62F947C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403E8823" w14:textId="10436E72" w:rsidR="00A1679E" w:rsidRPr="003864D6" w:rsidRDefault="003864D6" w:rsidP="003864D6">
            <w:pPr>
              <w:spacing w:line="240" w:lineRule="auto"/>
              <w:jc w:val="center"/>
              <w:rPr>
                <w:rFonts w:ascii="Times New Roman" w:hAnsi="Times New Roman" w:cs="Times New Roman"/>
                <w:sz w:val="24"/>
                <w:szCs w:val="24"/>
                <w:lang w:val="ru-RU"/>
              </w:rPr>
            </w:pPr>
            <w:hyperlink r:id="rId11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FC1CF62" w14:textId="77777777" w:rsidTr="00BE3A49">
        <w:tc>
          <w:tcPr>
            <w:tcW w:w="756" w:type="dxa"/>
          </w:tcPr>
          <w:p w14:paraId="3266E90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27" w:type="dxa"/>
            <w:shd w:val="clear" w:color="auto" w:fill="FFFFFF"/>
            <w:vAlign w:val="center"/>
          </w:tcPr>
          <w:p w14:paraId="3106DBB5" w14:textId="55A5C53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Повторение пройденного материала.</w:t>
            </w:r>
          </w:p>
        </w:tc>
        <w:tc>
          <w:tcPr>
            <w:tcW w:w="995" w:type="dxa"/>
            <w:shd w:val="clear" w:color="auto" w:fill="FFFFFF"/>
            <w:vAlign w:val="center"/>
          </w:tcPr>
          <w:p w14:paraId="6F2775A2" w14:textId="538B68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14:paraId="57D8C1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1885DF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789432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7E18C5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2D13A99" w14:textId="05F0B40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Стр.58-59</w:t>
            </w:r>
          </w:p>
        </w:tc>
      </w:tr>
      <w:tr w:rsidR="00A1679E" w:rsidRPr="003864D6" w14:paraId="6C6EC7D1" w14:textId="77777777" w:rsidTr="00BE3A49">
        <w:tc>
          <w:tcPr>
            <w:tcW w:w="756" w:type="dxa"/>
          </w:tcPr>
          <w:p w14:paraId="693DA73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27" w:type="dxa"/>
            <w:shd w:val="clear" w:color="auto" w:fill="FFFFFF"/>
            <w:vAlign w:val="center"/>
          </w:tcPr>
          <w:p w14:paraId="7D459152" w14:textId="263600E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w:t>
            </w:r>
          </w:p>
        </w:tc>
        <w:tc>
          <w:tcPr>
            <w:tcW w:w="995" w:type="dxa"/>
            <w:shd w:val="clear" w:color="auto" w:fill="FFFFFF"/>
            <w:vAlign w:val="center"/>
          </w:tcPr>
          <w:p w14:paraId="70E4DF89" w14:textId="00CE3D9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760889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D64485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B3822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399DE0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E37354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(стр66)</w:t>
            </w:r>
          </w:p>
          <w:p w14:paraId="2702C7BF"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14:paraId="70E7171E" w14:textId="30B5A8A7" w:rsidR="00A1679E" w:rsidRPr="003864D6" w:rsidRDefault="003864D6" w:rsidP="003864D6">
            <w:pPr>
              <w:spacing w:line="240" w:lineRule="auto"/>
              <w:jc w:val="center"/>
              <w:rPr>
                <w:rFonts w:ascii="Times New Roman" w:hAnsi="Times New Roman" w:cs="Times New Roman"/>
                <w:sz w:val="24"/>
                <w:szCs w:val="24"/>
                <w:lang w:val="ru-RU"/>
              </w:rPr>
            </w:pPr>
            <w:hyperlink r:id="rId114"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160B5F0C" w14:textId="77777777" w:rsidTr="00BE3A49">
        <w:tc>
          <w:tcPr>
            <w:tcW w:w="756" w:type="dxa"/>
          </w:tcPr>
          <w:p w14:paraId="70F488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627" w:type="dxa"/>
            <w:shd w:val="clear" w:color="auto" w:fill="FFFFFF"/>
            <w:vAlign w:val="center"/>
          </w:tcPr>
          <w:p w14:paraId="031CC9B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Классификация объектов по двум признакам</w:t>
            </w:r>
          </w:p>
          <w:p w14:paraId="702EEFE9" w14:textId="0273CD8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53B6A678" w14:textId="2FA1453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211D27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691A3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C30237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DCD710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413E65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D753F53" w14:textId="4A7838A6" w:rsidR="00A1679E" w:rsidRPr="003864D6" w:rsidRDefault="003864D6" w:rsidP="003864D6">
            <w:pPr>
              <w:spacing w:line="240" w:lineRule="auto"/>
              <w:jc w:val="center"/>
              <w:rPr>
                <w:rFonts w:ascii="Times New Roman" w:hAnsi="Times New Roman" w:cs="Times New Roman"/>
                <w:sz w:val="24"/>
                <w:szCs w:val="24"/>
                <w:lang w:val="ru-RU"/>
              </w:rPr>
            </w:pPr>
            <w:hyperlink r:id="rId11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62763DA" w14:textId="77777777" w:rsidTr="00BE3A49">
        <w:tc>
          <w:tcPr>
            <w:tcW w:w="756" w:type="dxa"/>
          </w:tcPr>
          <w:p w14:paraId="4D4A07A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627" w:type="dxa"/>
            <w:shd w:val="clear" w:color="auto" w:fill="FFFFFF"/>
            <w:vAlign w:val="center"/>
          </w:tcPr>
          <w:p w14:paraId="2C139524" w14:textId="58E8456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вида 450+30. </w:t>
            </w:r>
          </w:p>
        </w:tc>
        <w:tc>
          <w:tcPr>
            <w:tcW w:w="995" w:type="dxa"/>
            <w:shd w:val="clear" w:color="auto" w:fill="FFFFFF"/>
            <w:vAlign w:val="center"/>
          </w:tcPr>
          <w:p w14:paraId="064D3DE7" w14:textId="61BAA68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5C4C86C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EDA910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1FA772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0B9392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122161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(стр67)</w:t>
            </w:r>
          </w:p>
          <w:p w14:paraId="13B74043"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CD36DC7" w14:textId="78290921" w:rsidR="00A1679E" w:rsidRPr="003864D6" w:rsidRDefault="003864D6" w:rsidP="003864D6">
            <w:pPr>
              <w:spacing w:line="240" w:lineRule="auto"/>
              <w:jc w:val="center"/>
              <w:rPr>
                <w:rFonts w:ascii="Times New Roman" w:hAnsi="Times New Roman" w:cs="Times New Roman"/>
                <w:sz w:val="24"/>
                <w:szCs w:val="24"/>
                <w:lang w:val="ru-RU"/>
              </w:rPr>
            </w:pPr>
            <w:hyperlink r:id="rId11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7F155BC" w14:textId="77777777" w:rsidTr="00BE3A49">
        <w:tc>
          <w:tcPr>
            <w:tcW w:w="756" w:type="dxa"/>
          </w:tcPr>
          <w:p w14:paraId="402E861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627" w:type="dxa"/>
            <w:shd w:val="clear" w:color="auto" w:fill="FFFFFF"/>
            <w:vAlign w:val="center"/>
          </w:tcPr>
          <w:p w14:paraId="50927DE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Алгоритмы (правила) построения геометрических фигур </w:t>
            </w:r>
          </w:p>
          <w:p w14:paraId="53DA659C" w14:textId="1EF4D4F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7C790249" w14:textId="319BF87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959AA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FFFECA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8262A8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B3ADD9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950249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3C54453F" w14:textId="7297D4B8" w:rsidR="00A1679E" w:rsidRPr="003864D6" w:rsidRDefault="003864D6" w:rsidP="003864D6">
            <w:pPr>
              <w:spacing w:line="240" w:lineRule="auto"/>
              <w:jc w:val="center"/>
              <w:rPr>
                <w:rFonts w:ascii="Times New Roman" w:hAnsi="Times New Roman" w:cs="Times New Roman"/>
                <w:sz w:val="24"/>
                <w:szCs w:val="24"/>
                <w:lang w:val="ru-RU"/>
              </w:rPr>
            </w:pPr>
            <w:hyperlink r:id="rId11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517A7A2" w14:textId="77777777" w:rsidTr="00BE3A49">
        <w:tc>
          <w:tcPr>
            <w:tcW w:w="756" w:type="dxa"/>
          </w:tcPr>
          <w:p w14:paraId="5072CA9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627" w:type="dxa"/>
            <w:shd w:val="clear" w:color="auto" w:fill="FFFFFF"/>
            <w:vAlign w:val="center"/>
          </w:tcPr>
          <w:p w14:paraId="58024603" w14:textId="47974E5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сложения трёхзначных чисел. </w:t>
            </w:r>
          </w:p>
        </w:tc>
        <w:tc>
          <w:tcPr>
            <w:tcW w:w="995" w:type="dxa"/>
            <w:shd w:val="clear" w:color="auto" w:fill="FFFFFF"/>
            <w:vAlign w:val="center"/>
          </w:tcPr>
          <w:p w14:paraId="6A44BA07" w14:textId="12A5FF8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14:paraId="69A18F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14:paraId="7612110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2E250FD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5EDC949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5C89553"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(стр71)</w:t>
            </w:r>
          </w:p>
          <w:p w14:paraId="3B155C0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4F3CA876" w14:textId="3D777DD0" w:rsidR="00A1679E" w:rsidRPr="003864D6" w:rsidRDefault="003864D6" w:rsidP="003864D6">
            <w:pPr>
              <w:spacing w:line="240" w:lineRule="auto"/>
              <w:jc w:val="center"/>
              <w:rPr>
                <w:rFonts w:ascii="Times New Roman" w:hAnsi="Times New Roman" w:cs="Times New Roman"/>
                <w:sz w:val="24"/>
                <w:szCs w:val="24"/>
                <w:lang w:val="ru-RU"/>
              </w:rPr>
            </w:pPr>
            <w:hyperlink r:id="rId11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0B55269" w14:textId="77777777" w:rsidTr="00BE3A49">
        <w:tc>
          <w:tcPr>
            <w:tcW w:w="756" w:type="dxa"/>
          </w:tcPr>
          <w:p w14:paraId="5786D9D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27" w:type="dxa"/>
            <w:shd w:val="clear" w:color="auto" w:fill="FFFFFF"/>
            <w:vAlign w:val="center"/>
          </w:tcPr>
          <w:p w14:paraId="6B17552E" w14:textId="0549C62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вычитания трёхзначных чисел. </w:t>
            </w:r>
          </w:p>
        </w:tc>
        <w:tc>
          <w:tcPr>
            <w:tcW w:w="995" w:type="dxa"/>
            <w:shd w:val="clear" w:color="auto" w:fill="FFFFFF"/>
            <w:vAlign w:val="center"/>
          </w:tcPr>
          <w:p w14:paraId="792BB487" w14:textId="7A43784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14:paraId="1CB991C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14:paraId="16199CE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6FA583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3BC195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C225A2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(стр72)</w:t>
            </w:r>
          </w:p>
          <w:p w14:paraId="3CEA1A0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0C868BFE" w14:textId="7BF49843" w:rsidR="00A1679E" w:rsidRPr="003864D6" w:rsidRDefault="003864D6" w:rsidP="003864D6">
            <w:pPr>
              <w:spacing w:line="240" w:lineRule="auto"/>
              <w:jc w:val="center"/>
              <w:rPr>
                <w:rFonts w:ascii="Times New Roman" w:hAnsi="Times New Roman" w:cs="Times New Roman"/>
                <w:sz w:val="24"/>
                <w:szCs w:val="24"/>
                <w:lang w:val="ru-RU"/>
              </w:rPr>
            </w:pPr>
            <w:hyperlink r:id="rId11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1A08895" w14:textId="77777777" w:rsidTr="00BE3A49">
        <w:tc>
          <w:tcPr>
            <w:tcW w:w="756" w:type="dxa"/>
          </w:tcPr>
          <w:p w14:paraId="6727566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27" w:type="dxa"/>
            <w:shd w:val="clear" w:color="auto" w:fill="FFFFFF"/>
            <w:vAlign w:val="center"/>
          </w:tcPr>
          <w:p w14:paraId="6B2A28C5" w14:textId="096AC2F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Контрольная работа № 6 </w:t>
            </w:r>
          </w:p>
        </w:tc>
        <w:tc>
          <w:tcPr>
            <w:tcW w:w="995" w:type="dxa"/>
            <w:shd w:val="clear" w:color="auto" w:fill="FFFFFF"/>
            <w:vAlign w:val="center"/>
          </w:tcPr>
          <w:p w14:paraId="4B6B03BA" w14:textId="5FC56E6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637AE1A4" w14:textId="10E58B8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23" w:type="dxa"/>
            <w:shd w:val="clear" w:color="auto" w:fill="FFFFFF"/>
          </w:tcPr>
          <w:p w14:paraId="7C2F40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BB9D72B" w14:textId="538A4FC4"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6380645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F971229" w14:textId="5B9ACAD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2ADF6E5" w14:textId="77777777" w:rsidTr="00BE3A49">
        <w:tc>
          <w:tcPr>
            <w:tcW w:w="756" w:type="dxa"/>
          </w:tcPr>
          <w:p w14:paraId="36A4A63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112</w:t>
            </w:r>
          </w:p>
        </w:tc>
        <w:tc>
          <w:tcPr>
            <w:tcW w:w="3627" w:type="dxa"/>
            <w:shd w:val="clear" w:color="auto" w:fill="FFFFFF"/>
            <w:vAlign w:val="center"/>
          </w:tcPr>
          <w:p w14:paraId="6589E0B3" w14:textId="3428E02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Виды треугольников.</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14:paraId="757E26DD" w14:textId="1F2CDCC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03A5E57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E60155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71E822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87478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18244DD"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(стр73-74)</w:t>
            </w:r>
          </w:p>
          <w:p w14:paraId="2D98BC4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14:paraId="774DE743" w14:textId="577CFD70" w:rsidR="00A1679E" w:rsidRPr="003864D6" w:rsidRDefault="003864D6" w:rsidP="003864D6">
            <w:pPr>
              <w:spacing w:line="240" w:lineRule="auto"/>
              <w:jc w:val="center"/>
              <w:rPr>
                <w:rFonts w:ascii="Times New Roman" w:hAnsi="Times New Roman" w:cs="Times New Roman"/>
                <w:sz w:val="24"/>
                <w:szCs w:val="24"/>
                <w:lang w:val="ru-RU"/>
              </w:rPr>
            </w:pPr>
            <w:hyperlink r:id="rId120"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14:paraId="26CC3723" w14:textId="77777777" w:rsidTr="00BE3A49">
        <w:tc>
          <w:tcPr>
            <w:tcW w:w="756" w:type="dxa"/>
          </w:tcPr>
          <w:p w14:paraId="66E564E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627" w:type="dxa"/>
            <w:shd w:val="clear" w:color="auto" w:fill="FFFFFF"/>
            <w:vAlign w:val="center"/>
          </w:tcPr>
          <w:p w14:paraId="171E0A7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Конструирование геометрических фигур </w:t>
            </w:r>
          </w:p>
          <w:p w14:paraId="095D47EB" w14:textId="7683769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14:paraId="5A9CC3DB" w14:textId="2C68EA5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4B129F5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476E2C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E7E6C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E8C65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1138A4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B2C8A8D" w14:textId="15ABADEB" w:rsidR="00A1679E" w:rsidRPr="003864D6" w:rsidRDefault="003864D6" w:rsidP="003864D6">
            <w:pPr>
              <w:spacing w:line="240" w:lineRule="auto"/>
              <w:jc w:val="center"/>
              <w:rPr>
                <w:rFonts w:ascii="Times New Roman" w:hAnsi="Times New Roman" w:cs="Times New Roman"/>
                <w:sz w:val="24"/>
                <w:szCs w:val="24"/>
                <w:lang w:val="ru-RU"/>
              </w:rPr>
            </w:pPr>
            <w:hyperlink r:id="rId12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BB2D16C" w14:textId="77777777" w:rsidTr="00BE3A49">
        <w:tc>
          <w:tcPr>
            <w:tcW w:w="756" w:type="dxa"/>
          </w:tcPr>
          <w:p w14:paraId="036C138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627" w:type="dxa"/>
            <w:shd w:val="clear" w:color="auto" w:fill="FFFFFF"/>
            <w:vAlign w:val="center"/>
          </w:tcPr>
          <w:p w14:paraId="2D11BD5E" w14:textId="4FF254F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действия с круглыми числами . </w:t>
            </w:r>
          </w:p>
        </w:tc>
        <w:tc>
          <w:tcPr>
            <w:tcW w:w="995" w:type="dxa"/>
            <w:shd w:val="clear" w:color="auto" w:fill="FFFFFF"/>
            <w:vAlign w:val="center"/>
          </w:tcPr>
          <w:p w14:paraId="1C9A8D60" w14:textId="1EB3116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702E67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F4A577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0A51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0DC59C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06DB483" w14:textId="763BBCC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(стр82)</w:t>
            </w:r>
          </w:p>
        </w:tc>
      </w:tr>
      <w:tr w:rsidR="00A1679E" w:rsidRPr="003864D6" w14:paraId="4D9024F6" w14:textId="77777777" w:rsidTr="00BE3A49">
        <w:tc>
          <w:tcPr>
            <w:tcW w:w="756" w:type="dxa"/>
          </w:tcPr>
          <w:p w14:paraId="0618D45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627" w:type="dxa"/>
            <w:shd w:val="clear" w:color="auto" w:fill="FFFFFF"/>
            <w:vAlign w:val="center"/>
          </w:tcPr>
          <w:p w14:paraId="019612D7" w14:textId="56B0602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и деление. Приёмы устных вычислений. </w:t>
            </w:r>
          </w:p>
        </w:tc>
        <w:tc>
          <w:tcPr>
            <w:tcW w:w="995" w:type="dxa"/>
            <w:shd w:val="clear" w:color="auto" w:fill="FFFFFF"/>
            <w:vAlign w:val="center"/>
          </w:tcPr>
          <w:p w14:paraId="755D710C" w14:textId="4766BFE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CC6BEA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F8BE50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4DF17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D8C429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8E4D370" w14:textId="6CC6F9A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(стр83)</w:t>
            </w:r>
          </w:p>
        </w:tc>
      </w:tr>
      <w:tr w:rsidR="00A1679E" w:rsidRPr="003864D6" w14:paraId="1F249BF3" w14:textId="77777777" w:rsidTr="00BE3A49">
        <w:tc>
          <w:tcPr>
            <w:tcW w:w="756" w:type="dxa"/>
          </w:tcPr>
          <w:p w14:paraId="2DE6D0D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27" w:type="dxa"/>
            <w:shd w:val="clear" w:color="auto" w:fill="FFFFFF"/>
            <w:vAlign w:val="center"/>
          </w:tcPr>
          <w:p w14:paraId="383C404A" w14:textId="4BDC7F5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w:t>
            </w:r>
          </w:p>
        </w:tc>
        <w:tc>
          <w:tcPr>
            <w:tcW w:w="995" w:type="dxa"/>
            <w:shd w:val="clear" w:color="auto" w:fill="FFFFFF"/>
            <w:vAlign w:val="center"/>
          </w:tcPr>
          <w:p w14:paraId="7A7B1AD7" w14:textId="650E33E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5FC1A0A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23C9B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1AFBC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38B0C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41E23C00" w14:textId="2864A5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(стр84)</w:t>
            </w:r>
          </w:p>
        </w:tc>
      </w:tr>
      <w:tr w:rsidR="00A1679E" w:rsidRPr="003864D6" w14:paraId="08A29EE9" w14:textId="77777777" w:rsidTr="00BE3A49">
        <w:tc>
          <w:tcPr>
            <w:tcW w:w="756" w:type="dxa"/>
          </w:tcPr>
          <w:p w14:paraId="5A7F8BD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627" w:type="dxa"/>
            <w:shd w:val="clear" w:color="auto" w:fill="FFFFFF"/>
            <w:vAlign w:val="center"/>
          </w:tcPr>
          <w:p w14:paraId="6A24E41D" w14:textId="6CEAE69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Виды треугольников. Нахождение площади .</w:t>
            </w:r>
          </w:p>
        </w:tc>
        <w:tc>
          <w:tcPr>
            <w:tcW w:w="995" w:type="dxa"/>
            <w:shd w:val="clear" w:color="auto" w:fill="FFFFFF"/>
            <w:vAlign w:val="center"/>
          </w:tcPr>
          <w:p w14:paraId="24501609" w14:textId="0A9CDA0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14:paraId="2F6A278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67AE1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325D5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D89F7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0DCFB55" w14:textId="382F23D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(стр85)</w:t>
            </w:r>
          </w:p>
        </w:tc>
      </w:tr>
      <w:tr w:rsidR="00A1679E" w:rsidRPr="003864D6" w14:paraId="3EDF9D71" w14:textId="77777777" w:rsidTr="00BE3A49">
        <w:tc>
          <w:tcPr>
            <w:tcW w:w="756" w:type="dxa"/>
          </w:tcPr>
          <w:p w14:paraId="61B6F88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627" w:type="dxa"/>
            <w:shd w:val="clear" w:color="auto" w:fill="FFFFFF"/>
            <w:vAlign w:val="center"/>
          </w:tcPr>
          <w:p w14:paraId="43685EFB" w14:textId="3E6496E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суммы на число. </w:t>
            </w:r>
          </w:p>
        </w:tc>
        <w:tc>
          <w:tcPr>
            <w:tcW w:w="995" w:type="dxa"/>
            <w:shd w:val="clear" w:color="auto" w:fill="FFFFFF"/>
            <w:vAlign w:val="center"/>
          </w:tcPr>
          <w:p w14:paraId="16108F2A" w14:textId="33FE18C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1450F8C8" w14:textId="27948FA6"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164BED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0F907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C96475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37F4D0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(стр86)</w:t>
            </w:r>
          </w:p>
          <w:p w14:paraId="45BB799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6C3B6D5E" w14:textId="44343A1F" w:rsidR="00A1679E" w:rsidRPr="003864D6" w:rsidRDefault="003864D6" w:rsidP="003864D6">
            <w:pPr>
              <w:spacing w:line="240" w:lineRule="auto"/>
              <w:jc w:val="center"/>
              <w:rPr>
                <w:rFonts w:ascii="Times New Roman" w:hAnsi="Times New Roman" w:cs="Times New Roman"/>
                <w:sz w:val="24"/>
                <w:szCs w:val="24"/>
                <w:lang w:val="ru-RU"/>
              </w:rPr>
            </w:pPr>
            <w:hyperlink r:id="rId12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CA5986D" w14:textId="77777777" w:rsidTr="00BE3A49">
        <w:tc>
          <w:tcPr>
            <w:tcW w:w="756" w:type="dxa"/>
          </w:tcPr>
          <w:p w14:paraId="23A7E04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27" w:type="dxa"/>
            <w:shd w:val="clear" w:color="auto" w:fill="FFFFFF"/>
            <w:vAlign w:val="center"/>
          </w:tcPr>
          <w:p w14:paraId="7A53D0AB" w14:textId="360848C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в столбик. </w:t>
            </w:r>
          </w:p>
        </w:tc>
        <w:tc>
          <w:tcPr>
            <w:tcW w:w="995" w:type="dxa"/>
            <w:shd w:val="clear" w:color="auto" w:fill="FFFFFF"/>
            <w:vAlign w:val="center"/>
          </w:tcPr>
          <w:p w14:paraId="7C7917E5" w14:textId="76DBE72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C969C0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48EDCC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5D02C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E569F4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C2899EA" w14:textId="22A68DC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(стр88)</w:t>
            </w:r>
          </w:p>
        </w:tc>
      </w:tr>
      <w:tr w:rsidR="00A1679E" w:rsidRPr="003864D6" w14:paraId="192B4CCF" w14:textId="77777777" w:rsidTr="00BE3A49">
        <w:tc>
          <w:tcPr>
            <w:tcW w:w="756" w:type="dxa"/>
          </w:tcPr>
          <w:p w14:paraId="17D54F1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627" w:type="dxa"/>
            <w:shd w:val="clear" w:color="auto" w:fill="FFFFFF"/>
            <w:vAlign w:val="center"/>
          </w:tcPr>
          <w:p w14:paraId="6D47CF63" w14:textId="6D3EE71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умножения трехзначного числа на однозначное </w:t>
            </w:r>
          </w:p>
        </w:tc>
        <w:tc>
          <w:tcPr>
            <w:tcW w:w="995" w:type="dxa"/>
            <w:shd w:val="clear" w:color="auto" w:fill="FFFFFF"/>
            <w:vAlign w:val="center"/>
          </w:tcPr>
          <w:p w14:paraId="76EC0558" w14:textId="2133E17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14:paraId="5795EE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14:paraId="2DFA664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7A32E6F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0DD399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A9AE9CE"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(стр89)</w:t>
            </w:r>
          </w:p>
          <w:p w14:paraId="54087919"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09C301DE" w14:textId="641A982F" w:rsidR="00A1679E" w:rsidRPr="003864D6" w:rsidRDefault="003864D6" w:rsidP="003864D6">
            <w:pPr>
              <w:spacing w:line="240" w:lineRule="auto"/>
              <w:jc w:val="center"/>
              <w:rPr>
                <w:rFonts w:ascii="Times New Roman" w:hAnsi="Times New Roman" w:cs="Times New Roman"/>
                <w:sz w:val="24"/>
                <w:szCs w:val="24"/>
                <w:lang w:val="ru-RU"/>
              </w:rPr>
            </w:pPr>
            <w:hyperlink r:id="rId12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A308CCF" w14:textId="77777777" w:rsidTr="00BE3A49">
        <w:tc>
          <w:tcPr>
            <w:tcW w:w="756" w:type="dxa"/>
          </w:tcPr>
          <w:p w14:paraId="2D2E6CA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27" w:type="dxa"/>
            <w:shd w:val="clear" w:color="auto" w:fill="FFFFFF"/>
            <w:vAlign w:val="center"/>
          </w:tcPr>
          <w:p w14:paraId="690B1922" w14:textId="5E5DDED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Письменные приёмы умножения в пределах 1000.  </w:t>
            </w:r>
          </w:p>
        </w:tc>
        <w:tc>
          <w:tcPr>
            <w:tcW w:w="995" w:type="dxa"/>
            <w:shd w:val="clear" w:color="auto" w:fill="FFFFFF"/>
            <w:vAlign w:val="center"/>
          </w:tcPr>
          <w:p w14:paraId="69D01EB7" w14:textId="523B7A1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70374BD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1466410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1D9074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DF9EE6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B4D36B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(стр90)</w:t>
            </w:r>
          </w:p>
          <w:p w14:paraId="0C37E232"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283D13E2" w14:textId="56ED4D23" w:rsidR="00A1679E" w:rsidRPr="003864D6" w:rsidRDefault="003864D6" w:rsidP="003864D6">
            <w:pPr>
              <w:spacing w:line="240" w:lineRule="auto"/>
              <w:jc w:val="center"/>
              <w:rPr>
                <w:rFonts w:ascii="Times New Roman" w:hAnsi="Times New Roman" w:cs="Times New Roman"/>
                <w:sz w:val="24"/>
                <w:szCs w:val="24"/>
                <w:lang w:val="ru-RU"/>
              </w:rPr>
            </w:pPr>
            <w:hyperlink r:id="rId12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C7BE4F4" w14:textId="77777777" w:rsidTr="00BE3A49">
        <w:tc>
          <w:tcPr>
            <w:tcW w:w="756" w:type="dxa"/>
          </w:tcPr>
          <w:p w14:paraId="4396B48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27" w:type="dxa"/>
            <w:shd w:val="clear" w:color="auto" w:fill="FFFFFF"/>
            <w:vAlign w:val="center"/>
          </w:tcPr>
          <w:p w14:paraId="07982B8F" w14:textId="4EC7618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Числа в пределах 1000: сравнение </w:t>
            </w:r>
          </w:p>
        </w:tc>
        <w:tc>
          <w:tcPr>
            <w:tcW w:w="995" w:type="dxa"/>
            <w:shd w:val="clear" w:color="auto" w:fill="FFFFFF"/>
            <w:vAlign w:val="center"/>
          </w:tcPr>
          <w:p w14:paraId="73CBCD3C" w14:textId="51F45E9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6C8D712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93AD6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150985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BF168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68B521A9"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(стр91)</w:t>
            </w:r>
          </w:p>
          <w:p w14:paraId="07D94A7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77449102" w14:textId="360A19DC" w:rsidR="00A1679E" w:rsidRPr="003864D6" w:rsidRDefault="003864D6" w:rsidP="003864D6">
            <w:pPr>
              <w:spacing w:line="240" w:lineRule="auto"/>
              <w:jc w:val="center"/>
              <w:rPr>
                <w:rFonts w:ascii="Times New Roman" w:hAnsi="Times New Roman" w:cs="Times New Roman"/>
                <w:sz w:val="24"/>
                <w:szCs w:val="24"/>
                <w:lang w:val="ru-RU"/>
              </w:rPr>
            </w:pPr>
            <w:hyperlink r:id="rId12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D48C25A" w14:textId="77777777" w:rsidTr="00BE3A49">
        <w:tc>
          <w:tcPr>
            <w:tcW w:w="756" w:type="dxa"/>
          </w:tcPr>
          <w:p w14:paraId="580B156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27" w:type="dxa"/>
            <w:shd w:val="clear" w:color="auto" w:fill="FFFFFF"/>
            <w:vAlign w:val="center"/>
          </w:tcPr>
          <w:p w14:paraId="3C418D3A" w14:textId="26DDA0B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деление  уголком </w:t>
            </w:r>
          </w:p>
        </w:tc>
        <w:tc>
          <w:tcPr>
            <w:tcW w:w="995" w:type="dxa"/>
            <w:shd w:val="clear" w:color="auto" w:fill="FFFFFF"/>
            <w:vAlign w:val="center"/>
          </w:tcPr>
          <w:p w14:paraId="39D3BE5E" w14:textId="1F6A9E5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0B3ADCE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C38C7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959E82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92BBDC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3C8EDEF8"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(стр92)</w:t>
            </w:r>
          </w:p>
          <w:p w14:paraId="500CA5F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4E1BD860" w14:textId="1047AE5B" w:rsidR="00A1679E" w:rsidRPr="003864D6" w:rsidRDefault="003864D6" w:rsidP="003864D6">
            <w:pPr>
              <w:spacing w:line="240" w:lineRule="auto"/>
              <w:jc w:val="center"/>
              <w:rPr>
                <w:rFonts w:ascii="Times New Roman" w:hAnsi="Times New Roman" w:cs="Times New Roman"/>
                <w:sz w:val="24"/>
                <w:szCs w:val="24"/>
                <w:lang w:val="ru-RU"/>
              </w:rPr>
            </w:pPr>
            <w:hyperlink r:id="rId12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04B988F" w14:textId="77777777" w:rsidTr="00BE3A49">
        <w:tc>
          <w:tcPr>
            <w:tcW w:w="756" w:type="dxa"/>
          </w:tcPr>
          <w:p w14:paraId="0B54CA9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27" w:type="dxa"/>
            <w:shd w:val="clear" w:color="auto" w:fill="FFFFFF"/>
            <w:vAlign w:val="center"/>
          </w:tcPr>
          <w:p w14:paraId="4EEDD3A8" w14:textId="584922A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деления  трехзначного числа на однозначное. </w:t>
            </w:r>
          </w:p>
        </w:tc>
        <w:tc>
          <w:tcPr>
            <w:tcW w:w="995" w:type="dxa"/>
            <w:shd w:val="clear" w:color="auto" w:fill="FFFFFF"/>
            <w:vAlign w:val="center"/>
          </w:tcPr>
          <w:p w14:paraId="14DDC015" w14:textId="08C26F1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tcPr>
          <w:p w14:paraId="1A1E964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14:paraId="227737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5294FA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3850696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8F88053"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(стр93-94)</w:t>
            </w:r>
          </w:p>
          <w:p w14:paraId="605FAA85"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7FE932B7" w14:textId="511D9D43" w:rsidR="00A1679E" w:rsidRPr="003864D6" w:rsidRDefault="003864D6" w:rsidP="003864D6">
            <w:pPr>
              <w:spacing w:line="240" w:lineRule="auto"/>
              <w:jc w:val="center"/>
              <w:rPr>
                <w:rFonts w:ascii="Times New Roman" w:hAnsi="Times New Roman" w:cs="Times New Roman"/>
                <w:sz w:val="24"/>
                <w:szCs w:val="24"/>
                <w:lang w:val="ru-RU"/>
              </w:rPr>
            </w:pPr>
            <w:hyperlink r:id="rId12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C2D404F" w14:textId="77777777" w:rsidTr="00BE3A49">
        <w:tc>
          <w:tcPr>
            <w:tcW w:w="756" w:type="dxa"/>
          </w:tcPr>
          <w:p w14:paraId="5F28660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27" w:type="dxa"/>
            <w:shd w:val="clear" w:color="auto" w:fill="FFFFFF"/>
            <w:vAlign w:val="center"/>
          </w:tcPr>
          <w:p w14:paraId="2BDE668B" w14:textId="262C1E0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Проверка деления</w:t>
            </w:r>
            <w:r w:rsidRPr="003864D6">
              <w:rPr>
                <w:rFonts w:ascii="Times New Roman" w:eastAsia="Calibri" w:hAnsi="Times New Roman" w:cs="Times New Roman"/>
                <w:sz w:val="24"/>
                <w:szCs w:val="24"/>
                <w:lang w:val="ru-RU"/>
              </w:rPr>
              <w:t xml:space="preserve"> умножением</w:t>
            </w:r>
            <w:r w:rsidRPr="003864D6">
              <w:rPr>
                <w:rFonts w:ascii="Times New Roman" w:eastAsia="Calibri" w:hAnsi="Times New Roman" w:cs="Times New Roman"/>
                <w:sz w:val="24"/>
                <w:szCs w:val="24"/>
              </w:rPr>
              <w:t>.</w:t>
            </w:r>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14:paraId="0E10BA17" w14:textId="058871C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32BFC4C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1ED81A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F94B33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6AB6DD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826F139"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(2ч) (стр95) Библиотека ЦОК </w:t>
            </w:r>
          </w:p>
          <w:p w14:paraId="09A1B86F" w14:textId="09010867" w:rsidR="00A1679E" w:rsidRPr="003864D6" w:rsidRDefault="003864D6" w:rsidP="003864D6">
            <w:pPr>
              <w:spacing w:line="240" w:lineRule="auto"/>
              <w:jc w:val="center"/>
              <w:rPr>
                <w:rFonts w:ascii="Times New Roman" w:hAnsi="Times New Roman" w:cs="Times New Roman"/>
                <w:sz w:val="24"/>
                <w:szCs w:val="24"/>
                <w:lang w:val="ru-RU"/>
              </w:rPr>
            </w:pPr>
            <w:hyperlink r:id="rId12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300B333" w14:textId="77777777" w:rsidTr="00BE3A49">
        <w:tc>
          <w:tcPr>
            <w:tcW w:w="756" w:type="dxa"/>
          </w:tcPr>
          <w:p w14:paraId="0F08E33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627" w:type="dxa"/>
            <w:shd w:val="clear" w:color="auto" w:fill="FFFFFF"/>
            <w:vAlign w:val="center"/>
          </w:tcPr>
          <w:p w14:paraId="630106D3" w14:textId="5E8259A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письменного деления чисел</w:t>
            </w:r>
          </w:p>
        </w:tc>
        <w:tc>
          <w:tcPr>
            <w:tcW w:w="995" w:type="dxa"/>
            <w:shd w:val="clear" w:color="auto" w:fill="FFFFFF"/>
            <w:vAlign w:val="center"/>
          </w:tcPr>
          <w:p w14:paraId="396FAAB0" w14:textId="49B54A0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0BF3FA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9D275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9F977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2670A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7AC1217"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(2ч) (стр96) </w:t>
            </w:r>
          </w:p>
          <w:p w14:paraId="6F3EB872"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14:paraId="0600426B" w14:textId="5436E12D" w:rsidR="00A1679E" w:rsidRPr="003864D6" w:rsidRDefault="003864D6" w:rsidP="003864D6">
            <w:pPr>
              <w:spacing w:line="240" w:lineRule="auto"/>
              <w:jc w:val="center"/>
              <w:rPr>
                <w:rFonts w:ascii="Times New Roman" w:hAnsi="Times New Roman" w:cs="Times New Roman"/>
                <w:sz w:val="24"/>
                <w:szCs w:val="24"/>
                <w:lang w:val="ru-RU"/>
              </w:rPr>
            </w:pPr>
            <w:hyperlink r:id="rId129" w:history="1">
              <w:r w:rsidR="00A1679E" w:rsidRPr="003864D6">
                <w:rPr>
                  <w:rFonts w:ascii="Times New Roman" w:eastAsia="Calibri" w:hAnsi="Times New Roman" w:cs="Times New Roman"/>
                  <w:color w:val="0000FF"/>
                  <w:sz w:val="24"/>
                  <w:szCs w:val="24"/>
                  <w:u w:val="single"/>
                  <w:lang w:val="ru-RU"/>
                </w:rPr>
                <w:t>https://myschool.edu.ru/</w:t>
              </w:r>
            </w:hyperlink>
            <w:r w:rsidR="00A1679E" w:rsidRPr="003864D6">
              <w:rPr>
                <w:rFonts w:ascii="Times New Roman" w:eastAsia="Calibri" w:hAnsi="Times New Roman" w:cs="Times New Roman"/>
                <w:sz w:val="24"/>
                <w:szCs w:val="24"/>
                <w:lang w:val="ru-RU"/>
              </w:rPr>
              <w:t xml:space="preserve"> </w:t>
            </w:r>
          </w:p>
        </w:tc>
      </w:tr>
      <w:tr w:rsidR="00A1679E" w:rsidRPr="003864D6" w14:paraId="2FE081B0" w14:textId="77777777" w:rsidTr="00BE3A49">
        <w:tc>
          <w:tcPr>
            <w:tcW w:w="756" w:type="dxa"/>
          </w:tcPr>
          <w:p w14:paraId="5CE78B6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27" w:type="dxa"/>
            <w:shd w:val="clear" w:color="auto" w:fill="FFFFFF"/>
            <w:vAlign w:val="center"/>
          </w:tcPr>
          <w:p w14:paraId="39DD0E58" w14:textId="4AE5045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Знакомство с калькулятором </w:t>
            </w:r>
          </w:p>
        </w:tc>
        <w:tc>
          <w:tcPr>
            <w:tcW w:w="995" w:type="dxa"/>
            <w:shd w:val="clear" w:color="auto" w:fill="FFFFFF"/>
            <w:vAlign w:val="center"/>
          </w:tcPr>
          <w:p w14:paraId="707C2AD2" w14:textId="4EE57B9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14:paraId="6683A6D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3A5276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1E5805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C78A4D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8696D9D"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(стр97-98)</w:t>
            </w:r>
          </w:p>
          <w:p w14:paraId="5F9EF9F3"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B582717" w14:textId="70E7B7EA" w:rsidR="00A1679E" w:rsidRPr="003864D6" w:rsidRDefault="003864D6" w:rsidP="003864D6">
            <w:pPr>
              <w:spacing w:line="240" w:lineRule="auto"/>
              <w:jc w:val="center"/>
              <w:rPr>
                <w:rFonts w:ascii="Times New Roman" w:hAnsi="Times New Roman" w:cs="Times New Roman"/>
                <w:sz w:val="24"/>
                <w:szCs w:val="24"/>
                <w:lang w:val="ru-RU"/>
              </w:rPr>
            </w:pPr>
            <w:hyperlink r:id="rId13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0B4F072" w14:textId="77777777" w:rsidTr="00BE3A49">
        <w:tc>
          <w:tcPr>
            <w:tcW w:w="756" w:type="dxa"/>
          </w:tcPr>
          <w:p w14:paraId="52DBF8C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128</w:t>
            </w:r>
          </w:p>
        </w:tc>
        <w:tc>
          <w:tcPr>
            <w:tcW w:w="3627" w:type="dxa"/>
            <w:shd w:val="clear" w:color="auto" w:fill="FFFFFF"/>
            <w:vAlign w:val="center"/>
          </w:tcPr>
          <w:p w14:paraId="5BE4D5B2" w14:textId="54C329D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rPr>
              <w:t>Итоговая контрольная работа</w:t>
            </w:r>
          </w:p>
        </w:tc>
        <w:tc>
          <w:tcPr>
            <w:tcW w:w="995" w:type="dxa"/>
            <w:shd w:val="clear" w:color="auto" w:fill="FFFFFF"/>
            <w:vAlign w:val="center"/>
          </w:tcPr>
          <w:p w14:paraId="74E6E5DA" w14:textId="5E29231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14:paraId="590CD461" w14:textId="51261F9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23" w:type="dxa"/>
            <w:shd w:val="clear" w:color="auto" w:fill="FFFFFF"/>
            <w:vAlign w:val="center"/>
          </w:tcPr>
          <w:p w14:paraId="5C3C749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650A4A9" w14:textId="7C230404"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EC9B3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B07437E" w14:textId="3B84AA36"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FD6D471" w14:textId="77777777" w:rsidTr="00BE3A49">
        <w:tc>
          <w:tcPr>
            <w:tcW w:w="756" w:type="dxa"/>
          </w:tcPr>
          <w:p w14:paraId="28791DA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627" w:type="dxa"/>
            <w:shd w:val="clear" w:color="auto" w:fill="FFFFFF"/>
            <w:vAlign w:val="center"/>
          </w:tcPr>
          <w:p w14:paraId="49747500" w14:textId="6B33876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Нумерация.Повторение </w:t>
            </w:r>
          </w:p>
        </w:tc>
        <w:tc>
          <w:tcPr>
            <w:tcW w:w="995" w:type="dxa"/>
            <w:shd w:val="clear" w:color="auto" w:fill="FFFFFF"/>
            <w:vAlign w:val="center"/>
          </w:tcPr>
          <w:p w14:paraId="13B96435" w14:textId="32DEBC7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A460B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C384F0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73C232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91D226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48787A5" w14:textId="77777777"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14:paraId="5E6B6D54" w14:textId="77777777" w:rsidR="00A1679E" w:rsidRPr="003864D6" w:rsidRDefault="003864D6" w:rsidP="003864D6">
            <w:pPr>
              <w:spacing w:after="0" w:line="240" w:lineRule="auto"/>
              <w:rPr>
                <w:rFonts w:ascii="Times New Roman" w:eastAsia="Calibri" w:hAnsi="Times New Roman" w:cs="Times New Roman"/>
                <w:sz w:val="24"/>
                <w:szCs w:val="24"/>
                <w:lang w:val="ru-RU"/>
              </w:rPr>
            </w:pPr>
            <w:hyperlink r:id="rId131" w:history="1">
              <w:r w:rsidR="00A1679E" w:rsidRPr="003864D6">
                <w:rPr>
                  <w:rFonts w:ascii="Times New Roman" w:eastAsia="Calibri" w:hAnsi="Times New Roman" w:cs="Times New Roman"/>
                  <w:color w:val="0000FF"/>
                  <w:sz w:val="24"/>
                  <w:szCs w:val="24"/>
                  <w:u w:val="single"/>
                  <w:lang w:val="ru-RU"/>
                </w:rPr>
                <w:t>https://myschool.edu.ru/</w:t>
              </w:r>
            </w:hyperlink>
          </w:p>
          <w:p w14:paraId="6DBE7D39" w14:textId="5A4E05A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(стр102)</w:t>
            </w:r>
          </w:p>
        </w:tc>
      </w:tr>
      <w:tr w:rsidR="00A1679E" w:rsidRPr="003864D6" w14:paraId="0CDCABDF" w14:textId="77777777" w:rsidTr="00BE3A49">
        <w:tc>
          <w:tcPr>
            <w:tcW w:w="756" w:type="dxa"/>
          </w:tcPr>
          <w:p w14:paraId="2FA0B9B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627" w:type="dxa"/>
            <w:shd w:val="clear" w:color="auto" w:fill="FFFFFF"/>
            <w:vAlign w:val="center"/>
          </w:tcPr>
          <w:p w14:paraId="4401399C" w14:textId="25F1A5E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Сложение и вычитание в пределах 1000  </w:t>
            </w:r>
          </w:p>
        </w:tc>
        <w:tc>
          <w:tcPr>
            <w:tcW w:w="995" w:type="dxa"/>
            <w:shd w:val="clear" w:color="auto" w:fill="FFFFFF"/>
            <w:vAlign w:val="center"/>
          </w:tcPr>
          <w:p w14:paraId="7E0BDBE0" w14:textId="42768C5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27FF282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02B3F2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C662C0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6B422F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E3CE01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(стр103)</w:t>
            </w:r>
          </w:p>
          <w:p w14:paraId="006CCFAF"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47AE82CC" w14:textId="69682871" w:rsidR="00A1679E" w:rsidRPr="003864D6" w:rsidRDefault="003864D6" w:rsidP="003864D6">
            <w:pPr>
              <w:spacing w:line="240" w:lineRule="auto"/>
              <w:jc w:val="center"/>
              <w:rPr>
                <w:rFonts w:ascii="Times New Roman" w:hAnsi="Times New Roman" w:cs="Times New Roman"/>
                <w:sz w:val="24"/>
                <w:szCs w:val="24"/>
                <w:lang w:val="ru-RU"/>
              </w:rPr>
            </w:pPr>
            <w:hyperlink r:id="rId13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AED60F1" w14:textId="77777777" w:rsidTr="00BE3A49">
        <w:tc>
          <w:tcPr>
            <w:tcW w:w="756" w:type="dxa"/>
          </w:tcPr>
          <w:p w14:paraId="08BA42B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27" w:type="dxa"/>
            <w:shd w:val="clear" w:color="auto" w:fill="FFFFFF"/>
            <w:vAlign w:val="center"/>
          </w:tcPr>
          <w:p w14:paraId="6C9EED07" w14:textId="58F30EB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и деление </w:t>
            </w:r>
          </w:p>
        </w:tc>
        <w:tc>
          <w:tcPr>
            <w:tcW w:w="995" w:type="dxa"/>
            <w:shd w:val="clear" w:color="auto" w:fill="FFFFFF"/>
            <w:vAlign w:val="center"/>
          </w:tcPr>
          <w:p w14:paraId="27F8115E" w14:textId="7F8881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72BF05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53B907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92163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0E8343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BE455E9"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(стр104)</w:t>
            </w:r>
          </w:p>
          <w:p w14:paraId="61C0AF4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3727BF94" w14:textId="3811E6C7" w:rsidR="00A1679E" w:rsidRPr="003864D6" w:rsidRDefault="003864D6" w:rsidP="003864D6">
            <w:pPr>
              <w:spacing w:line="240" w:lineRule="auto"/>
              <w:jc w:val="center"/>
              <w:rPr>
                <w:rFonts w:ascii="Times New Roman" w:hAnsi="Times New Roman" w:cs="Times New Roman"/>
                <w:sz w:val="24"/>
                <w:szCs w:val="24"/>
                <w:lang w:val="ru-RU"/>
              </w:rPr>
            </w:pPr>
            <w:hyperlink r:id="rId13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EBA87F6" w14:textId="77777777" w:rsidTr="00BE3A49">
        <w:tc>
          <w:tcPr>
            <w:tcW w:w="756" w:type="dxa"/>
          </w:tcPr>
          <w:p w14:paraId="4FACBEA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627" w:type="dxa"/>
            <w:shd w:val="clear" w:color="auto" w:fill="FFFFFF"/>
            <w:vAlign w:val="center"/>
          </w:tcPr>
          <w:p w14:paraId="311B53AE" w14:textId="32D3A7B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и деление </w:t>
            </w:r>
          </w:p>
        </w:tc>
        <w:tc>
          <w:tcPr>
            <w:tcW w:w="995" w:type="dxa"/>
            <w:shd w:val="clear" w:color="auto" w:fill="FFFFFF"/>
            <w:vAlign w:val="center"/>
          </w:tcPr>
          <w:p w14:paraId="0065FE7A" w14:textId="7CD57F6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63E02DA3" w14:textId="23E634E0"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A43C39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4B29BD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31185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21CF36EA"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(стр105)</w:t>
            </w:r>
          </w:p>
          <w:p w14:paraId="257A6196"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623036FE" w14:textId="62FE8245" w:rsidR="00A1679E" w:rsidRPr="003864D6" w:rsidRDefault="003864D6" w:rsidP="003864D6">
            <w:pPr>
              <w:spacing w:line="240" w:lineRule="auto"/>
              <w:jc w:val="center"/>
              <w:rPr>
                <w:rFonts w:ascii="Times New Roman" w:hAnsi="Times New Roman" w:cs="Times New Roman"/>
                <w:sz w:val="24"/>
                <w:szCs w:val="24"/>
                <w:lang w:val="ru-RU"/>
              </w:rPr>
            </w:pPr>
            <w:hyperlink r:id="rId13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C4B69E3" w14:textId="77777777" w:rsidTr="00BE3A49">
        <w:tc>
          <w:tcPr>
            <w:tcW w:w="756" w:type="dxa"/>
          </w:tcPr>
          <w:p w14:paraId="04FED27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27" w:type="dxa"/>
            <w:shd w:val="clear" w:color="auto" w:fill="FFFFFF"/>
            <w:vAlign w:val="center"/>
          </w:tcPr>
          <w:p w14:paraId="3EDD00DD" w14:textId="25866D0A"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Задачи на применение смысла арифметических действий сложения </w:t>
            </w:r>
          </w:p>
        </w:tc>
        <w:tc>
          <w:tcPr>
            <w:tcW w:w="995" w:type="dxa"/>
            <w:shd w:val="clear" w:color="auto" w:fill="FFFFFF"/>
            <w:vAlign w:val="center"/>
          </w:tcPr>
          <w:p w14:paraId="3F76EBC3" w14:textId="3111D69A"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503F6AA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2BEABE0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78962C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C9EF0F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58D8758B"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(стр105)</w:t>
            </w:r>
          </w:p>
          <w:p w14:paraId="188E0B12" w14:textId="0F85FAB5"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14:paraId="3870C650" w14:textId="77777777" w:rsidTr="00BE3A49">
        <w:tc>
          <w:tcPr>
            <w:tcW w:w="756" w:type="dxa"/>
          </w:tcPr>
          <w:p w14:paraId="1429F3B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27" w:type="dxa"/>
            <w:shd w:val="clear" w:color="auto" w:fill="FFFFFF"/>
            <w:vAlign w:val="center"/>
          </w:tcPr>
          <w:p w14:paraId="2877B3E9" w14:textId="14628DBE"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b/>
                <w:bCs/>
                <w:sz w:val="24"/>
                <w:szCs w:val="24"/>
                <w:shd w:val="clear" w:color="auto" w:fill="FFFFFF"/>
              </w:rPr>
              <w:t> </w:t>
            </w:r>
            <w:r w:rsidRPr="003864D6">
              <w:rPr>
                <w:rFonts w:ascii="Times New Roman" w:eastAsia="Calibri" w:hAnsi="Times New Roman" w:cs="Times New Roman"/>
                <w:sz w:val="24"/>
                <w:szCs w:val="24"/>
                <w:lang w:val="ru-RU"/>
              </w:rPr>
              <w:t>Соотношение «больше/ меньше на/в» в ситуации сравнения предметов и объектов на основе измерения величин</w:t>
            </w:r>
          </w:p>
        </w:tc>
        <w:tc>
          <w:tcPr>
            <w:tcW w:w="995" w:type="dxa"/>
            <w:shd w:val="clear" w:color="auto" w:fill="FFFFFF"/>
            <w:vAlign w:val="center"/>
          </w:tcPr>
          <w:p w14:paraId="133DB1DC" w14:textId="23E4638E"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40DD11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7C0666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9BEFA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5469A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03224598"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(стр107)</w:t>
            </w:r>
          </w:p>
          <w:p w14:paraId="54D48181"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20B0C48B" w14:textId="77790EEC" w:rsidR="00A1679E" w:rsidRPr="003864D6" w:rsidRDefault="003864D6" w:rsidP="003864D6">
            <w:pPr>
              <w:spacing w:line="240" w:lineRule="auto"/>
              <w:jc w:val="center"/>
              <w:rPr>
                <w:rFonts w:ascii="Times New Roman" w:eastAsia="Calibri" w:hAnsi="Times New Roman" w:cs="Times New Roman"/>
                <w:color w:val="000000"/>
                <w:sz w:val="24"/>
                <w:szCs w:val="24"/>
                <w:lang w:val="ru-RU"/>
              </w:rPr>
            </w:pPr>
            <w:hyperlink r:id="rId13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660BEFA" w14:textId="77777777" w:rsidTr="00BE3A49">
        <w:tc>
          <w:tcPr>
            <w:tcW w:w="756" w:type="dxa"/>
          </w:tcPr>
          <w:p w14:paraId="5974BF4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27" w:type="dxa"/>
            <w:shd w:val="clear" w:color="auto" w:fill="FFFFFF"/>
            <w:vAlign w:val="center"/>
          </w:tcPr>
          <w:p w14:paraId="6EDB0D49" w14:textId="0BCBF48A"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Площадь и периметр геометрических фигур  Геометрические фигуры и величины </w:t>
            </w:r>
          </w:p>
        </w:tc>
        <w:tc>
          <w:tcPr>
            <w:tcW w:w="995" w:type="dxa"/>
            <w:shd w:val="clear" w:color="auto" w:fill="FFFFFF"/>
            <w:vAlign w:val="center"/>
          </w:tcPr>
          <w:p w14:paraId="6499AB71" w14:textId="2A70FD38"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14:paraId="76530D0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6B28A7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1A91CD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FC3077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7A3E7B80"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(стр108)</w:t>
            </w:r>
          </w:p>
          <w:p w14:paraId="4A14E2C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14:paraId="18015684" w14:textId="1E4D8B58" w:rsidR="00A1679E" w:rsidRPr="003864D6" w:rsidRDefault="003864D6" w:rsidP="003864D6">
            <w:pPr>
              <w:spacing w:line="240" w:lineRule="auto"/>
              <w:jc w:val="center"/>
              <w:rPr>
                <w:rFonts w:ascii="Times New Roman" w:eastAsia="Calibri" w:hAnsi="Times New Roman" w:cs="Times New Roman"/>
                <w:color w:val="000000"/>
                <w:sz w:val="24"/>
                <w:szCs w:val="24"/>
                <w:lang w:val="ru-RU"/>
              </w:rPr>
            </w:pPr>
            <w:hyperlink r:id="rId13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5D901CF" w14:textId="77777777" w:rsidTr="00BE3A49">
        <w:tc>
          <w:tcPr>
            <w:tcW w:w="756" w:type="dxa"/>
          </w:tcPr>
          <w:p w14:paraId="488B391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627" w:type="dxa"/>
            <w:shd w:val="clear" w:color="auto" w:fill="FFFFFF"/>
            <w:vAlign w:val="center"/>
          </w:tcPr>
          <w:p w14:paraId="4BAF11D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Алгоритмы изучения материала.</w:t>
            </w:r>
          </w:p>
          <w:p w14:paraId="2018F627" w14:textId="164BCC9B"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Нет в учебнике</w:t>
            </w:r>
          </w:p>
        </w:tc>
        <w:tc>
          <w:tcPr>
            <w:tcW w:w="995" w:type="dxa"/>
            <w:shd w:val="clear" w:color="auto" w:fill="FFFFFF"/>
            <w:vAlign w:val="center"/>
          </w:tcPr>
          <w:p w14:paraId="78A7F9C0" w14:textId="74F520EF"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rPr>
              <w:t xml:space="preserve">1 </w:t>
            </w:r>
          </w:p>
        </w:tc>
        <w:tc>
          <w:tcPr>
            <w:tcW w:w="510" w:type="dxa"/>
            <w:shd w:val="clear" w:color="auto" w:fill="FFFFFF"/>
            <w:vAlign w:val="center"/>
          </w:tcPr>
          <w:p w14:paraId="5F2534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14:paraId="3167BEF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416EF4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EE6BB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14:paraId="1FE783A4"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(стр110)</w:t>
            </w:r>
          </w:p>
          <w:p w14:paraId="0FB1E7CC" w14:textId="77777777"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14:paraId="64B8EFEB" w14:textId="37163FF2" w:rsidR="00A1679E" w:rsidRPr="003864D6" w:rsidRDefault="003864D6" w:rsidP="003864D6">
            <w:pPr>
              <w:spacing w:line="240" w:lineRule="auto"/>
              <w:jc w:val="center"/>
              <w:rPr>
                <w:rFonts w:ascii="Times New Roman" w:eastAsia="Calibri" w:hAnsi="Times New Roman" w:cs="Times New Roman"/>
                <w:color w:val="000000"/>
                <w:sz w:val="24"/>
                <w:szCs w:val="24"/>
                <w:lang w:val="ru-RU"/>
              </w:rPr>
            </w:pPr>
            <w:hyperlink r:id="rId13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41C6C87" w14:textId="77777777" w:rsidTr="003451C6">
        <w:tc>
          <w:tcPr>
            <w:tcW w:w="4383" w:type="dxa"/>
            <w:gridSpan w:val="2"/>
          </w:tcPr>
          <w:p w14:paraId="11272A35" w14:textId="7777777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14:paraId="268AFC1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14:paraId="3CF5A0C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523" w:type="dxa"/>
          </w:tcPr>
          <w:p w14:paraId="3624A78A" w14:textId="676770F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4335" w:type="dxa"/>
            <w:gridSpan w:val="3"/>
          </w:tcPr>
          <w:p w14:paraId="75576075" w14:textId="66AD2CA9" w:rsidR="00A1679E" w:rsidRPr="003864D6" w:rsidRDefault="00A1679E" w:rsidP="003864D6">
            <w:pPr>
              <w:spacing w:line="240" w:lineRule="auto"/>
              <w:jc w:val="center"/>
              <w:rPr>
                <w:rFonts w:ascii="Times New Roman" w:hAnsi="Times New Roman" w:cs="Times New Roman"/>
                <w:sz w:val="24"/>
                <w:szCs w:val="24"/>
                <w:lang w:val="ru-RU"/>
              </w:rPr>
            </w:pPr>
          </w:p>
        </w:tc>
      </w:tr>
    </w:tbl>
    <w:p w14:paraId="417C52FB" w14:textId="77777777" w:rsidR="003451C6" w:rsidRPr="003451C6" w:rsidRDefault="003451C6" w:rsidP="003451C6">
      <w:pPr>
        <w:rPr>
          <w:rFonts w:ascii="Times New Roman" w:hAnsi="Times New Roman" w:cs="Times New Roman"/>
          <w:sz w:val="24"/>
          <w:szCs w:val="24"/>
          <w:lang w:val="ru-RU"/>
        </w:rPr>
      </w:pPr>
    </w:p>
    <w:p w14:paraId="5DABF1F0" w14:textId="2D2C316A" w:rsidR="003451C6" w:rsidRDefault="003451C6">
      <w:pPr>
        <w:rPr>
          <w:rFonts w:ascii="Times New Roman" w:hAnsi="Times New Roman" w:cs="Times New Roman"/>
          <w:sz w:val="24"/>
          <w:szCs w:val="24"/>
          <w:lang w:val="ru-RU"/>
        </w:rPr>
      </w:pPr>
    </w:p>
    <w:p w14:paraId="13706B61" w14:textId="5AD420BC" w:rsidR="003451C6" w:rsidRDefault="003451C6">
      <w:pPr>
        <w:rPr>
          <w:rFonts w:ascii="Times New Roman" w:hAnsi="Times New Roman" w:cs="Times New Roman"/>
          <w:sz w:val="24"/>
          <w:szCs w:val="24"/>
          <w:lang w:val="ru-RU"/>
        </w:rPr>
      </w:pPr>
    </w:p>
    <w:p w14:paraId="16F8A47E" w14:textId="5BCB213B" w:rsidR="003451C6" w:rsidRDefault="003451C6">
      <w:pPr>
        <w:rPr>
          <w:rFonts w:ascii="Times New Roman" w:hAnsi="Times New Roman" w:cs="Times New Roman"/>
          <w:sz w:val="24"/>
          <w:szCs w:val="24"/>
          <w:lang w:val="ru-RU"/>
        </w:rPr>
      </w:pPr>
    </w:p>
    <w:p w14:paraId="1AC6BBC3" w14:textId="551DEDD2" w:rsidR="003451C6" w:rsidRDefault="003451C6">
      <w:pPr>
        <w:rPr>
          <w:rFonts w:ascii="Times New Roman" w:hAnsi="Times New Roman" w:cs="Times New Roman"/>
          <w:sz w:val="24"/>
          <w:szCs w:val="24"/>
          <w:lang w:val="ru-RU"/>
        </w:rPr>
      </w:pPr>
    </w:p>
    <w:p w14:paraId="78398427" w14:textId="2DFCE9FD" w:rsidR="003451C6" w:rsidRDefault="003451C6">
      <w:pPr>
        <w:rPr>
          <w:rFonts w:ascii="Times New Roman" w:hAnsi="Times New Roman" w:cs="Times New Roman"/>
          <w:sz w:val="24"/>
          <w:szCs w:val="24"/>
          <w:lang w:val="ru-RU"/>
        </w:rPr>
      </w:pPr>
    </w:p>
    <w:p w14:paraId="5AA95EDB" w14:textId="2EA8F07F" w:rsidR="003864D6" w:rsidRDefault="003864D6">
      <w:pPr>
        <w:rPr>
          <w:rFonts w:ascii="Times New Roman" w:hAnsi="Times New Roman" w:cs="Times New Roman"/>
          <w:sz w:val="24"/>
          <w:szCs w:val="24"/>
          <w:lang w:val="ru-RU"/>
        </w:rPr>
      </w:pPr>
    </w:p>
    <w:p w14:paraId="221EF20F" w14:textId="1838EC96" w:rsidR="003864D6" w:rsidRDefault="003864D6">
      <w:pPr>
        <w:rPr>
          <w:rFonts w:ascii="Times New Roman" w:hAnsi="Times New Roman" w:cs="Times New Roman"/>
          <w:sz w:val="24"/>
          <w:szCs w:val="24"/>
          <w:lang w:val="ru-RU"/>
        </w:rPr>
      </w:pPr>
    </w:p>
    <w:p w14:paraId="5AD906BD" w14:textId="52E46F1B" w:rsidR="003864D6" w:rsidRDefault="003864D6">
      <w:pPr>
        <w:rPr>
          <w:rFonts w:ascii="Times New Roman" w:hAnsi="Times New Roman" w:cs="Times New Roman"/>
          <w:sz w:val="24"/>
          <w:szCs w:val="24"/>
          <w:lang w:val="ru-RU"/>
        </w:rPr>
      </w:pPr>
    </w:p>
    <w:p w14:paraId="20872E9C" w14:textId="77777777" w:rsidR="003864D6" w:rsidRDefault="003864D6">
      <w:pPr>
        <w:rPr>
          <w:rFonts w:ascii="Times New Roman" w:hAnsi="Times New Roman" w:cs="Times New Roman"/>
          <w:sz w:val="24"/>
          <w:szCs w:val="24"/>
          <w:lang w:val="ru-RU"/>
        </w:rPr>
      </w:pPr>
    </w:p>
    <w:p w14:paraId="30C1BEF8" w14:textId="6B35A719"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lastRenderedPageBreak/>
        <w:t xml:space="preserve">ПОУРОЧНОЕ ПЛАНИРОВАНИЕ, </w:t>
      </w:r>
      <w:r>
        <w:rPr>
          <w:rFonts w:ascii="Times New Roman" w:hAnsi="Times New Roman" w:cs="Times New Roman"/>
          <w:b/>
          <w:bCs/>
          <w:sz w:val="24"/>
          <w:szCs w:val="24"/>
          <w:lang w:val="ru-RU"/>
        </w:rPr>
        <w:t>4</w:t>
      </w:r>
      <w:r w:rsidRPr="003451C6">
        <w:rPr>
          <w:rFonts w:ascii="Times New Roman" w:hAnsi="Times New Roman" w:cs="Times New Roman"/>
          <w:b/>
          <w:bCs/>
          <w:sz w:val="24"/>
          <w:szCs w:val="24"/>
          <w:lang w:val="ru-RU"/>
        </w:rPr>
        <w:t xml:space="preserve"> КЛАСС</w:t>
      </w:r>
    </w:p>
    <w:tbl>
      <w:tblPr>
        <w:tblStyle w:val="ad"/>
        <w:tblW w:w="10746" w:type="dxa"/>
        <w:tblInd w:w="-289" w:type="dxa"/>
        <w:tblLook w:val="04A0" w:firstRow="1" w:lastRow="0" w:firstColumn="1" w:lastColumn="0" w:noHBand="0" w:noVBand="1"/>
      </w:tblPr>
      <w:tblGrid>
        <w:gridCol w:w="746"/>
        <w:gridCol w:w="3694"/>
        <w:gridCol w:w="995"/>
        <w:gridCol w:w="510"/>
        <w:gridCol w:w="523"/>
        <w:gridCol w:w="899"/>
        <w:gridCol w:w="886"/>
        <w:gridCol w:w="2493"/>
      </w:tblGrid>
      <w:tr w:rsidR="003451C6" w:rsidRPr="003864D6" w14:paraId="07C2FEA2" w14:textId="77777777" w:rsidTr="00A1679E">
        <w:tc>
          <w:tcPr>
            <w:tcW w:w="746" w:type="dxa"/>
            <w:vMerge w:val="restart"/>
          </w:tcPr>
          <w:p w14:paraId="13C808E3"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14:paraId="7C09A94E" w14:textId="77777777" w:rsidR="003451C6" w:rsidRPr="003864D6" w:rsidRDefault="003451C6" w:rsidP="003864D6">
            <w:pPr>
              <w:spacing w:line="240" w:lineRule="auto"/>
              <w:jc w:val="center"/>
              <w:rPr>
                <w:rFonts w:ascii="Times New Roman" w:hAnsi="Times New Roman" w:cs="Times New Roman"/>
                <w:bCs/>
                <w:sz w:val="24"/>
                <w:szCs w:val="24"/>
                <w:lang w:val="ru-RU"/>
              </w:rPr>
            </w:pPr>
          </w:p>
        </w:tc>
        <w:tc>
          <w:tcPr>
            <w:tcW w:w="3694" w:type="dxa"/>
            <w:vMerge w:val="restart"/>
          </w:tcPr>
          <w:p w14:paraId="19B1020F"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14:paraId="36A8C281"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14:paraId="033AAC87"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493" w:type="dxa"/>
            <w:vMerge w:val="restart"/>
          </w:tcPr>
          <w:p w14:paraId="7CF96C77"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14:paraId="6EE2048F" w14:textId="77777777" w:rsidTr="00A1679E">
        <w:trPr>
          <w:trHeight w:val="442"/>
        </w:trPr>
        <w:tc>
          <w:tcPr>
            <w:tcW w:w="746" w:type="dxa"/>
            <w:vMerge/>
          </w:tcPr>
          <w:p w14:paraId="5EAF3889" w14:textId="77777777" w:rsidR="003451C6" w:rsidRPr="003864D6" w:rsidRDefault="003451C6" w:rsidP="003864D6">
            <w:pPr>
              <w:spacing w:line="240" w:lineRule="auto"/>
              <w:rPr>
                <w:rFonts w:ascii="Times New Roman" w:hAnsi="Times New Roman" w:cs="Times New Roman"/>
                <w:sz w:val="24"/>
                <w:szCs w:val="24"/>
                <w:lang w:val="ru-RU"/>
              </w:rPr>
            </w:pPr>
          </w:p>
        </w:tc>
        <w:tc>
          <w:tcPr>
            <w:tcW w:w="3694" w:type="dxa"/>
            <w:vMerge/>
          </w:tcPr>
          <w:p w14:paraId="0318B5A4" w14:textId="77777777" w:rsidR="003451C6" w:rsidRPr="003864D6" w:rsidRDefault="003451C6" w:rsidP="003864D6">
            <w:pPr>
              <w:spacing w:line="240" w:lineRule="auto"/>
              <w:rPr>
                <w:rFonts w:ascii="Times New Roman" w:hAnsi="Times New Roman" w:cs="Times New Roman"/>
                <w:sz w:val="24"/>
                <w:szCs w:val="24"/>
                <w:lang w:val="ru-RU"/>
              </w:rPr>
            </w:pPr>
          </w:p>
        </w:tc>
        <w:tc>
          <w:tcPr>
            <w:tcW w:w="995" w:type="dxa"/>
          </w:tcPr>
          <w:p w14:paraId="65FD0E3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14:paraId="3816882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14:paraId="537237E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14:paraId="5FD77CC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14:paraId="68DB7CD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493" w:type="dxa"/>
            <w:vMerge/>
          </w:tcPr>
          <w:p w14:paraId="47504E8B" w14:textId="77777777" w:rsidR="003451C6" w:rsidRPr="003864D6" w:rsidRDefault="003451C6" w:rsidP="003864D6">
            <w:pPr>
              <w:spacing w:line="240" w:lineRule="auto"/>
              <w:rPr>
                <w:rFonts w:ascii="Times New Roman" w:hAnsi="Times New Roman" w:cs="Times New Roman"/>
                <w:sz w:val="24"/>
                <w:szCs w:val="24"/>
                <w:lang w:val="ru-RU"/>
              </w:rPr>
            </w:pPr>
          </w:p>
        </w:tc>
      </w:tr>
      <w:tr w:rsidR="00A1679E" w:rsidRPr="003864D6" w14:paraId="11DF88EF" w14:textId="77777777" w:rsidTr="00A1679E">
        <w:tc>
          <w:tcPr>
            <w:tcW w:w="746" w:type="dxa"/>
          </w:tcPr>
          <w:p w14:paraId="6FD5C88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94" w:type="dxa"/>
            <w:vAlign w:val="center"/>
          </w:tcPr>
          <w:p w14:paraId="777AB024" w14:textId="350C1DE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от 1 до 1000: чтение, запись, сравнение</w:t>
            </w:r>
          </w:p>
        </w:tc>
        <w:tc>
          <w:tcPr>
            <w:tcW w:w="995" w:type="dxa"/>
            <w:vAlign w:val="center"/>
          </w:tcPr>
          <w:p w14:paraId="38C451D6" w14:textId="2CE2E1B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E8442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30583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58B269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65383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74DD7847" w14:textId="77777777" w:rsidR="00A1679E" w:rsidRPr="003864D6" w:rsidRDefault="00A1679E" w:rsidP="003864D6">
            <w:pPr>
              <w:spacing w:after="0" w:line="240" w:lineRule="auto"/>
              <w:ind w:left="-46" w:right="601"/>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стр.4-5</w:t>
            </w:r>
          </w:p>
          <w:p w14:paraId="42A01201" w14:textId="6F5C2A8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966CA3F" w14:textId="77777777" w:rsidTr="00A1679E">
        <w:tc>
          <w:tcPr>
            <w:tcW w:w="746" w:type="dxa"/>
          </w:tcPr>
          <w:p w14:paraId="4794E0C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94" w:type="dxa"/>
            <w:vAlign w:val="center"/>
          </w:tcPr>
          <w:p w14:paraId="357F6B90" w14:textId="16F9BF1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Установление порядка выполнения действий в числовом выражении (без скобок и со скобками), содержащем 2-4 действия</w:t>
            </w:r>
          </w:p>
        </w:tc>
        <w:tc>
          <w:tcPr>
            <w:tcW w:w="995" w:type="dxa"/>
            <w:vAlign w:val="center"/>
          </w:tcPr>
          <w:p w14:paraId="744E3B2A" w14:textId="0624F83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840C1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75AA5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B9AC4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B71C7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3DD8B59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стр.6  </w:t>
            </w:r>
            <w:r w:rsidRPr="003864D6">
              <w:rPr>
                <w:rFonts w:ascii="Times New Roman" w:eastAsia="Calibri" w:hAnsi="Times New Roman" w:cs="Times New Roman"/>
                <w:sz w:val="24"/>
                <w:szCs w:val="24"/>
                <w:lang w:val="ru-RU"/>
              </w:rPr>
              <w:t xml:space="preserve">Библиотека ЦОК </w:t>
            </w:r>
            <w:hyperlink r:id="rId139" w:history="1">
              <w:r w:rsidRPr="003864D6">
                <w:rPr>
                  <w:rFonts w:ascii="Times New Roman" w:eastAsia="Calibri" w:hAnsi="Times New Roman" w:cs="Times New Roman"/>
                  <w:color w:val="0000FF"/>
                  <w:sz w:val="24"/>
                  <w:szCs w:val="24"/>
                  <w:u w:val="single"/>
                  <w:lang w:val="ru-RU"/>
                </w:rPr>
                <w:t>https://urok.apkpro.ru/</w:t>
              </w:r>
            </w:hyperlink>
          </w:p>
          <w:p w14:paraId="7C851AEC" w14:textId="3F24253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64CC448" w14:textId="77777777" w:rsidTr="00A1679E">
        <w:tc>
          <w:tcPr>
            <w:tcW w:w="746" w:type="dxa"/>
          </w:tcPr>
          <w:p w14:paraId="176985C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694" w:type="dxa"/>
            <w:vAlign w:val="center"/>
          </w:tcPr>
          <w:p w14:paraId="463D707E" w14:textId="535314C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Сложение и вычитание.  </w:t>
            </w:r>
          </w:p>
        </w:tc>
        <w:tc>
          <w:tcPr>
            <w:tcW w:w="995" w:type="dxa"/>
            <w:vAlign w:val="center"/>
          </w:tcPr>
          <w:p w14:paraId="3E1165C5" w14:textId="35521B9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3C7A01C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FA3B0A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5BD8D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3F7B6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3DBB4A6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7-8</w:t>
            </w:r>
            <w:r w:rsidRPr="003864D6">
              <w:rPr>
                <w:rFonts w:ascii="Times New Roman" w:eastAsia="Calibri" w:hAnsi="Times New Roman" w:cs="Times New Roman"/>
                <w:sz w:val="24"/>
                <w:szCs w:val="24"/>
                <w:lang w:val="ru-RU"/>
              </w:rPr>
              <w:t xml:space="preserve"> Библиотека ЦОК </w:t>
            </w:r>
            <w:hyperlink r:id="rId140" w:history="1">
              <w:r w:rsidRPr="003864D6">
                <w:rPr>
                  <w:rFonts w:ascii="Times New Roman" w:eastAsia="Calibri" w:hAnsi="Times New Roman" w:cs="Times New Roman"/>
                  <w:color w:val="0000FF"/>
                  <w:sz w:val="24"/>
                  <w:szCs w:val="24"/>
                  <w:u w:val="single"/>
                  <w:lang w:val="ru-RU"/>
                </w:rPr>
                <w:t>https://urok.apkpro.ru/</w:t>
              </w:r>
            </w:hyperlink>
          </w:p>
          <w:p w14:paraId="67348E87" w14:textId="79E000B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57E846F" w14:textId="77777777" w:rsidTr="00A1679E">
        <w:tc>
          <w:tcPr>
            <w:tcW w:w="746" w:type="dxa"/>
          </w:tcPr>
          <w:p w14:paraId="2A12E5E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94" w:type="dxa"/>
            <w:vAlign w:val="center"/>
          </w:tcPr>
          <w:p w14:paraId="320BCB41" w14:textId="29F9052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вычитание многозначных чисел</w:t>
            </w:r>
          </w:p>
        </w:tc>
        <w:tc>
          <w:tcPr>
            <w:tcW w:w="995" w:type="dxa"/>
            <w:vAlign w:val="center"/>
          </w:tcPr>
          <w:p w14:paraId="098156C1" w14:textId="5146D9A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41E9F14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6DAB9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00BCC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FB7EC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52153F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9</w:t>
            </w:r>
            <w:r w:rsidRPr="003864D6">
              <w:rPr>
                <w:rFonts w:ascii="Times New Roman" w:eastAsia="Calibri" w:hAnsi="Times New Roman" w:cs="Times New Roman"/>
                <w:sz w:val="24"/>
                <w:szCs w:val="24"/>
                <w:lang w:val="ru-RU"/>
              </w:rPr>
              <w:t xml:space="preserve"> Библиотека ЦОК </w:t>
            </w:r>
            <w:hyperlink r:id="rId141" w:history="1">
              <w:r w:rsidRPr="003864D6">
                <w:rPr>
                  <w:rFonts w:ascii="Times New Roman" w:eastAsia="Calibri" w:hAnsi="Times New Roman" w:cs="Times New Roman"/>
                  <w:color w:val="0000FF"/>
                  <w:sz w:val="24"/>
                  <w:szCs w:val="24"/>
                  <w:u w:val="single"/>
                  <w:lang w:val="ru-RU"/>
                </w:rPr>
                <w:t>https://urok.apkpro.ru/</w:t>
              </w:r>
            </w:hyperlink>
          </w:p>
          <w:p w14:paraId="7649BA57" w14:textId="6F59382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FB3034A" w14:textId="77777777" w:rsidTr="00A1679E">
        <w:tc>
          <w:tcPr>
            <w:tcW w:w="746" w:type="dxa"/>
          </w:tcPr>
          <w:p w14:paraId="61AB4E4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94" w:type="dxa"/>
            <w:vAlign w:val="center"/>
          </w:tcPr>
          <w:p w14:paraId="261959A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фигуры, составленной из двух-трёх прямоугольников (квадратов)</w:t>
            </w:r>
          </w:p>
          <w:p w14:paraId="03E78764" w14:textId="3592128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441A945" w14:textId="3FDE506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1 </w:t>
            </w:r>
          </w:p>
        </w:tc>
        <w:tc>
          <w:tcPr>
            <w:tcW w:w="510" w:type="dxa"/>
            <w:vAlign w:val="center"/>
          </w:tcPr>
          <w:p w14:paraId="4607A0C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DAF84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16F822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DE1D6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A9FE83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2" w:history="1">
              <w:r w:rsidRPr="003864D6">
                <w:rPr>
                  <w:rFonts w:ascii="Times New Roman" w:eastAsia="Calibri" w:hAnsi="Times New Roman" w:cs="Times New Roman"/>
                  <w:color w:val="0000FF"/>
                  <w:sz w:val="24"/>
                  <w:szCs w:val="24"/>
                  <w:u w:val="single"/>
                  <w:lang w:val="ru-RU"/>
                </w:rPr>
                <w:t>https://urok.apkpro.ru/</w:t>
              </w:r>
            </w:hyperlink>
          </w:p>
          <w:p w14:paraId="24A6024D" w14:textId="36BCB8F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DF4A01B" w14:textId="77777777" w:rsidTr="00A1679E">
        <w:tc>
          <w:tcPr>
            <w:tcW w:w="746" w:type="dxa"/>
          </w:tcPr>
          <w:p w14:paraId="6191F4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94" w:type="dxa"/>
            <w:vAlign w:val="center"/>
          </w:tcPr>
          <w:p w14:paraId="56E068E2" w14:textId="4EBEC36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95" w:type="dxa"/>
            <w:vAlign w:val="center"/>
          </w:tcPr>
          <w:p w14:paraId="7A2484E2" w14:textId="075B0D4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60AC9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6E83A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27B0B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BB23F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39BDDD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10-11</w:t>
            </w:r>
            <w:r w:rsidRPr="003864D6">
              <w:rPr>
                <w:rFonts w:ascii="Times New Roman" w:eastAsia="Calibri" w:hAnsi="Times New Roman" w:cs="Times New Roman"/>
                <w:sz w:val="24"/>
                <w:szCs w:val="24"/>
                <w:lang w:val="ru-RU"/>
              </w:rPr>
              <w:t xml:space="preserve"> Библиотека ЦОК </w:t>
            </w:r>
            <w:hyperlink r:id="rId143" w:history="1">
              <w:r w:rsidRPr="003864D6">
                <w:rPr>
                  <w:rFonts w:ascii="Times New Roman" w:eastAsia="Calibri" w:hAnsi="Times New Roman" w:cs="Times New Roman"/>
                  <w:color w:val="0000FF"/>
                  <w:sz w:val="24"/>
                  <w:szCs w:val="24"/>
                  <w:u w:val="single"/>
                  <w:lang w:val="ru-RU"/>
                </w:rPr>
                <w:t>https://urok.apkpro.ru/</w:t>
              </w:r>
            </w:hyperlink>
          </w:p>
          <w:p w14:paraId="00E5E0FB" w14:textId="40442A8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4CBD1B7" w14:textId="77777777" w:rsidTr="00A1679E">
        <w:tc>
          <w:tcPr>
            <w:tcW w:w="746" w:type="dxa"/>
          </w:tcPr>
          <w:p w14:paraId="7CAED1A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94" w:type="dxa"/>
            <w:vAlign w:val="center"/>
          </w:tcPr>
          <w:p w14:paraId="59ADA83B" w14:textId="4B1A165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95" w:type="dxa"/>
            <w:vAlign w:val="center"/>
          </w:tcPr>
          <w:p w14:paraId="761BB646" w14:textId="42D8F45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02C894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79B275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641C19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3ACE7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D998D5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стр.12-15. </w:t>
            </w:r>
            <w:r w:rsidRPr="003864D6">
              <w:rPr>
                <w:rFonts w:ascii="Times New Roman" w:hAnsi="Times New Roman" w:cs="Times New Roman"/>
                <w:iCs/>
                <w:sz w:val="24"/>
                <w:szCs w:val="24"/>
                <w:lang w:val="ru-RU"/>
              </w:rPr>
              <w:t>Подобрать материал самостоятельно</w:t>
            </w:r>
            <w:r w:rsidRPr="003864D6">
              <w:rPr>
                <w:rFonts w:ascii="Times New Roman" w:eastAsia="Calibri" w:hAnsi="Times New Roman" w:cs="Times New Roman"/>
                <w:sz w:val="24"/>
                <w:szCs w:val="24"/>
                <w:lang w:val="ru-RU"/>
              </w:rPr>
              <w:t xml:space="preserve"> Библиотека ЦОК </w:t>
            </w:r>
            <w:hyperlink r:id="rId144" w:history="1">
              <w:r w:rsidRPr="003864D6">
                <w:rPr>
                  <w:rFonts w:ascii="Times New Roman" w:eastAsia="Calibri" w:hAnsi="Times New Roman" w:cs="Times New Roman"/>
                  <w:color w:val="0000FF"/>
                  <w:sz w:val="24"/>
                  <w:szCs w:val="24"/>
                  <w:u w:val="single"/>
                  <w:lang w:val="ru-RU"/>
                </w:rPr>
                <w:t>https://urok.apkpro.ru/</w:t>
              </w:r>
            </w:hyperlink>
          </w:p>
          <w:p w14:paraId="47BC7B1D" w14:textId="62D5F6F9"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872E2EA" w14:textId="77777777" w:rsidTr="00A1679E">
        <w:tc>
          <w:tcPr>
            <w:tcW w:w="746" w:type="dxa"/>
          </w:tcPr>
          <w:p w14:paraId="3A392C9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94" w:type="dxa"/>
            <w:vAlign w:val="center"/>
          </w:tcPr>
          <w:p w14:paraId="18232998"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Приемы прикидки результата и оценки правильности выполнения умножения и деления</w:t>
            </w:r>
          </w:p>
          <w:p w14:paraId="3E6FEE1A" w14:textId="17FF5A3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r w:rsidRPr="003864D6">
              <w:rPr>
                <w:rFonts w:ascii="Times New Roman" w:hAnsi="Times New Roman" w:cs="Times New Roman"/>
                <w:sz w:val="24"/>
                <w:szCs w:val="24"/>
                <w:lang w:val="ru-RU"/>
              </w:rPr>
              <w:t xml:space="preserve"> </w:t>
            </w:r>
          </w:p>
        </w:tc>
        <w:tc>
          <w:tcPr>
            <w:tcW w:w="995" w:type="dxa"/>
            <w:vAlign w:val="center"/>
          </w:tcPr>
          <w:p w14:paraId="670E2818" w14:textId="3A352AC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52519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B617B7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5C92A5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16A1D5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36D02A7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5" w:history="1">
              <w:r w:rsidRPr="003864D6">
                <w:rPr>
                  <w:rFonts w:ascii="Times New Roman" w:eastAsia="Calibri" w:hAnsi="Times New Roman" w:cs="Times New Roman"/>
                  <w:color w:val="0000FF"/>
                  <w:sz w:val="24"/>
                  <w:szCs w:val="24"/>
                  <w:u w:val="single"/>
                  <w:lang w:val="ru-RU"/>
                </w:rPr>
                <w:t>https://urok.apkpro.ru/</w:t>
              </w:r>
            </w:hyperlink>
          </w:p>
          <w:p w14:paraId="6B4530ED" w14:textId="41DDBCD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E97E4A6" w14:textId="77777777" w:rsidTr="00A1679E">
        <w:tc>
          <w:tcPr>
            <w:tcW w:w="746" w:type="dxa"/>
          </w:tcPr>
          <w:p w14:paraId="4A781DB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694" w:type="dxa"/>
            <w:tcBorders>
              <w:top w:val="single" w:sz="0" w:space="0" w:color="auto"/>
              <w:left w:val="single" w:sz="0" w:space="0" w:color="auto"/>
              <w:bottom w:val="single" w:sz="0" w:space="0" w:color="auto"/>
              <w:right w:val="single" w:sz="0" w:space="0" w:color="auto"/>
            </w:tcBorders>
            <w:vAlign w:val="center"/>
          </w:tcPr>
          <w:p w14:paraId="47DCE3F4" w14:textId="24B6E79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Стартовая диагностика</w:t>
            </w:r>
          </w:p>
        </w:tc>
        <w:tc>
          <w:tcPr>
            <w:tcW w:w="995" w:type="dxa"/>
            <w:tcBorders>
              <w:top w:val="single" w:sz="0" w:space="0" w:color="auto"/>
              <w:left w:val="single" w:sz="0" w:space="0" w:color="auto"/>
              <w:bottom w:val="single" w:sz="0" w:space="0" w:color="auto"/>
              <w:right w:val="single" w:sz="0" w:space="0" w:color="auto"/>
            </w:tcBorders>
            <w:vAlign w:val="center"/>
          </w:tcPr>
          <w:p w14:paraId="0021DF3C" w14:textId="17E04B4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1 </w:t>
            </w:r>
          </w:p>
        </w:tc>
        <w:tc>
          <w:tcPr>
            <w:tcW w:w="510" w:type="dxa"/>
            <w:tcBorders>
              <w:top w:val="single" w:sz="0" w:space="0" w:color="auto"/>
              <w:left w:val="single" w:sz="0" w:space="0" w:color="auto"/>
              <w:bottom w:val="single" w:sz="0" w:space="0" w:color="auto"/>
              <w:right w:val="single" w:sz="0" w:space="0" w:color="auto"/>
            </w:tcBorders>
            <w:vAlign w:val="center"/>
          </w:tcPr>
          <w:p w14:paraId="2E7DC13D" w14:textId="35CFB7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rPr>
              <w:t xml:space="preserve"> 1 </w:t>
            </w:r>
          </w:p>
        </w:tc>
        <w:tc>
          <w:tcPr>
            <w:tcW w:w="523" w:type="dxa"/>
            <w:tcBorders>
              <w:top w:val="single" w:sz="0" w:space="0" w:color="auto"/>
              <w:left w:val="single" w:sz="0" w:space="0" w:color="auto"/>
              <w:bottom w:val="single" w:sz="0" w:space="0" w:color="auto"/>
              <w:right w:val="single" w:sz="0" w:space="0" w:color="auto"/>
            </w:tcBorders>
            <w:vAlign w:val="center"/>
          </w:tcPr>
          <w:p w14:paraId="296AFCB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86E63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DE48B3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vAlign w:val="center"/>
          </w:tcPr>
          <w:p w14:paraId="6C0A9F8D" w14:textId="57DED64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3592B16" w14:textId="77777777" w:rsidTr="00A1679E">
        <w:tc>
          <w:tcPr>
            <w:tcW w:w="746" w:type="dxa"/>
          </w:tcPr>
          <w:p w14:paraId="542B9B0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w:t>
            </w:r>
          </w:p>
        </w:tc>
        <w:tc>
          <w:tcPr>
            <w:tcW w:w="3694" w:type="dxa"/>
            <w:vAlign w:val="center"/>
          </w:tcPr>
          <w:p w14:paraId="27E75CF2" w14:textId="12B4A31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Анализ текстовой задачи: данные и отношения</w:t>
            </w:r>
          </w:p>
        </w:tc>
        <w:tc>
          <w:tcPr>
            <w:tcW w:w="995" w:type="dxa"/>
            <w:vAlign w:val="center"/>
          </w:tcPr>
          <w:p w14:paraId="71E57DFD" w14:textId="36E130A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C1F37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49141A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bottom w:val="single" w:sz="4" w:space="0" w:color="auto"/>
            </w:tcBorders>
            <w:shd w:val="clear" w:color="auto" w:fill="FFFFFF"/>
            <w:vAlign w:val="center"/>
          </w:tcPr>
          <w:p w14:paraId="73906467" w14:textId="62DF718C"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bottom w:val="single" w:sz="4" w:space="0" w:color="auto"/>
            </w:tcBorders>
            <w:shd w:val="clear" w:color="auto" w:fill="FFFFFF"/>
            <w:vAlign w:val="center"/>
          </w:tcPr>
          <w:p w14:paraId="0568C1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6AF99B0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стр.18-19 (ч.1)</w:t>
            </w:r>
            <w:r w:rsidRPr="003864D6">
              <w:rPr>
                <w:rFonts w:ascii="Times New Roman" w:eastAsia="Calibri" w:hAnsi="Times New Roman" w:cs="Times New Roman"/>
                <w:sz w:val="24"/>
                <w:szCs w:val="24"/>
                <w:lang w:val="ru-RU"/>
              </w:rPr>
              <w:t xml:space="preserve"> Библиотека ЦОК </w:t>
            </w:r>
            <w:hyperlink r:id="rId146" w:history="1">
              <w:r w:rsidRPr="003864D6">
                <w:rPr>
                  <w:rFonts w:ascii="Times New Roman" w:eastAsia="Calibri" w:hAnsi="Times New Roman" w:cs="Times New Roman"/>
                  <w:color w:val="0000FF"/>
                  <w:sz w:val="24"/>
                  <w:szCs w:val="24"/>
                  <w:u w:val="single"/>
                  <w:lang w:val="ru-RU"/>
                </w:rPr>
                <w:t>https://urok.apkpro.ru/</w:t>
              </w:r>
            </w:hyperlink>
          </w:p>
          <w:p w14:paraId="04BE25AE" w14:textId="77777777" w:rsidR="00A1679E" w:rsidRPr="003864D6" w:rsidRDefault="00A1679E" w:rsidP="003864D6">
            <w:pPr>
              <w:spacing w:after="0" w:line="240" w:lineRule="auto"/>
              <w:ind w:left="-46" w:right="601"/>
              <w:rPr>
                <w:rFonts w:ascii="Times New Roman" w:hAnsi="Times New Roman" w:cs="Times New Roman"/>
                <w:color w:val="000000"/>
                <w:sz w:val="24"/>
                <w:szCs w:val="24"/>
                <w:lang w:val="ru-RU"/>
              </w:rPr>
            </w:pPr>
          </w:p>
          <w:p w14:paraId="1EC980A6"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8D190EE" w14:textId="77777777" w:rsidTr="00A1679E">
        <w:tc>
          <w:tcPr>
            <w:tcW w:w="746" w:type="dxa"/>
          </w:tcPr>
          <w:p w14:paraId="7ED6A91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694" w:type="dxa"/>
            <w:vAlign w:val="center"/>
          </w:tcPr>
          <w:p w14:paraId="7813355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Правила работы с электронными техническими средствами. Применение электронных средств для закрепления алгоритмов вычислений    </w:t>
            </w:r>
          </w:p>
          <w:p w14:paraId="0C2260E8" w14:textId="13F2A5A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DEC4D92" w14:textId="5EC89C3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D6890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F856D0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14:paraId="3CB5E6D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top w:val="single" w:sz="4" w:space="0" w:color="auto"/>
            </w:tcBorders>
            <w:shd w:val="clear" w:color="auto" w:fill="FFFFFF"/>
            <w:vAlign w:val="center"/>
          </w:tcPr>
          <w:p w14:paraId="296497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0DB843A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7" w:history="1">
              <w:r w:rsidRPr="003864D6">
                <w:rPr>
                  <w:rFonts w:ascii="Times New Roman" w:eastAsia="Calibri" w:hAnsi="Times New Roman" w:cs="Times New Roman"/>
                  <w:color w:val="0000FF"/>
                  <w:sz w:val="24"/>
                  <w:szCs w:val="24"/>
                  <w:u w:val="single"/>
                  <w:lang w:val="ru-RU"/>
                </w:rPr>
                <w:t>https://urok.apkpro.ru/</w:t>
              </w:r>
            </w:hyperlink>
          </w:p>
          <w:p w14:paraId="501460C7" w14:textId="143E4B1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BB7389C" w14:textId="77777777" w:rsidTr="00A1679E">
        <w:tc>
          <w:tcPr>
            <w:tcW w:w="746" w:type="dxa"/>
          </w:tcPr>
          <w:p w14:paraId="5AB1BD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694" w:type="dxa"/>
            <w:vAlign w:val="center"/>
          </w:tcPr>
          <w:p w14:paraId="511D4FC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Представление текстовой задачи на модели</w:t>
            </w:r>
          </w:p>
          <w:p w14:paraId="12D9953F" w14:textId="6C89894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03F3C12" w14:textId="73649E1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4F062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4FF61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44A654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51C08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710917E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8" w:history="1">
              <w:r w:rsidRPr="003864D6">
                <w:rPr>
                  <w:rFonts w:ascii="Times New Roman" w:eastAsia="Calibri" w:hAnsi="Times New Roman" w:cs="Times New Roman"/>
                  <w:color w:val="0000FF"/>
                  <w:sz w:val="24"/>
                  <w:szCs w:val="24"/>
                  <w:u w:val="single"/>
                  <w:lang w:val="ru-RU"/>
                </w:rPr>
                <w:t>https://urok.apkpro.ru/</w:t>
              </w:r>
            </w:hyperlink>
          </w:p>
          <w:p w14:paraId="61A32B0B" w14:textId="2A8C2C0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FA7442A" w14:textId="77777777" w:rsidTr="00A1679E">
        <w:tc>
          <w:tcPr>
            <w:tcW w:w="746" w:type="dxa"/>
          </w:tcPr>
          <w:p w14:paraId="4F039CE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94" w:type="dxa"/>
            <w:vAlign w:val="center"/>
          </w:tcPr>
          <w:p w14:paraId="41C5CB88" w14:textId="7612D49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Столбчатая диаграмма: чтение, дополнение</w:t>
            </w:r>
          </w:p>
        </w:tc>
        <w:tc>
          <w:tcPr>
            <w:tcW w:w="995" w:type="dxa"/>
            <w:vAlign w:val="center"/>
          </w:tcPr>
          <w:p w14:paraId="5C1DFC58" w14:textId="4B7384A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056690F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AD3204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08A1C8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D74837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4E7649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16-17</w:t>
            </w:r>
            <w:r w:rsidRPr="003864D6">
              <w:rPr>
                <w:rFonts w:ascii="Times New Roman" w:eastAsia="Calibri" w:hAnsi="Times New Roman" w:cs="Times New Roman"/>
                <w:sz w:val="24"/>
                <w:szCs w:val="24"/>
                <w:lang w:val="ru-RU"/>
              </w:rPr>
              <w:t xml:space="preserve"> Библиотека ЦОК </w:t>
            </w:r>
            <w:hyperlink r:id="rId149" w:history="1">
              <w:r w:rsidRPr="003864D6">
                <w:rPr>
                  <w:rFonts w:ascii="Times New Roman" w:eastAsia="Calibri" w:hAnsi="Times New Roman" w:cs="Times New Roman"/>
                  <w:color w:val="0000FF"/>
                  <w:sz w:val="24"/>
                  <w:szCs w:val="24"/>
                  <w:u w:val="single"/>
                  <w:lang w:val="ru-RU"/>
                </w:rPr>
                <w:t>https://urok.apkpro.ru/</w:t>
              </w:r>
            </w:hyperlink>
          </w:p>
          <w:p w14:paraId="14DBCF2A" w14:textId="1012584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9B22AB4" w14:textId="77777777" w:rsidTr="00A1679E">
        <w:tc>
          <w:tcPr>
            <w:tcW w:w="746" w:type="dxa"/>
          </w:tcPr>
          <w:p w14:paraId="5EEEEB2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94" w:type="dxa"/>
            <w:shd w:val="clear" w:color="auto" w:fill="auto"/>
            <w:vAlign w:val="center"/>
          </w:tcPr>
          <w:p w14:paraId="7C952626" w14:textId="29B4804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установление закономерности в последовательности, упорядочение, классификация.</w:t>
            </w:r>
          </w:p>
        </w:tc>
        <w:tc>
          <w:tcPr>
            <w:tcW w:w="995" w:type="dxa"/>
            <w:shd w:val="clear" w:color="auto" w:fill="auto"/>
            <w:vAlign w:val="center"/>
          </w:tcPr>
          <w:p w14:paraId="00E581F6" w14:textId="0CAA624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7FB75B1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382F297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456E65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4CF7A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3C09F28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стр.22-23</w:t>
            </w:r>
            <w:r w:rsidRPr="003864D6">
              <w:rPr>
                <w:rFonts w:ascii="Times New Roman" w:eastAsia="Calibri" w:hAnsi="Times New Roman" w:cs="Times New Roman"/>
                <w:sz w:val="24"/>
                <w:szCs w:val="24"/>
                <w:lang w:val="ru-RU"/>
              </w:rPr>
              <w:t xml:space="preserve"> Библиотека ЦОК </w:t>
            </w:r>
            <w:hyperlink r:id="rId150" w:history="1">
              <w:r w:rsidRPr="003864D6">
                <w:rPr>
                  <w:rFonts w:ascii="Times New Roman" w:eastAsia="Calibri" w:hAnsi="Times New Roman" w:cs="Times New Roman"/>
                  <w:color w:val="0000FF"/>
                  <w:sz w:val="24"/>
                  <w:szCs w:val="24"/>
                  <w:u w:val="single"/>
                  <w:lang w:val="ru-RU"/>
                </w:rPr>
                <w:t>https://urok.apkpro.ru/</w:t>
              </w:r>
            </w:hyperlink>
          </w:p>
          <w:p w14:paraId="17B22E98" w14:textId="415B30D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5F56110" w14:textId="77777777" w:rsidTr="00A1679E">
        <w:tc>
          <w:tcPr>
            <w:tcW w:w="746" w:type="dxa"/>
          </w:tcPr>
          <w:p w14:paraId="331CF8A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94" w:type="dxa"/>
            <w:shd w:val="clear" w:color="auto" w:fill="auto"/>
            <w:vAlign w:val="center"/>
          </w:tcPr>
          <w:p w14:paraId="7F8873D6"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p w14:paraId="797D1B60" w14:textId="30D0CE3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14:paraId="4F902EDB" w14:textId="5584801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6962607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7E1CD9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3C85D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8AF10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64AB104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1" w:history="1">
              <w:r w:rsidRPr="003864D6">
                <w:rPr>
                  <w:rFonts w:ascii="Times New Roman" w:eastAsia="Calibri" w:hAnsi="Times New Roman" w:cs="Times New Roman"/>
                  <w:color w:val="0000FF"/>
                  <w:sz w:val="24"/>
                  <w:szCs w:val="24"/>
                  <w:u w:val="single"/>
                  <w:lang w:val="ru-RU"/>
                </w:rPr>
                <w:t>https://urok.apkpro.ru/</w:t>
              </w:r>
            </w:hyperlink>
          </w:p>
          <w:p w14:paraId="05E2B98F" w14:textId="4D01E3A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08C7263" w14:textId="77777777" w:rsidTr="00A1679E">
        <w:tc>
          <w:tcPr>
            <w:tcW w:w="746" w:type="dxa"/>
          </w:tcPr>
          <w:p w14:paraId="119992E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94" w:type="dxa"/>
            <w:shd w:val="clear" w:color="auto" w:fill="auto"/>
            <w:vAlign w:val="center"/>
          </w:tcPr>
          <w:p w14:paraId="2BA89086" w14:textId="5732668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чтение, запись</w:t>
            </w:r>
          </w:p>
        </w:tc>
        <w:tc>
          <w:tcPr>
            <w:tcW w:w="995" w:type="dxa"/>
            <w:shd w:val="clear" w:color="auto" w:fill="auto"/>
            <w:vAlign w:val="center"/>
          </w:tcPr>
          <w:p w14:paraId="7CBD2F15" w14:textId="4393BB5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00C420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7F249E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AEDD26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0AE99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119CFDD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24-25</w:t>
            </w:r>
            <w:r w:rsidRPr="003864D6">
              <w:rPr>
                <w:rFonts w:ascii="Times New Roman" w:eastAsia="Calibri" w:hAnsi="Times New Roman" w:cs="Times New Roman"/>
                <w:sz w:val="24"/>
                <w:szCs w:val="24"/>
                <w:lang w:val="ru-RU"/>
              </w:rPr>
              <w:t xml:space="preserve"> Библиотека ЦОК </w:t>
            </w:r>
            <w:hyperlink r:id="rId152" w:history="1">
              <w:r w:rsidRPr="003864D6">
                <w:rPr>
                  <w:rFonts w:ascii="Times New Roman" w:eastAsia="Calibri" w:hAnsi="Times New Roman" w:cs="Times New Roman"/>
                  <w:color w:val="0000FF"/>
                  <w:sz w:val="24"/>
                  <w:szCs w:val="24"/>
                  <w:u w:val="single"/>
                  <w:lang w:val="ru-RU"/>
                </w:rPr>
                <w:t>https://urok.apkpro.ru/</w:t>
              </w:r>
            </w:hyperlink>
          </w:p>
          <w:p w14:paraId="5FDC4694" w14:textId="6886138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7BA1AFB" w14:textId="77777777" w:rsidTr="00A1679E">
        <w:tc>
          <w:tcPr>
            <w:tcW w:w="746" w:type="dxa"/>
          </w:tcPr>
          <w:p w14:paraId="470CF28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94" w:type="dxa"/>
            <w:shd w:val="clear" w:color="auto" w:fill="auto"/>
            <w:vAlign w:val="center"/>
          </w:tcPr>
          <w:p w14:paraId="15867C8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с помощью числового выражения</w:t>
            </w:r>
          </w:p>
          <w:p w14:paraId="56C18946" w14:textId="6363256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14:paraId="59BC26E8" w14:textId="6D9F81C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222D826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46EF6C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A232D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29E9C6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4EC3E15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3" w:history="1">
              <w:r w:rsidRPr="003864D6">
                <w:rPr>
                  <w:rFonts w:ascii="Times New Roman" w:eastAsia="Calibri" w:hAnsi="Times New Roman" w:cs="Times New Roman"/>
                  <w:color w:val="0000FF"/>
                  <w:sz w:val="24"/>
                  <w:szCs w:val="24"/>
                  <w:u w:val="single"/>
                  <w:lang w:val="ru-RU"/>
                </w:rPr>
                <w:t>https://urok.apkpro.ru/</w:t>
              </w:r>
            </w:hyperlink>
          </w:p>
          <w:p w14:paraId="1549B539" w14:textId="161C05B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921DADA" w14:textId="77777777" w:rsidTr="00A1679E">
        <w:tc>
          <w:tcPr>
            <w:tcW w:w="746" w:type="dxa"/>
          </w:tcPr>
          <w:p w14:paraId="49A9EFC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94" w:type="dxa"/>
            <w:shd w:val="clear" w:color="auto" w:fill="auto"/>
            <w:vAlign w:val="center"/>
          </w:tcPr>
          <w:p w14:paraId="17601137" w14:textId="1B430F4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95" w:type="dxa"/>
            <w:shd w:val="clear" w:color="auto" w:fill="auto"/>
            <w:vAlign w:val="center"/>
          </w:tcPr>
          <w:p w14:paraId="5B812ABE" w14:textId="76AD079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0551AA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2918ADC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2D09D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82937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4BA8F9E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26</w:t>
            </w:r>
            <w:r w:rsidRPr="003864D6">
              <w:rPr>
                <w:rFonts w:ascii="Times New Roman" w:eastAsia="Calibri" w:hAnsi="Times New Roman" w:cs="Times New Roman"/>
                <w:sz w:val="24"/>
                <w:szCs w:val="24"/>
                <w:lang w:val="ru-RU"/>
              </w:rPr>
              <w:t xml:space="preserve"> Библиотека ЦОК </w:t>
            </w:r>
            <w:hyperlink r:id="rId154" w:history="1">
              <w:r w:rsidRPr="003864D6">
                <w:rPr>
                  <w:rFonts w:ascii="Times New Roman" w:eastAsia="Calibri" w:hAnsi="Times New Roman" w:cs="Times New Roman"/>
                  <w:color w:val="0000FF"/>
                  <w:sz w:val="24"/>
                  <w:szCs w:val="24"/>
                  <w:u w:val="single"/>
                  <w:lang w:val="ru-RU"/>
                </w:rPr>
                <w:t>https://urok.apkpro.ru/</w:t>
              </w:r>
            </w:hyperlink>
          </w:p>
          <w:p w14:paraId="41788F65" w14:textId="6E28C3E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3515AE0" w14:textId="77777777" w:rsidTr="00A1679E">
        <w:tc>
          <w:tcPr>
            <w:tcW w:w="746" w:type="dxa"/>
          </w:tcPr>
          <w:p w14:paraId="32D5A9C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19</w:t>
            </w:r>
          </w:p>
        </w:tc>
        <w:tc>
          <w:tcPr>
            <w:tcW w:w="3694" w:type="dxa"/>
            <w:shd w:val="clear" w:color="auto" w:fill="auto"/>
            <w:vAlign w:val="center"/>
          </w:tcPr>
          <w:p w14:paraId="49DEDCD5" w14:textId="67099AB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Сравнение и упорядочение чисел </w:t>
            </w:r>
          </w:p>
        </w:tc>
        <w:tc>
          <w:tcPr>
            <w:tcW w:w="995" w:type="dxa"/>
            <w:shd w:val="clear" w:color="auto" w:fill="auto"/>
            <w:vAlign w:val="center"/>
          </w:tcPr>
          <w:p w14:paraId="05CAB14C" w14:textId="7681AE1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4C0062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45DE73B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20AC1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1BD5C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2C882CA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27</w:t>
            </w:r>
            <w:r w:rsidRPr="003864D6">
              <w:rPr>
                <w:rFonts w:ascii="Times New Roman" w:eastAsia="Calibri" w:hAnsi="Times New Roman" w:cs="Times New Roman"/>
                <w:sz w:val="24"/>
                <w:szCs w:val="24"/>
                <w:lang w:val="ru-RU"/>
              </w:rPr>
              <w:t xml:space="preserve"> Библиотека ЦОК </w:t>
            </w:r>
            <w:hyperlink r:id="rId155" w:history="1">
              <w:r w:rsidRPr="003864D6">
                <w:rPr>
                  <w:rFonts w:ascii="Times New Roman" w:eastAsia="Calibri" w:hAnsi="Times New Roman" w:cs="Times New Roman"/>
                  <w:color w:val="0000FF"/>
                  <w:sz w:val="24"/>
                  <w:szCs w:val="24"/>
                  <w:u w:val="single"/>
                  <w:lang w:val="ru-RU"/>
                </w:rPr>
                <w:t>https://urok.apkpro.ru/</w:t>
              </w:r>
            </w:hyperlink>
          </w:p>
          <w:p w14:paraId="42C32438" w14:textId="33E1ABB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FC76CD2" w14:textId="77777777" w:rsidTr="00A1679E">
        <w:tc>
          <w:tcPr>
            <w:tcW w:w="746" w:type="dxa"/>
          </w:tcPr>
          <w:p w14:paraId="731817B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94" w:type="dxa"/>
            <w:shd w:val="clear" w:color="auto" w:fill="auto"/>
            <w:vAlign w:val="center"/>
          </w:tcPr>
          <w:p w14:paraId="7E53C217" w14:textId="6801282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14:paraId="6E49E61D" w14:textId="0F6E8B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14:paraId="240DC6D2" w14:textId="7CC125F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14:paraId="3F91298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EF1EAB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1C658C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70B7A1CF" w14:textId="5A6D80C1"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165BEDF" w14:textId="77777777" w:rsidTr="00A1679E">
        <w:tc>
          <w:tcPr>
            <w:tcW w:w="746" w:type="dxa"/>
          </w:tcPr>
          <w:p w14:paraId="30A6A06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694" w:type="dxa"/>
            <w:vAlign w:val="center"/>
          </w:tcPr>
          <w:p w14:paraId="0364BA1C" w14:textId="1EEBA3B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Умножение</w:t>
            </w:r>
            <w:r w:rsidRPr="003864D6">
              <w:rPr>
                <w:rFonts w:ascii="Times New Roman" w:hAnsi="Times New Roman" w:cs="Times New Roman"/>
                <w:color w:val="000000"/>
                <w:sz w:val="24"/>
                <w:szCs w:val="24"/>
                <w:lang w:val="ru-RU"/>
              </w:rPr>
              <w:t xml:space="preserve"> и деление</w:t>
            </w:r>
            <w:r w:rsidRPr="003864D6">
              <w:rPr>
                <w:rFonts w:ascii="Times New Roman" w:hAnsi="Times New Roman" w:cs="Times New Roman"/>
                <w:color w:val="000000"/>
                <w:sz w:val="24"/>
                <w:szCs w:val="24"/>
              </w:rPr>
              <w:t xml:space="preserve"> на 10, 100, 1000</w:t>
            </w:r>
          </w:p>
        </w:tc>
        <w:tc>
          <w:tcPr>
            <w:tcW w:w="995" w:type="dxa"/>
            <w:vAlign w:val="center"/>
          </w:tcPr>
          <w:p w14:paraId="4A446F1B" w14:textId="50F39B7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3E673BB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96AE4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4D38AB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27DDF2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F2691D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28</w:t>
            </w:r>
            <w:r w:rsidRPr="003864D6">
              <w:rPr>
                <w:rFonts w:ascii="Times New Roman" w:eastAsia="Calibri" w:hAnsi="Times New Roman" w:cs="Times New Roman"/>
                <w:sz w:val="24"/>
                <w:szCs w:val="24"/>
                <w:lang w:val="ru-RU"/>
              </w:rPr>
              <w:t xml:space="preserve"> Библиотека ЦОК </w:t>
            </w:r>
            <w:hyperlink r:id="rId156" w:history="1">
              <w:r w:rsidRPr="003864D6">
                <w:rPr>
                  <w:rFonts w:ascii="Times New Roman" w:eastAsia="Calibri" w:hAnsi="Times New Roman" w:cs="Times New Roman"/>
                  <w:color w:val="0000FF"/>
                  <w:sz w:val="24"/>
                  <w:szCs w:val="24"/>
                  <w:u w:val="single"/>
                  <w:lang w:val="ru-RU"/>
                </w:rPr>
                <w:t>https://urok.apkpro.ru/</w:t>
              </w:r>
            </w:hyperlink>
          </w:p>
          <w:p w14:paraId="0E7F36CB" w14:textId="76F7405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F731A3C" w14:textId="77777777" w:rsidTr="00A1679E">
        <w:tc>
          <w:tcPr>
            <w:tcW w:w="746" w:type="dxa"/>
          </w:tcPr>
          <w:p w14:paraId="7758428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694" w:type="dxa"/>
            <w:tcBorders>
              <w:top w:val="single" w:sz="0" w:space="0" w:color="auto"/>
              <w:left w:val="single" w:sz="0" w:space="0" w:color="auto"/>
              <w:bottom w:val="single" w:sz="0" w:space="0" w:color="auto"/>
              <w:right w:val="single" w:sz="0" w:space="0" w:color="auto"/>
            </w:tcBorders>
            <w:shd w:val="clear" w:color="auto" w:fill="auto"/>
            <w:vAlign w:val="center"/>
          </w:tcPr>
          <w:p w14:paraId="0FFD4D3A" w14:textId="2CA0CA4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Общее группы многозначных чисел. Классификация чисел. </w:t>
            </w:r>
            <w:r w:rsidRPr="003864D6">
              <w:rPr>
                <w:rFonts w:ascii="Times New Roman" w:hAnsi="Times New Roman" w:cs="Times New Roman"/>
                <w:color w:val="000000"/>
                <w:sz w:val="24"/>
                <w:szCs w:val="24"/>
              </w:rPr>
              <w:t>Класс миллионов. Класс миллиардов</w:t>
            </w:r>
          </w:p>
        </w:tc>
        <w:tc>
          <w:tcPr>
            <w:tcW w:w="995" w:type="dxa"/>
            <w:tcBorders>
              <w:top w:val="single" w:sz="0" w:space="0" w:color="auto"/>
              <w:left w:val="single" w:sz="0" w:space="0" w:color="auto"/>
              <w:bottom w:val="single" w:sz="0" w:space="0" w:color="auto"/>
              <w:right w:val="single" w:sz="0" w:space="0" w:color="auto"/>
            </w:tcBorders>
            <w:shd w:val="clear" w:color="auto" w:fill="auto"/>
            <w:vAlign w:val="center"/>
          </w:tcPr>
          <w:p w14:paraId="03885A41" w14:textId="2F7BC9C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tcBorders>
              <w:top w:val="single" w:sz="0" w:space="0" w:color="auto"/>
              <w:left w:val="single" w:sz="0" w:space="0" w:color="auto"/>
              <w:bottom w:val="single" w:sz="0" w:space="0" w:color="auto"/>
              <w:right w:val="single" w:sz="0" w:space="0" w:color="auto"/>
            </w:tcBorders>
            <w:shd w:val="clear" w:color="auto" w:fill="auto"/>
            <w:vAlign w:val="center"/>
          </w:tcPr>
          <w:p w14:paraId="20FB1B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0" w:space="0" w:color="auto"/>
              <w:left w:val="single" w:sz="0" w:space="0" w:color="auto"/>
              <w:bottom w:val="single" w:sz="0" w:space="0" w:color="auto"/>
              <w:right w:val="single" w:sz="0" w:space="0" w:color="auto"/>
            </w:tcBorders>
            <w:shd w:val="clear" w:color="auto" w:fill="auto"/>
            <w:vAlign w:val="center"/>
          </w:tcPr>
          <w:p w14:paraId="5C50289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32A6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426FDC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shd w:val="clear" w:color="auto" w:fill="auto"/>
          </w:tcPr>
          <w:p w14:paraId="05B57FE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29-30</w:t>
            </w:r>
            <w:r w:rsidRPr="003864D6">
              <w:rPr>
                <w:rFonts w:ascii="Times New Roman" w:eastAsia="Calibri" w:hAnsi="Times New Roman" w:cs="Times New Roman"/>
                <w:sz w:val="24"/>
                <w:szCs w:val="24"/>
                <w:lang w:val="ru-RU"/>
              </w:rPr>
              <w:t xml:space="preserve"> Библиотека ЦОК </w:t>
            </w:r>
            <w:hyperlink r:id="rId157" w:history="1">
              <w:r w:rsidRPr="003864D6">
                <w:rPr>
                  <w:rFonts w:ascii="Times New Roman" w:eastAsia="Calibri" w:hAnsi="Times New Roman" w:cs="Times New Roman"/>
                  <w:color w:val="0000FF"/>
                  <w:sz w:val="24"/>
                  <w:szCs w:val="24"/>
                  <w:u w:val="single"/>
                  <w:lang w:val="ru-RU"/>
                </w:rPr>
                <w:t>https://urok.apkpro.ru/</w:t>
              </w:r>
            </w:hyperlink>
          </w:p>
          <w:p w14:paraId="044C555A" w14:textId="6CE044A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403B4D5" w14:textId="77777777" w:rsidTr="00A1679E">
        <w:tc>
          <w:tcPr>
            <w:tcW w:w="746" w:type="dxa"/>
          </w:tcPr>
          <w:p w14:paraId="7DC2670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694" w:type="dxa"/>
            <w:vAlign w:val="center"/>
          </w:tcPr>
          <w:p w14:paraId="3AF97B10"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Наглядные представления о симметрии. Фигуры, имеющие ось симметрии</w:t>
            </w:r>
          </w:p>
          <w:p w14:paraId="25F69145" w14:textId="0FF2FA7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7F2FB9F0" w14:textId="778079E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FD1D0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D4F84A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EA12F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8A9D3C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EF9A88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8" w:history="1">
              <w:r w:rsidRPr="003864D6">
                <w:rPr>
                  <w:rFonts w:ascii="Times New Roman" w:eastAsia="Calibri" w:hAnsi="Times New Roman" w:cs="Times New Roman"/>
                  <w:color w:val="0000FF"/>
                  <w:sz w:val="24"/>
                  <w:szCs w:val="24"/>
                  <w:u w:val="single"/>
                  <w:lang w:val="ru-RU"/>
                </w:rPr>
                <w:t>https://urok.apkpro.ru/</w:t>
              </w:r>
            </w:hyperlink>
          </w:p>
          <w:p w14:paraId="7DC04428" w14:textId="13BD0E59"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5E99698" w14:textId="77777777" w:rsidTr="00A1679E">
        <w:tc>
          <w:tcPr>
            <w:tcW w:w="746" w:type="dxa"/>
          </w:tcPr>
          <w:p w14:paraId="2D3D246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94" w:type="dxa"/>
            <w:vAlign w:val="center"/>
          </w:tcPr>
          <w:p w14:paraId="1DAB234B" w14:textId="16D193B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Проект «Числа вокруг нас. Математический справочник «Наш город (село)»</w:t>
            </w:r>
          </w:p>
        </w:tc>
        <w:tc>
          <w:tcPr>
            <w:tcW w:w="995" w:type="dxa"/>
            <w:vAlign w:val="center"/>
          </w:tcPr>
          <w:p w14:paraId="4975C8D7" w14:textId="011CDCF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46A6BC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5A2A5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BF83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D3184D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AC2049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32-33</w:t>
            </w:r>
            <w:r w:rsidRPr="003864D6">
              <w:rPr>
                <w:rFonts w:ascii="Times New Roman" w:eastAsia="Calibri" w:hAnsi="Times New Roman" w:cs="Times New Roman"/>
                <w:sz w:val="24"/>
                <w:szCs w:val="24"/>
                <w:lang w:val="ru-RU"/>
              </w:rPr>
              <w:t xml:space="preserve"> Библиотека ЦОК </w:t>
            </w:r>
            <w:hyperlink r:id="rId159" w:history="1">
              <w:r w:rsidRPr="003864D6">
                <w:rPr>
                  <w:rFonts w:ascii="Times New Roman" w:eastAsia="Calibri" w:hAnsi="Times New Roman" w:cs="Times New Roman"/>
                  <w:color w:val="0000FF"/>
                  <w:sz w:val="24"/>
                  <w:szCs w:val="24"/>
                  <w:u w:val="single"/>
                  <w:lang w:val="ru-RU"/>
                </w:rPr>
                <w:t>https://urok.apkpro.ru/</w:t>
              </w:r>
            </w:hyperlink>
          </w:p>
          <w:p w14:paraId="01877D96" w14:textId="0BB000F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8F114DC" w14:textId="77777777" w:rsidTr="00A1679E">
        <w:tc>
          <w:tcPr>
            <w:tcW w:w="746" w:type="dxa"/>
          </w:tcPr>
          <w:p w14:paraId="2D431A6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94" w:type="dxa"/>
            <w:vAlign w:val="center"/>
          </w:tcPr>
          <w:p w14:paraId="4B562236"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задачи разными способами</w:t>
            </w:r>
          </w:p>
          <w:p w14:paraId="315129A5" w14:textId="426B3EB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1B76B99" w14:textId="2751FAA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44A790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B4FB57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BF0B04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BA67F5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0365F9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34, №15</w:t>
            </w:r>
            <w:r w:rsidRPr="003864D6">
              <w:rPr>
                <w:rFonts w:ascii="Times New Roman" w:eastAsia="Calibri" w:hAnsi="Times New Roman" w:cs="Times New Roman"/>
                <w:sz w:val="24"/>
                <w:szCs w:val="24"/>
                <w:lang w:val="ru-RU"/>
              </w:rPr>
              <w:t xml:space="preserve"> Библиотека ЦОК </w:t>
            </w:r>
            <w:hyperlink r:id="rId160" w:history="1">
              <w:r w:rsidRPr="003864D6">
                <w:rPr>
                  <w:rFonts w:ascii="Times New Roman" w:eastAsia="Calibri" w:hAnsi="Times New Roman" w:cs="Times New Roman"/>
                  <w:color w:val="0000FF"/>
                  <w:sz w:val="24"/>
                  <w:szCs w:val="24"/>
                  <w:u w:val="single"/>
                  <w:lang w:val="ru-RU"/>
                </w:rPr>
                <w:t>https://urok.apkpro.ru/</w:t>
              </w:r>
            </w:hyperlink>
          </w:p>
          <w:p w14:paraId="3B6FBEA2"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AED27A8" w14:textId="77777777" w:rsidTr="00A1679E">
        <w:tc>
          <w:tcPr>
            <w:tcW w:w="746" w:type="dxa"/>
          </w:tcPr>
          <w:p w14:paraId="63BA04C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694" w:type="dxa"/>
            <w:vAlign w:val="center"/>
          </w:tcPr>
          <w:p w14:paraId="0F08A78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p w14:paraId="725528DE" w14:textId="5A1023A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480DB4CC" w14:textId="3835E68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0DDE2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B484E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006CE8D" w14:textId="10D7A7D8"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02ED5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0FDAB5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61" w:history="1">
              <w:r w:rsidRPr="003864D6">
                <w:rPr>
                  <w:rFonts w:ascii="Times New Roman" w:eastAsia="Calibri" w:hAnsi="Times New Roman" w:cs="Times New Roman"/>
                  <w:color w:val="0000FF"/>
                  <w:sz w:val="24"/>
                  <w:szCs w:val="24"/>
                  <w:u w:val="single"/>
                  <w:lang w:val="ru-RU"/>
                </w:rPr>
                <w:t>https://urok.apkpro.ru/</w:t>
              </w:r>
            </w:hyperlink>
          </w:p>
          <w:p w14:paraId="0FC95C78"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2F7E440" w14:textId="77777777" w:rsidTr="00A1679E">
        <w:tc>
          <w:tcPr>
            <w:tcW w:w="746" w:type="dxa"/>
          </w:tcPr>
          <w:p w14:paraId="37173D7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94" w:type="dxa"/>
            <w:vAlign w:val="center"/>
          </w:tcPr>
          <w:p w14:paraId="119E95A4" w14:textId="06D905B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95" w:type="dxa"/>
            <w:vAlign w:val="center"/>
          </w:tcPr>
          <w:p w14:paraId="0BDF7505" w14:textId="4EBBD91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698FC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61724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0F166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8076E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EA3557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36-37</w:t>
            </w:r>
            <w:r w:rsidRPr="003864D6">
              <w:rPr>
                <w:rFonts w:ascii="Times New Roman" w:eastAsia="Calibri" w:hAnsi="Times New Roman" w:cs="Times New Roman"/>
                <w:sz w:val="24"/>
                <w:szCs w:val="24"/>
                <w:lang w:val="ru-RU"/>
              </w:rPr>
              <w:t xml:space="preserve"> Библиотека ЦОК </w:t>
            </w:r>
            <w:hyperlink r:id="rId162" w:history="1">
              <w:r w:rsidRPr="003864D6">
                <w:rPr>
                  <w:rFonts w:ascii="Times New Roman" w:eastAsia="Calibri" w:hAnsi="Times New Roman" w:cs="Times New Roman"/>
                  <w:color w:val="0000FF"/>
                  <w:sz w:val="24"/>
                  <w:szCs w:val="24"/>
                  <w:u w:val="single"/>
                  <w:lang w:val="ru-RU"/>
                </w:rPr>
                <w:t>https://urok.apkpro.ru/</w:t>
              </w:r>
            </w:hyperlink>
          </w:p>
          <w:p w14:paraId="3D7B6C56" w14:textId="36DA520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7FB8C67" w14:textId="77777777" w:rsidTr="00A1679E">
        <w:tc>
          <w:tcPr>
            <w:tcW w:w="746" w:type="dxa"/>
          </w:tcPr>
          <w:p w14:paraId="3AFC504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94" w:type="dxa"/>
            <w:vAlign w:val="center"/>
          </w:tcPr>
          <w:p w14:paraId="7C9FA1C1" w14:textId="17847BB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5" w:type="dxa"/>
            <w:vAlign w:val="center"/>
          </w:tcPr>
          <w:p w14:paraId="130D68A5" w14:textId="508AB0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4743B6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A1811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85894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937EEF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B1291C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39-40</w:t>
            </w:r>
            <w:r w:rsidRPr="003864D6">
              <w:rPr>
                <w:rFonts w:ascii="Times New Roman" w:eastAsia="Calibri" w:hAnsi="Times New Roman" w:cs="Times New Roman"/>
                <w:sz w:val="24"/>
                <w:szCs w:val="24"/>
                <w:lang w:val="ru-RU"/>
              </w:rPr>
              <w:t xml:space="preserve"> Библиотека ЦОК </w:t>
            </w:r>
            <w:hyperlink r:id="rId163" w:history="1">
              <w:r w:rsidRPr="003864D6">
                <w:rPr>
                  <w:rFonts w:ascii="Times New Roman" w:eastAsia="Calibri" w:hAnsi="Times New Roman" w:cs="Times New Roman"/>
                  <w:color w:val="0000FF"/>
                  <w:sz w:val="24"/>
                  <w:szCs w:val="24"/>
                  <w:u w:val="single"/>
                  <w:lang w:val="ru-RU"/>
                </w:rPr>
                <w:t>https://urok.apkpro.ru/</w:t>
              </w:r>
            </w:hyperlink>
          </w:p>
          <w:p w14:paraId="04F28C43" w14:textId="3DE164B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EBDD19D" w14:textId="77777777" w:rsidTr="00A1679E">
        <w:tc>
          <w:tcPr>
            <w:tcW w:w="746" w:type="dxa"/>
          </w:tcPr>
          <w:p w14:paraId="38462F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29</w:t>
            </w:r>
          </w:p>
        </w:tc>
        <w:tc>
          <w:tcPr>
            <w:tcW w:w="3694" w:type="dxa"/>
            <w:vAlign w:val="center"/>
          </w:tcPr>
          <w:p w14:paraId="77A2948A" w14:textId="73A6330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Таблица единиц площади. Решение задач на нахождение площади</w:t>
            </w:r>
          </w:p>
        </w:tc>
        <w:tc>
          <w:tcPr>
            <w:tcW w:w="995" w:type="dxa"/>
            <w:vAlign w:val="center"/>
          </w:tcPr>
          <w:p w14:paraId="33297063" w14:textId="4A01668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7C962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3CEEF1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4B7EB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EE1B1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26FF13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41-42</w:t>
            </w:r>
            <w:r w:rsidRPr="003864D6">
              <w:rPr>
                <w:rFonts w:ascii="Times New Roman" w:eastAsia="Calibri" w:hAnsi="Times New Roman" w:cs="Times New Roman"/>
                <w:sz w:val="24"/>
                <w:szCs w:val="24"/>
                <w:lang w:val="ru-RU"/>
              </w:rPr>
              <w:t xml:space="preserve"> Библиотека ЦОК </w:t>
            </w:r>
            <w:hyperlink r:id="rId164" w:history="1">
              <w:r w:rsidRPr="003864D6">
                <w:rPr>
                  <w:rFonts w:ascii="Times New Roman" w:eastAsia="Calibri" w:hAnsi="Times New Roman" w:cs="Times New Roman"/>
                  <w:color w:val="0000FF"/>
                  <w:sz w:val="24"/>
                  <w:szCs w:val="24"/>
                  <w:u w:val="single"/>
                  <w:lang w:val="ru-RU"/>
                </w:rPr>
                <w:t>https://urok.apkpro.ru/</w:t>
              </w:r>
            </w:hyperlink>
          </w:p>
          <w:p w14:paraId="6364026C" w14:textId="341FD97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BFE4A48" w14:textId="77777777" w:rsidTr="00A1679E">
        <w:tc>
          <w:tcPr>
            <w:tcW w:w="746" w:type="dxa"/>
          </w:tcPr>
          <w:p w14:paraId="231F287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694" w:type="dxa"/>
            <w:vAlign w:val="center"/>
          </w:tcPr>
          <w:p w14:paraId="7D60FC94" w14:textId="32C6CC4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площади фигуры разными способами: палетка, разбиение на фигуры или единичные квадраты.</w:t>
            </w:r>
          </w:p>
        </w:tc>
        <w:tc>
          <w:tcPr>
            <w:tcW w:w="995" w:type="dxa"/>
            <w:vAlign w:val="center"/>
          </w:tcPr>
          <w:p w14:paraId="0CC6AA50" w14:textId="0F971F4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C806B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5B9F53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9FFF6D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BADB6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B86787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43-44</w:t>
            </w:r>
            <w:r w:rsidRPr="003864D6">
              <w:rPr>
                <w:rFonts w:ascii="Times New Roman" w:eastAsia="Calibri" w:hAnsi="Times New Roman" w:cs="Times New Roman"/>
                <w:sz w:val="24"/>
                <w:szCs w:val="24"/>
                <w:lang w:val="ru-RU"/>
              </w:rPr>
              <w:t xml:space="preserve"> Библиотека ЦОК </w:t>
            </w:r>
            <w:hyperlink r:id="rId165" w:history="1">
              <w:r w:rsidRPr="003864D6">
                <w:rPr>
                  <w:rFonts w:ascii="Times New Roman" w:eastAsia="Calibri" w:hAnsi="Times New Roman" w:cs="Times New Roman"/>
                  <w:color w:val="0000FF"/>
                  <w:sz w:val="24"/>
                  <w:szCs w:val="24"/>
                  <w:u w:val="single"/>
                  <w:lang w:val="ru-RU"/>
                </w:rPr>
                <w:t>https://urok.apkpro.ru/</w:t>
              </w:r>
            </w:hyperlink>
          </w:p>
          <w:p w14:paraId="350856FF" w14:textId="2152BDA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7A6B066" w14:textId="77777777" w:rsidTr="00A1679E">
        <w:tc>
          <w:tcPr>
            <w:tcW w:w="746" w:type="dxa"/>
          </w:tcPr>
          <w:p w14:paraId="0574773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94" w:type="dxa"/>
            <w:vAlign w:val="center"/>
          </w:tcPr>
          <w:p w14:paraId="600F12C9" w14:textId="3397A0B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1-й четверти</w:t>
            </w:r>
          </w:p>
        </w:tc>
        <w:tc>
          <w:tcPr>
            <w:tcW w:w="995" w:type="dxa"/>
            <w:vAlign w:val="center"/>
          </w:tcPr>
          <w:p w14:paraId="3D5088A1" w14:textId="5AFD4F9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14:paraId="559659A2" w14:textId="18DA3FB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14:paraId="03F991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843C98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B966F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48C5BB2" w14:textId="6C93E05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699471C" w14:textId="77777777" w:rsidTr="00A1679E">
        <w:tc>
          <w:tcPr>
            <w:tcW w:w="746" w:type="dxa"/>
          </w:tcPr>
          <w:p w14:paraId="50CA391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94" w:type="dxa"/>
            <w:vAlign w:val="center"/>
          </w:tcPr>
          <w:p w14:paraId="78FDAAFB" w14:textId="42E430A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95" w:type="dxa"/>
            <w:vAlign w:val="center"/>
          </w:tcPr>
          <w:p w14:paraId="369547C9" w14:textId="472B186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7EFB3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1C13D0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D4FC0A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79F024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0C9509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стр.45</w:t>
            </w:r>
            <w:r w:rsidRPr="003864D6">
              <w:rPr>
                <w:rFonts w:ascii="Times New Roman" w:eastAsia="Calibri" w:hAnsi="Times New Roman" w:cs="Times New Roman"/>
                <w:sz w:val="24"/>
                <w:szCs w:val="24"/>
                <w:lang w:val="ru-RU"/>
              </w:rPr>
              <w:t xml:space="preserve"> Библиотека ЦОК </w:t>
            </w:r>
            <w:hyperlink r:id="rId166" w:history="1">
              <w:r w:rsidRPr="003864D6">
                <w:rPr>
                  <w:rFonts w:ascii="Times New Roman" w:eastAsia="Calibri" w:hAnsi="Times New Roman" w:cs="Times New Roman"/>
                  <w:color w:val="0000FF"/>
                  <w:sz w:val="24"/>
                  <w:szCs w:val="24"/>
                  <w:u w:val="single"/>
                  <w:lang w:val="ru-RU"/>
                </w:rPr>
                <w:t>https://urok.apkpro.ru/</w:t>
              </w:r>
            </w:hyperlink>
          </w:p>
          <w:p w14:paraId="1CD6C6E7" w14:textId="1F99714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F7B8426" w14:textId="77777777" w:rsidTr="00A1679E">
        <w:tc>
          <w:tcPr>
            <w:tcW w:w="746" w:type="dxa"/>
          </w:tcPr>
          <w:p w14:paraId="7149EA0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694" w:type="dxa"/>
            <w:vAlign w:val="center"/>
          </w:tcPr>
          <w:p w14:paraId="3BA47EFD" w14:textId="5B535DC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5" w:type="dxa"/>
            <w:vAlign w:val="center"/>
          </w:tcPr>
          <w:p w14:paraId="30A88568" w14:textId="2840ECD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C12A3E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22776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F0BC09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0E8390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729890D" w14:textId="16269BE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46</w:t>
            </w:r>
            <w:r w:rsidRPr="003864D6">
              <w:rPr>
                <w:rFonts w:ascii="Times New Roman" w:eastAsia="Calibri" w:hAnsi="Times New Roman" w:cs="Times New Roman"/>
                <w:sz w:val="24"/>
                <w:szCs w:val="24"/>
                <w:lang w:val="ru-RU"/>
              </w:rPr>
              <w:t xml:space="preserve"> Библиотека ЦОК </w:t>
            </w:r>
            <w:hyperlink r:id="rId16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61672CD" w14:textId="77777777" w:rsidTr="00A1679E">
        <w:tc>
          <w:tcPr>
            <w:tcW w:w="746" w:type="dxa"/>
          </w:tcPr>
          <w:p w14:paraId="50898A2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94" w:type="dxa"/>
            <w:vAlign w:val="center"/>
          </w:tcPr>
          <w:p w14:paraId="47851C82" w14:textId="5DCAB64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5" w:type="dxa"/>
            <w:vAlign w:val="center"/>
          </w:tcPr>
          <w:p w14:paraId="58A37F1E" w14:textId="44BF377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3507E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206AF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576E3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D08A4F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661EEE4" w14:textId="623708D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47</w:t>
            </w:r>
            <w:r w:rsidRPr="003864D6">
              <w:rPr>
                <w:rFonts w:ascii="Times New Roman" w:eastAsia="Calibri" w:hAnsi="Times New Roman" w:cs="Times New Roman"/>
                <w:sz w:val="24"/>
                <w:szCs w:val="24"/>
                <w:lang w:val="ru-RU"/>
              </w:rPr>
              <w:t xml:space="preserve"> Библиотека ЦОК </w:t>
            </w:r>
            <w:hyperlink r:id="rId16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0C46A54" w14:textId="77777777" w:rsidTr="00A1679E">
        <w:tc>
          <w:tcPr>
            <w:tcW w:w="746" w:type="dxa"/>
          </w:tcPr>
          <w:p w14:paraId="163EF16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94" w:type="dxa"/>
            <w:vAlign w:val="center"/>
          </w:tcPr>
          <w:p w14:paraId="07BEAD9F" w14:textId="76BF346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5" w:type="dxa"/>
            <w:vAlign w:val="center"/>
          </w:tcPr>
          <w:p w14:paraId="391753A6" w14:textId="204B51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EF0EB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B89A8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B0422B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8B5158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35FE442" w14:textId="7459F9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 стр.48</w:t>
            </w:r>
            <w:r w:rsidRPr="003864D6">
              <w:rPr>
                <w:rFonts w:ascii="Times New Roman" w:eastAsia="Calibri" w:hAnsi="Times New Roman" w:cs="Times New Roman"/>
                <w:sz w:val="24"/>
                <w:szCs w:val="24"/>
                <w:lang w:val="ru-RU"/>
              </w:rPr>
              <w:t xml:space="preserve"> Библиотека ЦОК </w:t>
            </w:r>
            <w:hyperlink r:id="rId16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411C1F7" w14:textId="77777777" w:rsidTr="00A1679E">
        <w:tc>
          <w:tcPr>
            <w:tcW w:w="746" w:type="dxa"/>
          </w:tcPr>
          <w:p w14:paraId="6A2FF4C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94" w:type="dxa"/>
            <w:vAlign w:val="center"/>
          </w:tcPr>
          <w:p w14:paraId="4CCD5A97" w14:textId="0478F6A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расчет времени</w:t>
            </w:r>
          </w:p>
        </w:tc>
        <w:tc>
          <w:tcPr>
            <w:tcW w:w="995" w:type="dxa"/>
            <w:vAlign w:val="center"/>
          </w:tcPr>
          <w:p w14:paraId="7D1941D2" w14:textId="2F9BBF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CFF15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0F6B3C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35C844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F4AA8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2A8E2CD" w14:textId="3AD8445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49</w:t>
            </w:r>
            <w:r w:rsidRPr="003864D6">
              <w:rPr>
                <w:rFonts w:ascii="Times New Roman" w:eastAsia="Calibri" w:hAnsi="Times New Roman" w:cs="Times New Roman"/>
                <w:sz w:val="24"/>
                <w:szCs w:val="24"/>
                <w:lang w:val="ru-RU"/>
              </w:rPr>
              <w:t xml:space="preserve"> Библиотека ЦОК </w:t>
            </w:r>
            <w:hyperlink r:id="rId17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6CE2FA3" w14:textId="77777777" w:rsidTr="00A1679E">
        <w:tc>
          <w:tcPr>
            <w:tcW w:w="746" w:type="dxa"/>
          </w:tcPr>
          <w:p w14:paraId="484B055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94" w:type="dxa"/>
            <w:vAlign w:val="center"/>
          </w:tcPr>
          <w:p w14:paraId="0512941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Доля величины времени, массы, длины</w:t>
            </w:r>
          </w:p>
          <w:p w14:paraId="01197218" w14:textId="34C74C8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83AA3C3" w14:textId="5CD0D18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CA94DA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614CE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74294E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057800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09532E5" w14:textId="15C37B8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80EC1F5" w14:textId="77777777" w:rsidTr="00A1679E">
        <w:tc>
          <w:tcPr>
            <w:tcW w:w="746" w:type="dxa"/>
          </w:tcPr>
          <w:p w14:paraId="5F06861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94" w:type="dxa"/>
            <w:vAlign w:val="center"/>
          </w:tcPr>
          <w:p w14:paraId="52022D9C"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величин, упорядочение величин</w:t>
            </w:r>
          </w:p>
          <w:p w14:paraId="1853DC55" w14:textId="389C9B2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4385B87" w14:textId="6AF90D1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11C422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422B28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227AF2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77710E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766B86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2" w:history="1">
              <w:r w:rsidRPr="003864D6">
                <w:rPr>
                  <w:rFonts w:ascii="Times New Roman" w:eastAsia="Calibri" w:hAnsi="Times New Roman" w:cs="Times New Roman"/>
                  <w:color w:val="0000FF"/>
                  <w:sz w:val="24"/>
                  <w:szCs w:val="24"/>
                  <w:u w:val="single"/>
                  <w:lang w:val="ru-RU"/>
                </w:rPr>
                <w:t>https://urok.apkpro.ru/</w:t>
              </w:r>
            </w:hyperlink>
          </w:p>
          <w:p w14:paraId="7DE367B7" w14:textId="500FC25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8DE2142" w14:textId="77777777" w:rsidTr="00A1679E">
        <w:tc>
          <w:tcPr>
            <w:tcW w:w="746" w:type="dxa"/>
          </w:tcPr>
          <w:p w14:paraId="09338BD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94" w:type="dxa"/>
            <w:vAlign w:val="center"/>
          </w:tcPr>
          <w:p w14:paraId="198803DB" w14:textId="6F77469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Век. </w:t>
            </w:r>
            <w:r w:rsidRPr="003864D6">
              <w:rPr>
                <w:rFonts w:ascii="Times New Roman" w:hAnsi="Times New Roman" w:cs="Times New Roman"/>
                <w:color w:val="000000"/>
                <w:sz w:val="24"/>
                <w:szCs w:val="24"/>
              </w:rPr>
              <w:t>Таблица единиц времени</w:t>
            </w:r>
          </w:p>
        </w:tc>
        <w:tc>
          <w:tcPr>
            <w:tcW w:w="995" w:type="dxa"/>
            <w:vAlign w:val="center"/>
          </w:tcPr>
          <w:p w14:paraId="1208B91C" w14:textId="4DDB69E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73B224C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439328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153DE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98C9C16" w14:textId="337565E0"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24CD6ED" w14:textId="0ABDBA9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50-51</w:t>
            </w:r>
            <w:r w:rsidRPr="003864D6">
              <w:rPr>
                <w:rFonts w:ascii="Times New Roman" w:eastAsia="Calibri" w:hAnsi="Times New Roman" w:cs="Times New Roman"/>
                <w:sz w:val="24"/>
                <w:szCs w:val="24"/>
                <w:lang w:val="ru-RU"/>
              </w:rPr>
              <w:t xml:space="preserve"> Библиотека ЦОК </w:t>
            </w:r>
            <w:hyperlink r:id="rId17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9FF3FB7" w14:textId="77777777" w:rsidTr="00A1679E">
        <w:tc>
          <w:tcPr>
            <w:tcW w:w="746" w:type="dxa"/>
          </w:tcPr>
          <w:p w14:paraId="3CAEAEA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94" w:type="dxa"/>
            <w:vAlign w:val="center"/>
          </w:tcPr>
          <w:p w14:paraId="757B213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Вместимость. Литр</w:t>
            </w:r>
            <w:r w:rsidRPr="003864D6">
              <w:rPr>
                <w:rFonts w:ascii="Times New Roman" w:hAnsi="Times New Roman" w:cs="Times New Roman"/>
                <w:color w:val="000000"/>
                <w:sz w:val="24"/>
                <w:szCs w:val="24"/>
              </w:rPr>
              <w:t xml:space="preserve"> </w:t>
            </w:r>
          </w:p>
          <w:p w14:paraId="0FB6AB81" w14:textId="77777777" w:rsidR="00A1679E" w:rsidRPr="003864D6" w:rsidRDefault="00A1679E" w:rsidP="003864D6">
            <w:pPr>
              <w:spacing w:after="0" w:line="240" w:lineRule="auto"/>
              <w:ind w:left="135"/>
              <w:rPr>
                <w:rFonts w:ascii="Times New Roman" w:hAnsi="Times New Roman" w:cs="Times New Roman"/>
                <w:b/>
                <w:bCs/>
                <w:i/>
                <w:iCs/>
                <w:color w:val="000000"/>
                <w:sz w:val="24"/>
                <w:szCs w:val="24"/>
                <w:lang w:val="ru-RU"/>
              </w:rPr>
            </w:pPr>
            <w:r w:rsidRPr="003864D6">
              <w:rPr>
                <w:rFonts w:ascii="Times New Roman" w:hAnsi="Times New Roman" w:cs="Times New Roman"/>
                <w:b/>
                <w:bCs/>
                <w:i/>
                <w:iCs/>
                <w:color w:val="000000"/>
                <w:sz w:val="24"/>
                <w:szCs w:val="24"/>
                <w:lang w:val="ru-RU"/>
              </w:rPr>
              <w:t>Нет в учебнике</w:t>
            </w:r>
          </w:p>
          <w:p w14:paraId="14700A8D" w14:textId="14442718"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295185B0" w14:textId="6DDE2A0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378268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0FCA08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6A80DA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207D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C6E2E9E" w14:textId="2BAAEA0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A6020B8" w14:textId="77777777" w:rsidTr="00A1679E">
        <w:tc>
          <w:tcPr>
            <w:tcW w:w="746" w:type="dxa"/>
          </w:tcPr>
          <w:p w14:paraId="203BFA9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41</w:t>
            </w:r>
          </w:p>
        </w:tc>
        <w:tc>
          <w:tcPr>
            <w:tcW w:w="3694" w:type="dxa"/>
            <w:vAlign w:val="center"/>
          </w:tcPr>
          <w:p w14:paraId="7EFF819E"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Поиск и использование данных для решения практических задач</w:t>
            </w:r>
          </w:p>
          <w:p w14:paraId="38085129" w14:textId="76A5429B"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321E6C7C" w14:textId="2B1C8F6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54349B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145126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1DF584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04B50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1879B5D" w14:textId="56E1AF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52</w:t>
            </w:r>
            <w:r w:rsidRPr="003864D6">
              <w:rPr>
                <w:rFonts w:ascii="Times New Roman" w:eastAsia="Calibri" w:hAnsi="Times New Roman" w:cs="Times New Roman"/>
                <w:sz w:val="24"/>
                <w:szCs w:val="24"/>
                <w:lang w:val="ru-RU"/>
              </w:rPr>
              <w:t xml:space="preserve"> Библиотека ЦОК </w:t>
            </w:r>
            <w:hyperlink r:id="rId175"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67D1408" w14:textId="77777777" w:rsidTr="00A1679E">
        <w:tc>
          <w:tcPr>
            <w:tcW w:w="746" w:type="dxa"/>
          </w:tcPr>
          <w:p w14:paraId="44D3F5D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694" w:type="dxa"/>
            <w:vAlign w:val="center"/>
          </w:tcPr>
          <w:p w14:paraId="01B5FF6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площади для решения задач</w:t>
            </w:r>
          </w:p>
          <w:p w14:paraId="6D5C8C9F" w14:textId="3E146AA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28BA52D" w14:textId="304CB77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24C7B1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B1B606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44EF01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35E836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BE47584" w14:textId="2B2970C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Cs/>
                <w:iCs/>
                <w:sz w:val="24"/>
                <w:szCs w:val="24"/>
                <w:lang w:val="ru-RU"/>
              </w:rPr>
              <w:t>ЭФУ, подобрать материал на стр.54 (ч.1)</w:t>
            </w:r>
            <w:r w:rsidRPr="003864D6">
              <w:rPr>
                <w:rFonts w:ascii="Times New Roman" w:eastAsia="Calibri" w:hAnsi="Times New Roman" w:cs="Times New Roman"/>
                <w:sz w:val="24"/>
                <w:szCs w:val="24"/>
                <w:lang w:val="ru-RU"/>
              </w:rPr>
              <w:t xml:space="preserve">     Библиотека ЦОК </w:t>
            </w:r>
            <w:hyperlink r:id="rId17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901C2E4" w14:textId="77777777" w:rsidTr="00A1679E">
        <w:tc>
          <w:tcPr>
            <w:tcW w:w="746" w:type="dxa"/>
          </w:tcPr>
          <w:p w14:paraId="477650E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94" w:type="dxa"/>
            <w:vAlign w:val="center"/>
          </w:tcPr>
          <w:p w14:paraId="210A40CD" w14:textId="0A27AB4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величины (массы, длины)</w:t>
            </w:r>
          </w:p>
        </w:tc>
        <w:tc>
          <w:tcPr>
            <w:tcW w:w="995" w:type="dxa"/>
            <w:vAlign w:val="center"/>
          </w:tcPr>
          <w:p w14:paraId="2164C99F" w14:textId="2EE167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297A7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F0AC25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ACF7FA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5609B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7B58025" w14:textId="6FD748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стр.53, 55 ,ч.1      </w:t>
            </w:r>
            <w:r w:rsidRPr="003864D6">
              <w:rPr>
                <w:rFonts w:ascii="Times New Roman" w:eastAsia="Calibri" w:hAnsi="Times New Roman" w:cs="Times New Roman"/>
                <w:sz w:val="24"/>
                <w:szCs w:val="24"/>
                <w:lang w:val="ru-RU"/>
              </w:rPr>
              <w:t xml:space="preserve">Библиотека ЦОК </w:t>
            </w:r>
            <w:hyperlink r:id="rId17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D3D4222" w14:textId="77777777" w:rsidTr="00A1679E">
        <w:tc>
          <w:tcPr>
            <w:tcW w:w="746" w:type="dxa"/>
          </w:tcPr>
          <w:p w14:paraId="439E683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694" w:type="dxa"/>
            <w:vAlign w:val="center"/>
          </w:tcPr>
          <w:p w14:paraId="1842FA83" w14:textId="77777777"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Разностное и кратное сравнение величин</w:t>
            </w:r>
          </w:p>
          <w:p w14:paraId="0EDB28F1" w14:textId="5C913B8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8BE501D" w14:textId="4AA545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081422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78065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3BE289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128B1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106F1A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8" w:history="1">
              <w:r w:rsidRPr="003864D6">
                <w:rPr>
                  <w:rFonts w:ascii="Times New Roman" w:eastAsia="Calibri" w:hAnsi="Times New Roman" w:cs="Times New Roman"/>
                  <w:color w:val="0000FF"/>
                  <w:sz w:val="24"/>
                  <w:szCs w:val="24"/>
                  <w:u w:val="single"/>
                  <w:lang w:val="ru-RU"/>
                </w:rPr>
                <w:t>https://urok.apkpro.ru/</w:t>
              </w:r>
            </w:hyperlink>
          </w:p>
          <w:p w14:paraId="4CBD178C" w14:textId="349B47E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7465654" w14:textId="77777777" w:rsidTr="00A1679E">
        <w:tc>
          <w:tcPr>
            <w:tcW w:w="746" w:type="dxa"/>
          </w:tcPr>
          <w:p w14:paraId="021ED7E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694" w:type="dxa"/>
            <w:vAlign w:val="center"/>
          </w:tcPr>
          <w:p w14:paraId="4169B25F"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величины (массы, длины)</w:t>
            </w:r>
          </w:p>
          <w:p w14:paraId="744CE884" w14:textId="0EECCE4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8113FB" w14:textId="2DB2B65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3E850B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26C34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C352D0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F0DFD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AF2FFA6" w14:textId="7272A3B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стр.56-57 (ч.1)    </w:t>
            </w:r>
            <w:r w:rsidRPr="003864D6">
              <w:rPr>
                <w:rFonts w:ascii="Times New Roman" w:eastAsia="Calibri" w:hAnsi="Times New Roman" w:cs="Times New Roman"/>
                <w:sz w:val="24"/>
                <w:szCs w:val="24"/>
                <w:lang w:val="ru-RU"/>
              </w:rPr>
              <w:t xml:space="preserve">Библиотека ЦОК </w:t>
            </w:r>
            <w:hyperlink r:id="rId17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4E29DD9" w14:textId="77777777" w:rsidTr="00A1679E">
        <w:tc>
          <w:tcPr>
            <w:tcW w:w="746" w:type="dxa"/>
          </w:tcPr>
          <w:p w14:paraId="006A91E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94" w:type="dxa"/>
            <w:vAlign w:val="center"/>
          </w:tcPr>
          <w:p w14:paraId="136B5BE1" w14:textId="3C08F53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14:paraId="18B072E0" w14:textId="3EB3931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14:paraId="4433B9D4" w14:textId="07CBE26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0F6CCFE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C71610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4A54B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7F45EB8" w14:textId="7942AE7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0985F87" w14:textId="77777777" w:rsidTr="00A1679E">
        <w:tc>
          <w:tcPr>
            <w:tcW w:w="746" w:type="dxa"/>
          </w:tcPr>
          <w:p w14:paraId="14CE61F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94" w:type="dxa"/>
            <w:vAlign w:val="center"/>
          </w:tcPr>
          <w:p w14:paraId="0A1E08D0"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Письменное сложение многозначных чисел </w:t>
            </w:r>
            <w:r w:rsidRPr="003864D6">
              <w:rPr>
                <w:rFonts w:ascii="Times New Roman" w:hAnsi="Times New Roman" w:cs="Times New Roman"/>
                <w:b/>
                <w:bCs/>
                <w:i/>
                <w:iCs/>
                <w:sz w:val="24"/>
                <w:szCs w:val="24"/>
                <w:lang w:val="ru-RU"/>
              </w:rPr>
              <w:t>Подобрать материал самостоятельно</w:t>
            </w:r>
          </w:p>
          <w:p w14:paraId="4C918CFC" w14:textId="42C43327"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06DA7F3C" w14:textId="3D44BCE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74FD28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C4D361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920625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A69DC4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E8ADEF6" w14:textId="32FF4E7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ч. 1, стр.60 (задания на сложение)    </w:t>
            </w:r>
            <w:r w:rsidRPr="003864D6">
              <w:rPr>
                <w:rFonts w:ascii="Times New Roman" w:eastAsia="Calibri" w:hAnsi="Times New Roman" w:cs="Times New Roman"/>
                <w:sz w:val="24"/>
                <w:szCs w:val="24"/>
                <w:lang w:val="ru-RU"/>
              </w:rPr>
              <w:t xml:space="preserve">Библиотека ЦОК </w:t>
            </w:r>
            <w:hyperlink r:id="rId18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05F5BEB" w14:textId="77777777" w:rsidTr="00A1679E">
        <w:tc>
          <w:tcPr>
            <w:tcW w:w="746" w:type="dxa"/>
          </w:tcPr>
          <w:p w14:paraId="3095A7E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94" w:type="dxa"/>
            <w:vAlign w:val="center"/>
          </w:tcPr>
          <w:p w14:paraId="11108DC4" w14:textId="77777777"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сложения</w:t>
            </w:r>
          </w:p>
          <w:p w14:paraId="56E52BEC" w14:textId="431B5E7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30D2CE7B" w14:textId="0C04A36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248250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4C1E11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CE56E9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8CFC5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5E65534" w14:textId="0772F57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0E4BE63" w14:textId="77777777" w:rsidTr="00A1679E">
        <w:tc>
          <w:tcPr>
            <w:tcW w:w="746" w:type="dxa"/>
          </w:tcPr>
          <w:p w14:paraId="155630C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94" w:type="dxa"/>
            <w:vAlign w:val="center"/>
          </w:tcPr>
          <w:p w14:paraId="2699CCB6" w14:textId="28FE410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Письменное вычитание многозначных чисел</w:t>
            </w:r>
          </w:p>
        </w:tc>
        <w:tc>
          <w:tcPr>
            <w:tcW w:w="995" w:type="dxa"/>
            <w:vAlign w:val="center"/>
          </w:tcPr>
          <w:p w14:paraId="754F1F1B" w14:textId="3D1248E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7769497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D3441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8BE114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EA939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03EB655" w14:textId="7777777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стр. 61 </w:t>
            </w:r>
          </w:p>
          <w:p w14:paraId="53481F47" w14:textId="60E5C3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18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F98E32B" w14:textId="77777777" w:rsidTr="00A1679E">
        <w:tc>
          <w:tcPr>
            <w:tcW w:w="746" w:type="dxa"/>
          </w:tcPr>
          <w:p w14:paraId="32689C6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94" w:type="dxa"/>
            <w:vAlign w:val="center"/>
          </w:tcPr>
          <w:p w14:paraId="01834360" w14:textId="77777777"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вычитания</w:t>
            </w:r>
          </w:p>
          <w:p w14:paraId="7244FD59" w14:textId="23BC669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5BB828AE" w14:textId="0DB9330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2FD840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2BF2B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AF5C7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1E8556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9806F6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3" w:history="1">
              <w:r w:rsidRPr="003864D6">
                <w:rPr>
                  <w:rFonts w:ascii="Times New Roman" w:eastAsia="Calibri" w:hAnsi="Times New Roman" w:cs="Times New Roman"/>
                  <w:color w:val="0000FF"/>
                  <w:sz w:val="24"/>
                  <w:szCs w:val="24"/>
                  <w:u w:val="single"/>
                  <w:lang w:val="ru-RU"/>
                </w:rPr>
                <w:t>https://urok.apkpro.ru/</w:t>
              </w:r>
            </w:hyperlink>
          </w:p>
          <w:p w14:paraId="79A52567" w14:textId="25B350A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537F092" w14:textId="77777777" w:rsidTr="00A1679E">
        <w:tc>
          <w:tcPr>
            <w:tcW w:w="746" w:type="dxa"/>
          </w:tcPr>
          <w:p w14:paraId="374FC11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94" w:type="dxa"/>
            <w:vAlign w:val="center"/>
          </w:tcPr>
          <w:p w14:paraId="14E6ABE2"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сложение и вычитание многозначных чисел</w:t>
            </w:r>
          </w:p>
          <w:p w14:paraId="09B03CDF" w14:textId="705CB84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91BE77D" w14:textId="3015922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E8C944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220666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004EFE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87562F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F3F882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184" w:history="1">
              <w:r w:rsidRPr="003864D6">
                <w:rPr>
                  <w:rFonts w:ascii="Times New Roman" w:eastAsia="Calibri" w:hAnsi="Times New Roman" w:cs="Times New Roman"/>
                  <w:color w:val="0000FF"/>
                  <w:sz w:val="24"/>
                  <w:szCs w:val="24"/>
                  <w:u w:val="single"/>
                  <w:lang w:val="ru-RU"/>
                </w:rPr>
                <w:t>https://urok.apkpro.ru/</w:t>
              </w:r>
            </w:hyperlink>
          </w:p>
          <w:p w14:paraId="5A637979" w14:textId="279C3B2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398A2DC" w14:textId="77777777" w:rsidTr="00A1679E">
        <w:tc>
          <w:tcPr>
            <w:tcW w:w="746" w:type="dxa"/>
          </w:tcPr>
          <w:p w14:paraId="3E14F42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52</w:t>
            </w:r>
          </w:p>
        </w:tc>
        <w:tc>
          <w:tcPr>
            <w:tcW w:w="3694" w:type="dxa"/>
            <w:vAlign w:val="center"/>
          </w:tcPr>
          <w:p w14:paraId="4695DAF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Дополнение многозначного числа до заданного круглого числа</w:t>
            </w:r>
          </w:p>
          <w:p w14:paraId="44E7FB60" w14:textId="7DFEBB1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2A35EFB" w14:textId="305BDDA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07F73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470E92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AD0BB5" w14:textId="45A6330B"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BA6DB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3564A8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5" w:history="1">
              <w:r w:rsidRPr="003864D6">
                <w:rPr>
                  <w:rFonts w:ascii="Times New Roman" w:eastAsia="Calibri" w:hAnsi="Times New Roman" w:cs="Times New Roman"/>
                  <w:color w:val="0000FF"/>
                  <w:sz w:val="24"/>
                  <w:szCs w:val="24"/>
                  <w:u w:val="single"/>
                  <w:lang w:val="ru-RU"/>
                </w:rPr>
                <w:t>https://urok.apkpro.ru/</w:t>
              </w:r>
            </w:hyperlink>
          </w:p>
          <w:p w14:paraId="3B3AA354"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81D53AA" w14:textId="77777777" w:rsidTr="00A1679E">
        <w:tc>
          <w:tcPr>
            <w:tcW w:w="746" w:type="dxa"/>
          </w:tcPr>
          <w:p w14:paraId="21ACA77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694" w:type="dxa"/>
            <w:vAlign w:val="center"/>
          </w:tcPr>
          <w:p w14:paraId="77A250E1" w14:textId="4F54604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95" w:type="dxa"/>
            <w:vAlign w:val="center"/>
          </w:tcPr>
          <w:p w14:paraId="2905CC37" w14:textId="72FF997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E7812D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F7809D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B1F46D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9EE757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3AB27A9" w14:textId="607616A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62</w:t>
            </w:r>
            <w:r w:rsidRPr="003864D6">
              <w:rPr>
                <w:rFonts w:ascii="Times New Roman" w:eastAsia="Calibri" w:hAnsi="Times New Roman" w:cs="Times New Roman"/>
                <w:sz w:val="24"/>
                <w:szCs w:val="24"/>
                <w:lang w:val="ru-RU"/>
              </w:rPr>
              <w:t xml:space="preserve"> Библиотека ЦОК </w:t>
            </w:r>
            <w:hyperlink r:id="rId18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33E9741" w14:textId="77777777" w:rsidTr="00A1679E">
        <w:tc>
          <w:tcPr>
            <w:tcW w:w="746" w:type="dxa"/>
          </w:tcPr>
          <w:p w14:paraId="281F6F5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94" w:type="dxa"/>
            <w:vAlign w:val="center"/>
          </w:tcPr>
          <w:p w14:paraId="58FFE4A7" w14:textId="52AEE06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95" w:type="dxa"/>
            <w:vAlign w:val="center"/>
          </w:tcPr>
          <w:p w14:paraId="6BF3B867" w14:textId="19E4244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FF62A2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1BCC3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1A15C7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6666D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29984FEA" w14:textId="2D4FD6F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63</w:t>
            </w:r>
            <w:r w:rsidRPr="003864D6">
              <w:rPr>
                <w:rFonts w:ascii="Times New Roman" w:eastAsia="Calibri" w:hAnsi="Times New Roman" w:cs="Times New Roman"/>
                <w:sz w:val="24"/>
                <w:szCs w:val="24"/>
                <w:lang w:val="ru-RU"/>
              </w:rPr>
              <w:t xml:space="preserve"> Библиотека ЦОК </w:t>
            </w:r>
            <w:hyperlink r:id="rId18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EBE60CD" w14:textId="77777777" w:rsidTr="00A1679E">
        <w:tc>
          <w:tcPr>
            <w:tcW w:w="746" w:type="dxa"/>
          </w:tcPr>
          <w:p w14:paraId="233D6AE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94" w:type="dxa"/>
            <w:vAlign w:val="center"/>
          </w:tcPr>
          <w:p w14:paraId="6051064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Примеры и контрпримеры</w:t>
            </w:r>
          </w:p>
          <w:p w14:paraId="063A4AE1" w14:textId="1F6B5C2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05574700" w14:textId="74BB86D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04B736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996732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CBB4D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0E5B45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7450ADB" w14:textId="6AF59FF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3ABE856" w14:textId="77777777" w:rsidTr="00A1679E">
        <w:tc>
          <w:tcPr>
            <w:tcW w:w="746" w:type="dxa"/>
          </w:tcPr>
          <w:p w14:paraId="4894923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94" w:type="dxa"/>
            <w:vAlign w:val="center"/>
          </w:tcPr>
          <w:p w14:paraId="59306F78"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Изображение фигуры, симметричной заданной</w:t>
            </w:r>
          </w:p>
          <w:p w14:paraId="06BAC1A5" w14:textId="3231438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A3931C" w14:textId="26F98D2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F4F6D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52A35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F47DF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34AF3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C408E9D" w14:textId="6C0673F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998B984" w14:textId="77777777" w:rsidTr="00A1679E">
        <w:tc>
          <w:tcPr>
            <w:tcW w:w="746" w:type="dxa"/>
          </w:tcPr>
          <w:p w14:paraId="54FD1A2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94" w:type="dxa"/>
            <w:vAlign w:val="center"/>
          </w:tcPr>
          <w:p w14:paraId="0CE083F7" w14:textId="4EA9FB7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Вычисление доли величины</w:t>
            </w:r>
          </w:p>
        </w:tc>
        <w:tc>
          <w:tcPr>
            <w:tcW w:w="995" w:type="dxa"/>
            <w:vAlign w:val="center"/>
          </w:tcPr>
          <w:p w14:paraId="1C3346A4" w14:textId="6A20272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7629C5F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B9D4E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DA86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65982B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E9C7FA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Стр.64</w:t>
            </w:r>
            <w:r w:rsidRPr="003864D6">
              <w:rPr>
                <w:rFonts w:ascii="Times New Roman" w:eastAsia="Calibri" w:hAnsi="Times New Roman" w:cs="Times New Roman"/>
                <w:sz w:val="24"/>
                <w:szCs w:val="24"/>
                <w:lang w:val="ru-RU"/>
              </w:rPr>
              <w:t xml:space="preserve"> Библиотека ЦОК </w:t>
            </w:r>
            <w:hyperlink r:id="rId190" w:history="1">
              <w:r w:rsidRPr="003864D6">
                <w:rPr>
                  <w:rFonts w:ascii="Times New Roman" w:eastAsia="Calibri" w:hAnsi="Times New Roman" w:cs="Times New Roman"/>
                  <w:color w:val="0000FF"/>
                  <w:sz w:val="24"/>
                  <w:szCs w:val="24"/>
                  <w:u w:val="single"/>
                  <w:lang w:val="ru-RU"/>
                </w:rPr>
                <w:t>https://urok.apkpro.ru/</w:t>
              </w:r>
            </w:hyperlink>
          </w:p>
          <w:p w14:paraId="6AB9EBD2" w14:textId="70098B8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8A3D3CC" w14:textId="77777777" w:rsidTr="00A1679E">
        <w:tc>
          <w:tcPr>
            <w:tcW w:w="746" w:type="dxa"/>
          </w:tcPr>
          <w:p w14:paraId="7312022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694" w:type="dxa"/>
            <w:vAlign w:val="center"/>
          </w:tcPr>
          <w:p w14:paraId="14EA50B1" w14:textId="6E8B85E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представлений о доле величины для решения практических задач</w:t>
            </w:r>
          </w:p>
        </w:tc>
        <w:tc>
          <w:tcPr>
            <w:tcW w:w="995" w:type="dxa"/>
            <w:vAlign w:val="center"/>
          </w:tcPr>
          <w:p w14:paraId="7C264FC4" w14:textId="799C83E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CF1E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8D67C8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773F47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675BC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02F7B8E" w14:textId="64DA4CA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стр.65</w:t>
            </w:r>
            <w:r w:rsidRPr="003864D6">
              <w:rPr>
                <w:rFonts w:ascii="Times New Roman" w:eastAsia="Calibri" w:hAnsi="Times New Roman" w:cs="Times New Roman"/>
                <w:sz w:val="24"/>
                <w:szCs w:val="24"/>
                <w:lang w:val="ru-RU"/>
              </w:rPr>
              <w:t xml:space="preserve"> Библиотека ЦОК </w:t>
            </w:r>
            <w:hyperlink r:id="rId19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755C561" w14:textId="77777777" w:rsidTr="00A1679E">
        <w:tc>
          <w:tcPr>
            <w:tcW w:w="746" w:type="dxa"/>
          </w:tcPr>
          <w:p w14:paraId="3001117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694" w:type="dxa"/>
            <w:vAlign w:val="center"/>
          </w:tcPr>
          <w:p w14:paraId="16768EDB" w14:textId="047CE30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первого полугодия</w:t>
            </w:r>
          </w:p>
        </w:tc>
        <w:tc>
          <w:tcPr>
            <w:tcW w:w="995" w:type="dxa"/>
            <w:vAlign w:val="center"/>
          </w:tcPr>
          <w:p w14:paraId="5D532E4A" w14:textId="461D45C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14:paraId="5B23B8B4" w14:textId="33B9010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0471B9D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9F34EE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62635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669E3D3" w14:textId="36A31B3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7AA3205" w14:textId="77777777" w:rsidTr="00A1679E">
        <w:tc>
          <w:tcPr>
            <w:tcW w:w="746" w:type="dxa"/>
          </w:tcPr>
          <w:p w14:paraId="30820F2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694" w:type="dxa"/>
            <w:vAlign w:val="center"/>
          </w:tcPr>
          <w:p w14:paraId="088B2641" w14:textId="6C09ACE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5" w:type="dxa"/>
            <w:vAlign w:val="center"/>
          </w:tcPr>
          <w:p w14:paraId="5D47471B" w14:textId="4A3B88D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27FB9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8F053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6B5F4BF" w14:textId="3692FD1C"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D7B15F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5BAE5A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 1, Стр.66</w:t>
            </w:r>
            <w:r w:rsidRPr="003864D6">
              <w:rPr>
                <w:rFonts w:ascii="Times New Roman" w:eastAsia="Calibri" w:hAnsi="Times New Roman" w:cs="Times New Roman"/>
                <w:sz w:val="24"/>
                <w:szCs w:val="24"/>
                <w:lang w:val="ru-RU"/>
              </w:rPr>
              <w:t xml:space="preserve"> Библиотека ЦОК </w:t>
            </w:r>
            <w:hyperlink r:id="rId192" w:history="1">
              <w:r w:rsidRPr="003864D6">
                <w:rPr>
                  <w:rFonts w:ascii="Times New Roman" w:eastAsia="Calibri" w:hAnsi="Times New Roman" w:cs="Times New Roman"/>
                  <w:color w:val="0000FF"/>
                  <w:sz w:val="24"/>
                  <w:szCs w:val="24"/>
                  <w:u w:val="single"/>
                  <w:lang w:val="ru-RU"/>
                </w:rPr>
                <w:t>https://urok.apkpro.ru/</w:t>
              </w:r>
            </w:hyperlink>
          </w:p>
          <w:p w14:paraId="0606384A"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9DACABF" w14:textId="77777777" w:rsidTr="00A1679E">
        <w:tc>
          <w:tcPr>
            <w:tcW w:w="746" w:type="dxa"/>
          </w:tcPr>
          <w:p w14:paraId="174DBA1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94" w:type="dxa"/>
            <w:vAlign w:val="center"/>
          </w:tcPr>
          <w:p w14:paraId="68FE69D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p w14:paraId="1BE7E642" w14:textId="03302C7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2A7941C7" w14:textId="6A276BC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8DD33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91DF3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D18038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D4B8F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E09FD3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3" w:history="1">
              <w:r w:rsidRPr="003864D6">
                <w:rPr>
                  <w:rFonts w:ascii="Times New Roman" w:eastAsia="Calibri" w:hAnsi="Times New Roman" w:cs="Times New Roman"/>
                  <w:color w:val="0000FF"/>
                  <w:sz w:val="24"/>
                  <w:szCs w:val="24"/>
                  <w:u w:val="single"/>
                  <w:lang w:val="ru-RU"/>
                </w:rPr>
                <w:t>https://urok.apkpro.ru/</w:t>
              </w:r>
            </w:hyperlink>
          </w:p>
          <w:p w14:paraId="62008AD4" w14:textId="40464E4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F2FD936" w14:textId="77777777" w:rsidTr="00A1679E">
        <w:tc>
          <w:tcPr>
            <w:tcW w:w="746" w:type="dxa"/>
          </w:tcPr>
          <w:p w14:paraId="69A0D22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694" w:type="dxa"/>
            <w:vAlign w:val="center"/>
          </w:tcPr>
          <w:p w14:paraId="59AB4164" w14:textId="055ED69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Арифметические действия с величинами: сложение, вычитание</w:t>
            </w:r>
          </w:p>
        </w:tc>
        <w:tc>
          <w:tcPr>
            <w:tcW w:w="995" w:type="dxa"/>
            <w:vAlign w:val="center"/>
          </w:tcPr>
          <w:p w14:paraId="19F872A5" w14:textId="225B1DC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B52EB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715D3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5BE22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F007DF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50796C5" w14:textId="3044A30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67</w:t>
            </w:r>
            <w:r w:rsidRPr="003864D6">
              <w:rPr>
                <w:rFonts w:ascii="Times New Roman" w:eastAsia="Calibri" w:hAnsi="Times New Roman" w:cs="Times New Roman"/>
                <w:sz w:val="24"/>
                <w:szCs w:val="24"/>
                <w:lang w:val="ru-RU"/>
              </w:rPr>
              <w:t xml:space="preserve"> Библиотека ЦОК </w:t>
            </w:r>
            <w:hyperlink r:id="rId19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B2CB082" w14:textId="77777777" w:rsidTr="00A1679E">
        <w:tc>
          <w:tcPr>
            <w:tcW w:w="746" w:type="dxa"/>
          </w:tcPr>
          <w:p w14:paraId="09ACB7B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94" w:type="dxa"/>
            <w:vAlign w:val="center"/>
          </w:tcPr>
          <w:p w14:paraId="1C92E4C4"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цены, количества, стоимости товара</w:t>
            </w:r>
          </w:p>
          <w:p w14:paraId="421001A7" w14:textId="4A5EFBE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В учебнике недостаточно материала. Подобрать материал самостоятельно</w:t>
            </w:r>
          </w:p>
        </w:tc>
        <w:tc>
          <w:tcPr>
            <w:tcW w:w="995" w:type="dxa"/>
            <w:vAlign w:val="center"/>
          </w:tcPr>
          <w:p w14:paraId="7B1C4346" w14:textId="38F1EE4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64DCB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195AB9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E4FEA0" w14:textId="21DFA02F"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D09054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42F91F8" w14:textId="77777777" w:rsidR="00A1679E" w:rsidRPr="003864D6" w:rsidRDefault="00A1679E" w:rsidP="003864D6">
            <w:pPr>
              <w:spacing w:after="0" w:line="240" w:lineRule="auto"/>
              <w:ind w:left="-52" w:right="601"/>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ЭФУ, ч. 1, стр. 68, №327</w:t>
            </w:r>
          </w:p>
          <w:p w14:paraId="1FF23D77" w14:textId="3FFFC10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5"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B80525A" w14:textId="77777777" w:rsidTr="00A1679E">
        <w:tc>
          <w:tcPr>
            <w:tcW w:w="746" w:type="dxa"/>
          </w:tcPr>
          <w:p w14:paraId="6C7C407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64</w:t>
            </w:r>
          </w:p>
        </w:tc>
        <w:tc>
          <w:tcPr>
            <w:tcW w:w="3694" w:type="dxa"/>
            <w:vAlign w:val="center"/>
          </w:tcPr>
          <w:p w14:paraId="344F308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p w14:paraId="75C316BC" w14:textId="5D06566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584C18F7" w14:textId="572CBA2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A66A0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E2880D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2E32A8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FE3F50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19D96B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ЭФУ, ч.1, стр. 69</w:t>
            </w:r>
            <w:r w:rsidRPr="003864D6">
              <w:rPr>
                <w:rFonts w:ascii="Times New Roman" w:eastAsia="Calibri" w:hAnsi="Times New Roman" w:cs="Times New Roman"/>
                <w:sz w:val="24"/>
                <w:szCs w:val="24"/>
                <w:lang w:val="ru-RU"/>
              </w:rPr>
              <w:t xml:space="preserve"> Библиотека ЦОК </w:t>
            </w:r>
            <w:hyperlink r:id="rId196" w:history="1">
              <w:r w:rsidRPr="003864D6">
                <w:rPr>
                  <w:rFonts w:ascii="Times New Roman" w:eastAsia="Calibri" w:hAnsi="Times New Roman" w:cs="Times New Roman"/>
                  <w:color w:val="0000FF"/>
                  <w:sz w:val="24"/>
                  <w:szCs w:val="24"/>
                  <w:u w:val="single"/>
                  <w:lang w:val="ru-RU"/>
                </w:rPr>
                <w:t>https://urok.apkpro.ru/</w:t>
              </w:r>
            </w:hyperlink>
          </w:p>
          <w:p w14:paraId="09B9E484"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EE09859" w14:textId="77777777" w:rsidTr="00A1679E">
        <w:tc>
          <w:tcPr>
            <w:tcW w:w="746" w:type="dxa"/>
          </w:tcPr>
          <w:p w14:paraId="44E41B9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694" w:type="dxa"/>
            <w:vAlign w:val="center"/>
          </w:tcPr>
          <w:p w14:paraId="69EF429C"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Таблица: чтение, дополнение</w:t>
            </w:r>
          </w:p>
          <w:p w14:paraId="7E0341F9" w14:textId="682D0A66"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5E06F0A8" w14:textId="1ADB5AF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4B4B38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FD557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79D9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BA94BA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40AD6D6" w14:textId="25AADA0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 71 (ч.1)</w:t>
            </w:r>
          </w:p>
        </w:tc>
      </w:tr>
      <w:tr w:rsidR="00A1679E" w:rsidRPr="003864D6" w14:paraId="6C8D210C" w14:textId="77777777" w:rsidTr="00A1679E">
        <w:tc>
          <w:tcPr>
            <w:tcW w:w="746" w:type="dxa"/>
          </w:tcPr>
          <w:p w14:paraId="1941688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94" w:type="dxa"/>
            <w:vAlign w:val="center"/>
          </w:tcPr>
          <w:p w14:paraId="6C3CF4E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недостаточными данными</w:t>
            </w:r>
          </w:p>
          <w:p w14:paraId="7D549102" w14:textId="798CB0A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04BE4E0" w14:textId="2561525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A98359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C4E03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7DDD80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4B655C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67AC3D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материал на стр. 73 (ч.1)        </w:t>
            </w:r>
            <w:r w:rsidRPr="003864D6">
              <w:rPr>
                <w:rFonts w:ascii="Times New Roman" w:eastAsia="Calibri" w:hAnsi="Times New Roman" w:cs="Times New Roman"/>
                <w:sz w:val="24"/>
                <w:szCs w:val="24"/>
                <w:lang w:val="ru-RU"/>
              </w:rPr>
              <w:t xml:space="preserve">Библиотека ЦОК </w:t>
            </w:r>
            <w:hyperlink r:id="rId197" w:history="1">
              <w:r w:rsidRPr="003864D6">
                <w:rPr>
                  <w:rFonts w:ascii="Times New Roman" w:eastAsia="Calibri" w:hAnsi="Times New Roman" w:cs="Times New Roman"/>
                  <w:color w:val="0000FF"/>
                  <w:sz w:val="24"/>
                  <w:szCs w:val="24"/>
                  <w:u w:val="single"/>
                  <w:lang w:val="ru-RU"/>
                </w:rPr>
                <w:t>https://urok.apkpro.ru/</w:t>
              </w:r>
            </w:hyperlink>
          </w:p>
          <w:p w14:paraId="0441D4CB" w14:textId="22F4E36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66955D5" w14:textId="77777777" w:rsidTr="00A1679E">
        <w:tc>
          <w:tcPr>
            <w:tcW w:w="746" w:type="dxa"/>
          </w:tcPr>
          <w:p w14:paraId="7D39B72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94" w:type="dxa"/>
            <w:vAlign w:val="center"/>
          </w:tcPr>
          <w:p w14:paraId="21A036C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3864D6">
              <w:rPr>
                <w:rFonts w:ascii="Times New Roman" w:hAnsi="Times New Roman" w:cs="Times New Roman"/>
                <w:color w:val="000000"/>
                <w:sz w:val="24"/>
                <w:szCs w:val="24"/>
              </w:rPr>
              <w:t>Выполнение построений</w:t>
            </w:r>
          </w:p>
          <w:p w14:paraId="0CCC3DC8" w14:textId="1A618CF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126AE34C" w14:textId="2B68B29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299E929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36A2BE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B232B9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F4BFE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EB8CB2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8" w:history="1">
              <w:r w:rsidRPr="003864D6">
                <w:rPr>
                  <w:rFonts w:ascii="Times New Roman" w:eastAsia="Calibri" w:hAnsi="Times New Roman" w:cs="Times New Roman"/>
                  <w:color w:val="0000FF"/>
                  <w:sz w:val="24"/>
                  <w:szCs w:val="24"/>
                  <w:u w:val="single"/>
                  <w:lang w:val="ru-RU"/>
                </w:rPr>
                <w:t>https://urok.apkpro.ru/</w:t>
              </w:r>
            </w:hyperlink>
          </w:p>
          <w:p w14:paraId="5163A2CC" w14:textId="01DA7E9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EBCA780" w14:textId="77777777" w:rsidTr="00A1679E">
        <w:tc>
          <w:tcPr>
            <w:tcW w:w="746" w:type="dxa"/>
          </w:tcPr>
          <w:p w14:paraId="420EB18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94" w:type="dxa"/>
            <w:vAlign w:val="center"/>
          </w:tcPr>
          <w:p w14:paraId="6A976DA4"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умножение и деление с многозначным числом</w:t>
            </w:r>
          </w:p>
          <w:p w14:paraId="48BD90A3" w14:textId="18DB2499"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2B629C13" w14:textId="4E562E4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10A5D1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5A233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AA01C7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B70AC5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441789B" w14:textId="2256772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 xml:space="preserve">Ч.1, стр.76    </w:t>
            </w:r>
            <w:r w:rsidRPr="003864D6">
              <w:rPr>
                <w:rFonts w:ascii="Times New Roman" w:eastAsia="Calibri" w:hAnsi="Times New Roman" w:cs="Times New Roman"/>
                <w:sz w:val="24"/>
                <w:szCs w:val="24"/>
                <w:lang w:val="ru-RU"/>
              </w:rPr>
              <w:t xml:space="preserve">Библиотека ЦОК </w:t>
            </w:r>
            <w:hyperlink r:id="rId19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73C3C04" w14:textId="77777777" w:rsidTr="00A1679E">
        <w:tc>
          <w:tcPr>
            <w:tcW w:w="746" w:type="dxa"/>
          </w:tcPr>
          <w:p w14:paraId="3672C77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694" w:type="dxa"/>
            <w:vAlign w:val="center"/>
          </w:tcPr>
          <w:p w14:paraId="2530DBC6" w14:textId="5B3A43B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однозначное число в пределах 100000</w:t>
            </w:r>
          </w:p>
        </w:tc>
        <w:tc>
          <w:tcPr>
            <w:tcW w:w="995" w:type="dxa"/>
            <w:vAlign w:val="center"/>
          </w:tcPr>
          <w:p w14:paraId="5E6BFAFE" w14:textId="6545A3B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F88C7B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D6302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56C5C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DEDFF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F9376AB" w14:textId="6A25E0C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стр.77</w:t>
            </w:r>
            <w:r w:rsidRPr="003864D6">
              <w:rPr>
                <w:rFonts w:ascii="Times New Roman" w:eastAsia="Calibri" w:hAnsi="Times New Roman" w:cs="Times New Roman"/>
                <w:sz w:val="24"/>
                <w:szCs w:val="24"/>
                <w:lang w:val="ru-RU"/>
              </w:rPr>
              <w:t xml:space="preserve"> Библиотека ЦОК </w:t>
            </w:r>
            <w:hyperlink r:id="rId20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59C3494" w14:textId="77777777" w:rsidTr="00A1679E">
        <w:tc>
          <w:tcPr>
            <w:tcW w:w="746" w:type="dxa"/>
          </w:tcPr>
          <w:p w14:paraId="4CD71A4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694" w:type="dxa"/>
            <w:vAlign w:val="center"/>
          </w:tcPr>
          <w:p w14:paraId="7317F1CD" w14:textId="3BA69F9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95" w:type="dxa"/>
            <w:vAlign w:val="center"/>
          </w:tcPr>
          <w:p w14:paraId="78A447C5" w14:textId="0244295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1624B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3096F9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C0ACF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5C4145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0A784BE" w14:textId="4A2DAC7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78</w:t>
            </w:r>
            <w:r w:rsidRPr="003864D6">
              <w:rPr>
                <w:rFonts w:ascii="Times New Roman" w:eastAsia="Calibri" w:hAnsi="Times New Roman" w:cs="Times New Roman"/>
                <w:sz w:val="24"/>
                <w:szCs w:val="24"/>
                <w:lang w:val="ru-RU"/>
              </w:rPr>
              <w:t xml:space="preserve"> Библиотека ЦОК </w:t>
            </w:r>
            <w:hyperlink r:id="rId20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C18BFD4" w14:textId="77777777" w:rsidTr="00A1679E">
        <w:tc>
          <w:tcPr>
            <w:tcW w:w="746" w:type="dxa"/>
          </w:tcPr>
          <w:p w14:paraId="0499FD8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694" w:type="dxa"/>
            <w:vAlign w:val="center"/>
          </w:tcPr>
          <w:p w14:paraId="229F6C39" w14:textId="0BF3844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чисел, записи которых оканчиваются нулями.</w:t>
            </w:r>
          </w:p>
        </w:tc>
        <w:tc>
          <w:tcPr>
            <w:tcW w:w="995" w:type="dxa"/>
            <w:vAlign w:val="center"/>
          </w:tcPr>
          <w:p w14:paraId="5907942F" w14:textId="1826EAD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2CCA1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F6AB6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F50C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2FBE51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3011894" w14:textId="553EB14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79</w:t>
            </w:r>
            <w:r w:rsidRPr="003864D6">
              <w:rPr>
                <w:rFonts w:ascii="Times New Roman" w:eastAsia="Calibri" w:hAnsi="Times New Roman" w:cs="Times New Roman"/>
                <w:sz w:val="24"/>
                <w:szCs w:val="24"/>
                <w:lang w:val="ru-RU"/>
              </w:rPr>
              <w:t xml:space="preserve"> Библиотека ЦОК </w:t>
            </w:r>
            <w:hyperlink r:id="rId20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22A1274" w14:textId="77777777" w:rsidTr="00A1679E">
        <w:tc>
          <w:tcPr>
            <w:tcW w:w="746" w:type="dxa"/>
          </w:tcPr>
          <w:p w14:paraId="0C840E9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694" w:type="dxa"/>
            <w:vAlign w:val="center"/>
          </w:tcPr>
          <w:p w14:paraId="280D2B45"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Взаимное расположение геометрических фигур на чертеже</w:t>
            </w:r>
          </w:p>
          <w:p w14:paraId="4130AA52" w14:textId="1C41BE7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302E21C" w14:textId="2135770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0A9093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FD4446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D51DD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8A07C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28B3982" w14:textId="61235B9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73A6773" w14:textId="77777777" w:rsidTr="00A1679E">
        <w:tc>
          <w:tcPr>
            <w:tcW w:w="746" w:type="dxa"/>
          </w:tcPr>
          <w:p w14:paraId="5312F15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94" w:type="dxa"/>
            <w:vAlign w:val="center"/>
          </w:tcPr>
          <w:p w14:paraId="18C25521" w14:textId="1B23E67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95" w:type="dxa"/>
            <w:vAlign w:val="center"/>
          </w:tcPr>
          <w:p w14:paraId="72488C61" w14:textId="4B4CB3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3E6A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98FA8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74973D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7ECD6E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81E8DFF" w14:textId="247D7A3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20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6CAEEE5" w14:textId="77777777" w:rsidTr="00A1679E">
        <w:tc>
          <w:tcPr>
            <w:tcW w:w="746" w:type="dxa"/>
          </w:tcPr>
          <w:p w14:paraId="069F6B4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74</w:t>
            </w:r>
          </w:p>
        </w:tc>
        <w:tc>
          <w:tcPr>
            <w:tcW w:w="3694" w:type="dxa"/>
            <w:vAlign w:val="center"/>
          </w:tcPr>
          <w:p w14:paraId="2CE2C3EE" w14:textId="58A1C9D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95" w:type="dxa"/>
            <w:vAlign w:val="center"/>
          </w:tcPr>
          <w:p w14:paraId="12834C18" w14:textId="51C80B1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20AE4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6FC1D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10592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DE30BA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CC53E1A" w14:textId="77777777" w:rsidR="00A1679E" w:rsidRPr="003864D6" w:rsidRDefault="00A1679E" w:rsidP="003864D6">
            <w:pPr>
              <w:pStyle w:val="af1"/>
              <w:ind w:right="601"/>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p>
          <w:p w14:paraId="5DF54E55" w14:textId="35EC744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5"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89EA825" w14:textId="77777777" w:rsidTr="00A1679E">
        <w:tc>
          <w:tcPr>
            <w:tcW w:w="746" w:type="dxa"/>
          </w:tcPr>
          <w:p w14:paraId="523B7CC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694" w:type="dxa"/>
            <w:vAlign w:val="center"/>
          </w:tcPr>
          <w:p w14:paraId="025DC1EE"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геометрических фигур</w:t>
            </w:r>
          </w:p>
          <w:p w14:paraId="4F2E402C" w14:textId="61E57BC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C60B113" w14:textId="3BC9B97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75FE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DB5CFA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2EB6AB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C68F7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AA21F7B" w14:textId="4B3522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74D6A0D" w14:textId="77777777" w:rsidTr="00A1679E">
        <w:tc>
          <w:tcPr>
            <w:tcW w:w="746" w:type="dxa"/>
          </w:tcPr>
          <w:p w14:paraId="29A573F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94" w:type="dxa"/>
            <w:vAlign w:val="center"/>
          </w:tcPr>
          <w:p w14:paraId="44DBE71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p w14:paraId="4B5E0951" w14:textId="433E0CD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719852AC" w14:textId="3E7E7A2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BA8800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A455E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43234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4AD4BC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06FF16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7" w:history="1">
              <w:r w:rsidRPr="003864D6">
                <w:rPr>
                  <w:rFonts w:ascii="Times New Roman" w:eastAsia="Calibri" w:hAnsi="Times New Roman" w:cs="Times New Roman"/>
                  <w:color w:val="0000FF"/>
                  <w:sz w:val="24"/>
                  <w:szCs w:val="24"/>
                  <w:u w:val="single"/>
                  <w:lang w:val="ru-RU"/>
                </w:rPr>
                <w:t>https://urok.apkpro.ru/</w:t>
              </w:r>
            </w:hyperlink>
          </w:p>
          <w:p w14:paraId="3350A16C" w14:textId="5611429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5C52071" w14:textId="77777777" w:rsidTr="00A1679E">
        <w:tc>
          <w:tcPr>
            <w:tcW w:w="746" w:type="dxa"/>
          </w:tcPr>
          <w:p w14:paraId="2FEA48F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94" w:type="dxa"/>
            <w:vAlign w:val="center"/>
          </w:tcPr>
          <w:p w14:paraId="49FD25AF" w14:textId="1520136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однозначное число в пределах 100000</w:t>
            </w:r>
          </w:p>
        </w:tc>
        <w:tc>
          <w:tcPr>
            <w:tcW w:w="995" w:type="dxa"/>
            <w:vAlign w:val="center"/>
          </w:tcPr>
          <w:p w14:paraId="0F9B8624" w14:textId="0A9591A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C75C5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D1B499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E2D65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B4568B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18BE0F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стр.81</w:t>
            </w:r>
            <w:r w:rsidRPr="003864D6">
              <w:rPr>
                <w:rFonts w:ascii="Times New Roman" w:eastAsia="Calibri" w:hAnsi="Times New Roman" w:cs="Times New Roman"/>
                <w:sz w:val="24"/>
                <w:szCs w:val="24"/>
                <w:lang w:val="ru-RU"/>
              </w:rPr>
              <w:t xml:space="preserve"> Библиотека ЦОК </w:t>
            </w:r>
            <w:hyperlink r:id="rId208" w:history="1">
              <w:r w:rsidRPr="003864D6">
                <w:rPr>
                  <w:rFonts w:ascii="Times New Roman" w:eastAsia="Calibri" w:hAnsi="Times New Roman" w:cs="Times New Roman"/>
                  <w:color w:val="0000FF"/>
                  <w:sz w:val="24"/>
                  <w:szCs w:val="24"/>
                  <w:u w:val="single"/>
                  <w:lang w:val="ru-RU"/>
                </w:rPr>
                <w:t>https://urok.apkpro.ru/</w:t>
              </w:r>
            </w:hyperlink>
          </w:p>
          <w:p w14:paraId="0CF74956" w14:textId="0080F4F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6B3F86E" w14:textId="77777777" w:rsidTr="00A1679E">
        <w:tc>
          <w:tcPr>
            <w:tcW w:w="746" w:type="dxa"/>
          </w:tcPr>
          <w:p w14:paraId="767A4B5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94" w:type="dxa"/>
            <w:vAlign w:val="center"/>
          </w:tcPr>
          <w:p w14:paraId="4CAA3774" w14:textId="2701FD8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w:t>
            </w:r>
          </w:p>
        </w:tc>
        <w:tc>
          <w:tcPr>
            <w:tcW w:w="995" w:type="dxa"/>
            <w:vAlign w:val="center"/>
          </w:tcPr>
          <w:p w14:paraId="391E42F8" w14:textId="1267E48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58FBF8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56C35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34B86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384C9A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DD16F9F" w14:textId="1E415B1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стр.82-83</w:t>
            </w:r>
            <w:r w:rsidRPr="003864D6">
              <w:rPr>
                <w:rFonts w:ascii="Times New Roman" w:eastAsia="Calibri" w:hAnsi="Times New Roman" w:cs="Times New Roman"/>
                <w:sz w:val="24"/>
                <w:szCs w:val="24"/>
                <w:lang w:val="ru-RU"/>
              </w:rPr>
              <w:t xml:space="preserve"> Библиотека ЦОК </w:t>
            </w:r>
            <w:hyperlink r:id="rId20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8210515" w14:textId="77777777" w:rsidTr="00A1679E">
        <w:tc>
          <w:tcPr>
            <w:tcW w:w="746" w:type="dxa"/>
          </w:tcPr>
          <w:p w14:paraId="714E93B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694" w:type="dxa"/>
            <w:vAlign w:val="center"/>
          </w:tcPr>
          <w:p w14:paraId="6E85A1C7" w14:textId="36B8047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уменьшение и увеличение числа в несколько раз</w:t>
            </w:r>
          </w:p>
        </w:tc>
        <w:tc>
          <w:tcPr>
            <w:tcW w:w="995" w:type="dxa"/>
            <w:vAlign w:val="center"/>
          </w:tcPr>
          <w:p w14:paraId="179C4874" w14:textId="62A20381"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14:paraId="6194590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328B8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43F7E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68A89E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C4F42A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84</w:t>
            </w:r>
            <w:r w:rsidRPr="003864D6">
              <w:rPr>
                <w:rFonts w:ascii="Times New Roman" w:eastAsia="Calibri" w:hAnsi="Times New Roman" w:cs="Times New Roman"/>
                <w:sz w:val="24"/>
                <w:szCs w:val="24"/>
                <w:lang w:val="ru-RU"/>
              </w:rPr>
              <w:t xml:space="preserve"> Библиотека ЦОК </w:t>
            </w:r>
            <w:hyperlink r:id="rId210" w:history="1">
              <w:r w:rsidRPr="003864D6">
                <w:rPr>
                  <w:rFonts w:ascii="Times New Roman" w:eastAsia="Calibri" w:hAnsi="Times New Roman" w:cs="Times New Roman"/>
                  <w:color w:val="0000FF"/>
                  <w:sz w:val="24"/>
                  <w:szCs w:val="24"/>
                  <w:u w:val="single"/>
                  <w:lang w:val="ru-RU"/>
                </w:rPr>
                <w:t>https://urok.apkpro.ru/</w:t>
              </w:r>
            </w:hyperlink>
          </w:p>
          <w:p w14:paraId="1270B01D"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92306AD" w14:textId="77777777" w:rsidTr="00A1679E">
        <w:tc>
          <w:tcPr>
            <w:tcW w:w="746" w:type="dxa"/>
          </w:tcPr>
          <w:p w14:paraId="75CCA11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94" w:type="dxa"/>
            <w:vAlign w:val="center"/>
          </w:tcPr>
          <w:p w14:paraId="464DAF00" w14:textId="4C90EE4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 (когда в записи частного появляются нули)</w:t>
            </w:r>
          </w:p>
        </w:tc>
        <w:tc>
          <w:tcPr>
            <w:tcW w:w="995" w:type="dxa"/>
            <w:vAlign w:val="center"/>
          </w:tcPr>
          <w:p w14:paraId="2D3F6858" w14:textId="6F11DC7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7492CD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EE3EB3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8C487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69710F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C2EC406" w14:textId="17BD430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стр.85</w:t>
            </w:r>
            <w:r w:rsidRPr="003864D6">
              <w:rPr>
                <w:rFonts w:ascii="Times New Roman" w:eastAsia="Calibri" w:hAnsi="Times New Roman" w:cs="Times New Roman"/>
                <w:sz w:val="24"/>
                <w:szCs w:val="24"/>
                <w:lang w:val="ru-RU"/>
              </w:rPr>
              <w:t xml:space="preserve"> Библиотека ЦОК </w:t>
            </w:r>
            <w:hyperlink r:id="rId21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BFD8B11" w14:textId="77777777" w:rsidTr="00A1679E">
        <w:tc>
          <w:tcPr>
            <w:tcW w:w="746" w:type="dxa"/>
          </w:tcPr>
          <w:p w14:paraId="2FC3F54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94" w:type="dxa"/>
            <w:vAlign w:val="center"/>
          </w:tcPr>
          <w:p w14:paraId="1B44277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p w14:paraId="73D8EA2F" w14:textId="20ABA0E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39D04A8" w14:textId="73499EF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9C89D5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048D3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4DAEEA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E02F7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2C16A7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2" w:history="1">
              <w:r w:rsidRPr="003864D6">
                <w:rPr>
                  <w:rFonts w:ascii="Times New Roman" w:eastAsia="Calibri" w:hAnsi="Times New Roman" w:cs="Times New Roman"/>
                  <w:color w:val="0000FF"/>
                  <w:sz w:val="24"/>
                  <w:szCs w:val="24"/>
                  <w:u w:val="single"/>
                  <w:lang w:val="ru-RU"/>
                </w:rPr>
                <w:t>https://urok.apkpro.ru/</w:t>
              </w:r>
            </w:hyperlink>
          </w:p>
          <w:p w14:paraId="47607F39"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7BBBC7F" w14:textId="77777777" w:rsidTr="00A1679E">
        <w:tc>
          <w:tcPr>
            <w:tcW w:w="746" w:type="dxa"/>
          </w:tcPr>
          <w:p w14:paraId="28CCF17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94" w:type="dxa"/>
            <w:vAlign w:val="center"/>
          </w:tcPr>
          <w:p w14:paraId="6A64D8D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Уменьшение значения </w:t>
            </w:r>
            <w:r w:rsidRPr="003864D6">
              <w:rPr>
                <w:rFonts w:ascii="Times New Roman" w:hAnsi="Times New Roman" w:cs="Times New Roman"/>
                <w:b/>
                <w:bCs/>
                <w:color w:val="000000"/>
                <w:sz w:val="24"/>
                <w:szCs w:val="24"/>
                <w:lang w:val="ru-RU"/>
              </w:rPr>
              <w:t xml:space="preserve">величины </w:t>
            </w:r>
            <w:r w:rsidRPr="003864D6">
              <w:rPr>
                <w:rFonts w:ascii="Times New Roman" w:hAnsi="Times New Roman" w:cs="Times New Roman"/>
                <w:color w:val="000000"/>
                <w:sz w:val="24"/>
                <w:szCs w:val="24"/>
                <w:lang w:val="ru-RU"/>
              </w:rPr>
              <w:t>в несколько раз (деление на однозначное число)</w:t>
            </w:r>
          </w:p>
          <w:p w14:paraId="176CFADE" w14:textId="39DF082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AE0D656" w14:textId="3C493A9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E8B8A3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A424C2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713F4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F9553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11F1C6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3" w:history="1">
              <w:r w:rsidRPr="003864D6">
                <w:rPr>
                  <w:rFonts w:ascii="Times New Roman" w:eastAsia="Calibri" w:hAnsi="Times New Roman" w:cs="Times New Roman"/>
                  <w:color w:val="0000FF"/>
                  <w:sz w:val="24"/>
                  <w:szCs w:val="24"/>
                  <w:u w:val="single"/>
                  <w:lang w:val="ru-RU"/>
                </w:rPr>
                <w:t>https://urok.apkpro.ru/</w:t>
              </w:r>
            </w:hyperlink>
          </w:p>
          <w:p w14:paraId="00D71E8D" w14:textId="1D9D6BD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175697F" w14:textId="77777777" w:rsidTr="00A1679E">
        <w:tc>
          <w:tcPr>
            <w:tcW w:w="746" w:type="dxa"/>
          </w:tcPr>
          <w:p w14:paraId="583B339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83</w:t>
            </w:r>
          </w:p>
        </w:tc>
        <w:tc>
          <w:tcPr>
            <w:tcW w:w="3694" w:type="dxa"/>
            <w:vAlign w:val="center"/>
          </w:tcPr>
          <w:p w14:paraId="72374341" w14:textId="60591B4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w:t>
            </w:r>
          </w:p>
        </w:tc>
        <w:tc>
          <w:tcPr>
            <w:tcW w:w="995" w:type="dxa"/>
            <w:vAlign w:val="center"/>
          </w:tcPr>
          <w:p w14:paraId="4D1C0A2D" w14:textId="55775E2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7BF3A0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E2255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31D8C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1563E2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18D36A1" w14:textId="01921B0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стр.86</w:t>
            </w:r>
            <w:r w:rsidRPr="003864D6">
              <w:rPr>
                <w:rFonts w:ascii="Times New Roman" w:eastAsia="Calibri" w:hAnsi="Times New Roman" w:cs="Times New Roman"/>
                <w:sz w:val="24"/>
                <w:szCs w:val="24"/>
                <w:lang w:val="ru-RU"/>
              </w:rPr>
              <w:t xml:space="preserve"> Библиотека ЦОК </w:t>
            </w:r>
            <w:hyperlink r:id="rId21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396D8AD" w14:textId="77777777" w:rsidTr="00A1679E">
        <w:tc>
          <w:tcPr>
            <w:tcW w:w="746" w:type="dxa"/>
          </w:tcPr>
          <w:p w14:paraId="405D11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694" w:type="dxa"/>
            <w:shd w:val="clear" w:color="auto" w:fill="auto"/>
            <w:vAlign w:val="center"/>
          </w:tcPr>
          <w:p w14:paraId="4D62A53D" w14:textId="5F63302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пройденного материала</w:t>
            </w:r>
          </w:p>
        </w:tc>
        <w:tc>
          <w:tcPr>
            <w:tcW w:w="995" w:type="dxa"/>
            <w:shd w:val="clear" w:color="auto" w:fill="auto"/>
            <w:vAlign w:val="center"/>
          </w:tcPr>
          <w:p w14:paraId="5C69E662" w14:textId="7B3BB81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65B813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61D2A27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8AEDF4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7B8AE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5D22989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стр.87-90</w:t>
            </w:r>
            <w:r w:rsidRPr="003864D6">
              <w:rPr>
                <w:rFonts w:ascii="Times New Roman" w:eastAsia="Calibri" w:hAnsi="Times New Roman" w:cs="Times New Roman"/>
                <w:sz w:val="24"/>
                <w:szCs w:val="24"/>
                <w:lang w:val="ru-RU"/>
              </w:rPr>
              <w:t xml:space="preserve"> Библиотека ЦОК </w:t>
            </w:r>
            <w:hyperlink r:id="rId215" w:history="1">
              <w:r w:rsidRPr="003864D6">
                <w:rPr>
                  <w:rFonts w:ascii="Times New Roman" w:eastAsia="Calibri" w:hAnsi="Times New Roman" w:cs="Times New Roman"/>
                  <w:color w:val="0000FF"/>
                  <w:sz w:val="24"/>
                  <w:szCs w:val="24"/>
                  <w:u w:val="single"/>
                  <w:lang w:val="ru-RU"/>
                </w:rPr>
                <w:t>https://urok.apkpro.ru/</w:t>
              </w:r>
            </w:hyperlink>
          </w:p>
          <w:p w14:paraId="67571A3F" w14:textId="1631067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CA30393" w14:textId="77777777" w:rsidTr="00A1679E">
        <w:tc>
          <w:tcPr>
            <w:tcW w:w="746" w:type="dxa"/>
          </w:tcPr>
          <w:p w14:paraId="1D032D0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694" w:type="dxa"/>
            <w:shd w:val="clear" w:color="auto" w:fill="auto"/>
            <w:vAlign w:val="center"/>
          </w:tcPr>
          <w:p w14:paraId="0F0F16DE" w14:textId="3D12155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14:paraId="50ED052F" w14:textId="79CA3D8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14:paraId="2FECC14E" w14:textId="5B69363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14:paraId="28C0900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E6202F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11937F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1CDBF06B" w14:textId="784794A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A454954" w14:textId="77777777" w:rsidTr="00A1679E">
        <w:tc>
          <w:tcPr>
            <w:tcW w:w="746" w:type="dxa"/>
          </w:tcPr>
          <w:p w14:paraId="54CCFBE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694" w:type="dxa"/>
            <w:vAlign w:val="center"/>
          </w:tcPr>
          <w:p w14:paraId="5EA6DBA6"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p w14:paraId="56E90DDB" w14:textId="4245625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C58032" w14:textId="7AD9B6A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4D3DE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F1524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221C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CB86D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3444DD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6" w:history="1">
              <w:r w:rsidRPr="003864D6">
                <w:rPr>
                  <w:rFonts w:ascii="Times New Roman" w:eastAsia="Calibri" w:hAnsi="Times New Roman" w:cs="Times New Roman"/>
                  <w:color w:val="0000FF"/>
                  <w:sz w:val="24"/>
                  <w:szCs w:val="24"/>
                  <w:u w:val="single"/>
                  <w:lang w:val="ru-RU"/>
                </w:rPr>
                <w:t>https://urok.apkpro.ru/</w:t>
              </w:r>
            </w:hyperlink>
          </w:p>
          <w:p w14:paraId="4DD75E30" w14:textId="4C3DB02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1F6584C" w14:textId="77777777" w:rsidTr="00A1679E">
        <w:tc>
          <w:tcPr>
            <w:tcW w:w="746" w:type="dxa"/>
          </w:tcPr>
          <w:p w14:paraId="2F1AF8F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94" w:type="dxa"/>
            <w:vAlign w:val="center"/>
          </w:tcPr>
          <w:p w14:paraId="38CD6F86" w14:textId="0D41473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 (закрепление)</w:t>
            </w:r>
          </w:p>
        </w:tc>
        <w:tc>
          <w:tcPr>
            <w:tcW w:w="995" w:type="dxa"/>
            <w:vAlign w:val="center"/>
          </w:tcPr>
          <w:p w14:paraId="3C3C3B13" w14:textId="1C54D5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DB3281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D169C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78679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CFCD5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E6B21D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89-90</w:t>
            </w:r>
            <w:r w:rsidRPr="003864D6">
              <w:rPr>
                <w:rFonts w:ascii="Times New Roman" w:eastAsia="Calibri" w:hAnsi="Times New Roman" w:cs="Times New Roman"/>
                <w:sz w:val="24"/>
                <w:szCs w:val="24"/>
                <w:lang w:val="ru-RU"/>
              </w:rPr>
              <w:t xml:space="preserve"> Библиотека ЦОК </w:t>
            </w:r>
            <w:hyperlink r:id="rId217" w:history="1">
              <w:r w:rsidRPr="003864D6">
                <w:rPr>
                  <w:rFonts w:ascii="Times New Roman" w:eastAsia="Calibri" w:hAnsi="Times New Roman" w:cs="Times New Roman"/>
                  <w:color w:val="0000FF"/>
                  <w:sz w:val="24"/>
                  <w:szCs w:val="24"/>
                  <w:u w:val="single"/>
                  <w:lang w:val="ru-RU"/>
                </w:rPr>
                <w:t>https://urok.apkpro.ru/</w:t>
              </w:r>
            </w:hyperlink>
          </w:p>
          <w:p w14:paraId="335E4128"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95923AE" w14:textId="77777777" w:rsidTr="00A1679E">
        <w:tc>
          <w:tcPr>
            <w:tcW w:w="746" w:type="dxa"/>
          </w:tcPr>
          <w:p w14:paraId="22A6415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694" w:type="dxa"/>
            <w:vAlign w:val="center"/>
          </w:tcPr>
          <w:p w14:paraId="7D9074C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p w14:paraId="5F2659E3" w14:textId="29DC12B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5D532FC8" w14:textId="7AC6C10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B5CEF1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74CFA4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297297" w14:textId="03D76B25"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41E090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EFF500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8" w:history="1">
              <w:r w:rsidRPr="003864D6">
                <w:rPr>
                  <w:rFonts w:ascii="Times New Roman" w:eastAsia="Calibri" w:hAnsi="Times New Roman" w:cs="Times New Roman"/>
                  <w:color w:val="0000FF"/>
                  <w:sz w:val="24"/>
                  <w:szCs w:val="24"/>
                  <w:u w:val="single"/>
                  <w:lang w:val="ru-RU"/>
                </w:rPr>
                <w:t>https://urok.apkpro.ru/</w:t>
              </w:r>
            </w:hyperlink>
          </w:p>
          <w:p w14:paraId="3F4D739D"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4BE4453" w14:textId="77777777" w:rsidTr="00A1679E">
        <w:tc>
          <w:tcPr>
            <w:tcW w:w="746" w:type="dxa"/>
          </w:tcPr>
          <w:p w14:paraId="0BBA954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94" w:type="dxa"/>
            <w:vAlign w:val="center"/>
          </w:tcPr>
          <w:p w14:paraId="0FFE11E0" w14:textId="35E845D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5" w:type="dxa"/>
            <w:vAlign w:val="center"/>
          </w:tcPr>
          <w:p w14:paraId="2100779F" w14:textId="2ACC45B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9F9DF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20FBC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0C3E47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620BF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01F1D93" w14:textId="13AD616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w:t>
            </w:r>
            <w:r w:rsidRPr="003864D6">
              <w:rPr>
                <w:rFonts w:ascii="Times New Roman" w:eastAsia="Calibri" w:hAnsi="Times New Roman" w:cs="Times New Roman"/>
                <w:sz w:val="24"/>
                <w:szCs w:val="24"/>
                <w:lang w:val="ru-RU"/>
              </w:rPr>
              <w:t xml:space="preserve"> Библиотека ЦОК </w:t>
            </w:r>
            <w:hyperlink r:id="rId21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7C69392" w14:textId="77777777" w:rsidTr="00A1679E">
        <w:tc>
          <w:tcPr>
            <w:tcW w:w="746" w:type="dxa"/>
          </w:tcPr>
          <w:p w14:paraId="72501FA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694" w:type="dxa"/>
            <w:vAlign w:val="center"/>
          </w:tcPr>
          <w:p w14:paraId="799B3393" w14:textId="77777777"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отражающих ситуацию купли-продажи</w:t>
            </w:r>
          </w:p>
          <w:p w14:paraId="06DA70E2" w14:textId="5216942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529384A" w14:textId="473E587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hAnsi="Times New Roman" w:cs="Times New Roman"/>
                <w:sz w:val="24"/>
                <w:szCs w:val="24"/>
              </w:rPr>
              <w:t xml:space="preserve">1 </w:t>
            </w:r>
          </w:p>
        </w:tc>
        <w:tc>
          <w:tcPr>
            <w:tcW w:w="510" w:type="dxa"/>
            <w:vAlign w:val="center"/>
          </w:tcPr>
          <w:p w14:paraId="19612C7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FF403A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F3C4A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6FD12C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D7F605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220" w:history="1">
              <w:r w:rsidRPr="003864D6">
                <w:rPr>
                  <w:rFonts w:ascii="Times New Roman" w:eastAsia="Calibri" w:hAnsi="Times New Roman" w:cs="Times New Roman"/>
                  <w:color w:val="0000FF"/>
                  <w:sz w:val="24"/>
                  <w:szCs w:val="24"/>
                  <w:u w:val="single"/>
                  <w:lang w:val="ru-RU"/>
                </w:rPr>
                <w:t>https://urok.apkpro.ru/</w:t>
              </w:r>
            </w:hyperlink>
          </w:p>
          <w:p w14:paraId="23F77815" w14:textId="59754B9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150C2C5" w14:textId="77777777" w:rsidTr="00A1679E">
        <w:trPr>
          <w:trHeight w:val="570"/>
        </w:trPr>
        <w:tc>
          <w:tcPr>
            <w:tcW w:w="746" w:type="dxa"/>
          </w:tcPr>
          <w:p w14:paraId="48182EF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94" w:type="dxa"/>
            <w:vAlign w:val="center"/>
          </w:tcPr>
          <w:p w14:paraId="3DD56F5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многоугольника</w:t>
            </w:r>
          </w:p>
          <w:p w14:paraId="62CF8FC7" w14:textId="401DB58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FCBA666" w14:textId="4EC9A9C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2BB807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E3CB7F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A6A4A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AC9825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AA10B2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1" w:history="1">
              <w:r w:rsidRPr="003864D6">
                <w:rPr>
                  <w:rFonts w:ascii="Times New Roman" w:eastAsia="Calibri" w:hAnsi="Times New Roman" w:cs="Times New Roman"/>
                  <w:color w:val="0000FF"/>
                  <w:sz w:val="24"/>
                  <w:szCs w:val="24"/>
                  <w:u w:val="single"/>
                  <w:lang w:val="ru-RU"/>
                </w:rPr>
                <w:t>https://urok.apkpro.ru/</w:t>
              </w:r>
            </w:hyperlink>
          </w:p>
          <w:p w14:paraId="2142F8D5" w14:textId="4985475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97963A6" w14:textId="77777777" w:rsidTr="00A1679E">
        <w:tc>
          <w:tcPr>
            <w:tcW w:w="746" w:type="dxa"/>
          </w:tcPr>
          <w:p w14:paraId="324CCCA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94" w:type="dxa"/>
            <w:vAlign w:val="center"/>
          </w:tcPr>
          <w:p w14:paraId="47549270" w14:textId="2981FCF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Скорость. Единицы скорости</w:t>
            </w:r>
          </w:p>
        </w:tc>
        <w:tc>
          <w:tcPr>
            <w:tcW w:w="995" w:type="dxa"/>
            <w:vAlign w:val="center"/>
          </w:tcPr>
          <w:p w14:paraId="1282B61F" w14:textId="7AD1B3B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3B9178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6BB9F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6F12C3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D39292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A82DD88" w14:textId="2F36C87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5</w:t>
            </w:r>
            <w:r w:rsidRPr="003864D6">
              <w:rPr>
                <w:rFonts w:ascii="Times New Roman" w:eastAsia="Calibri" w:hAnsi="Times New Roman" w:cs="Times New Roman"/>
                <w:sz w:val="24"/>
                <w:szCs w:val="24"/>
                <w:lang w:val="ru-RU"/>
              </w:rPr>
              <w:t xml:space="preserve"> Библиотека ЦОК </w:t>
            </w:r>
            <w:hyperlink r:id="rId22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317F01A" w14:textId="77777777" w:rsidTr="00A1679E">
        <w:tc>
          <w:tcPr>
            <w:tcW w:w="746" w:type="dxa"/>
          </w:tcPr>
          <w:p w14:paraId="20F0CED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94" w:type="dxa"/>
            <w:vAlign w:val="center"/>
          </w:tcPr>
          <w:p w14:paraId="513AF6E6" w14:textId="59E8719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Решение задач на движение</w:t>
            </w:r>
          </w:p>
        </w:tc>
        <w:tc>
          <w:tcPr>
            <w:tcW w:w="995" w:type="dxa"/>
            <w:vAlign w:val="center"/>
          </w:tcPr>
          <w:p w14:paraId="5E1EC0A0" w14:textId="455A55F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5CD0A9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C07F70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89C9F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B94A20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BEAA064" w14:textId="63B6490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6</w:t>
            </w:r>
            <w:r w:rsidRPr="003864D6">
              <w:rPr>
                <w:rFonts w:ascii="Times New Roman" w:eastAsia="Calibri" w:hAnsi="Times New Roman" w:cs="Times New Roman"/>
                <w:sz w:val="24"/>
                <w:szCs w:val="24"/>
                <w:lang w:val="ru-RU"/>
              </w:rPr>
              <w:t xml:space="preserve"> Библиотека ЦОК </w:t>
            </w:r>
            <w:hyperlink r:id="rId22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39EEDDD" w14:textId="77777777" w:rsidTr="00A1679E">
        <w:tc>
          <w:tcPr>
            <w:tcW w:w="746" w:type="dxa"/>
          </w:tcPr>
          <w:p w14:paraId="1862CBC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94" w:type="dxa"/>
            <w:vAlign w:val="center"/>
          </w:tcPr>
          <w:p w14:paraId="2130127E" w14:textId="359FDF3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Решение задач на движение</w:t>
            </w:r>
          </w:p>
        </w:tc>
        <w:tc>
          <w:tcPr>
            <w:tcW w:w="995" w:type="dxa"/>
            <w:vAlign w:val="center"/>
          </w:tcPr>
          <w:p w14:paraId="4C424204" w14:textId="5142DA3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24EB6FE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73143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7F335E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868ED2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F6AE9F9" w14:textId="631BDD9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стр.7-8</w:t>
            </w:r>
            <w:r w:rsidRPr="003864D6">
              <w:rPr>
                <w:rFonts w:ascii="Times New Roman" w:eastAsia="Calibri" w:hAnsi="Times New Roman" w:cs="Times New Roman"/>
                <w:sz w:val="24"/>
                <w:szCs w:val="24"/>
                <w:lang w:val="ru-RU"/>
              </w:rPr>
              <w:t xml:space="preserve"> Библиотека ЦОК </w:t>
            </w:r>
            <w:hyperlink r:id="rId22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4BD2179" w14:textId="77777777" w:rsidTr="00A1679E">
        <w:tc>
          <w:tcPr>
            <w:tcW w:w="746" w:type="dxa"/>
          </w:tcPr>
          <w:p w14:paraId="3318339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95</w:t>
            </w:r>
          </w:p>
        </w:tc>
        <w:tc>
          <w:tcPr>
            <w:tcW w:w="3694" w:type="dxa"/>
            <w:vAlign w:val="center"/>
          </w:tcPr>
          <w:p w14:paraId="0CBAEB7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Использование данных таблицы, диаграммы, схемы, рисунка для ответов на вопросы, проверки истинности утверждений. </w:t>
            </w:r>
          </w:p>
          <w:p w14:paraId="42800EE2" w14:textId="79E7180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C7C493" w14:textId="3190C2E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1BCD186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62D77C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585FF6" w14:textId="2EF53F8F"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E663E5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F11D4F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5" w:history="1">
              <w:r w:rsidRPr="003864D6">
                <w:rPr>
                  <w:rFonts w:ascii="Times New Roman" w:eastAsia="Calibri" w:hAnsi="Times New Roman" w:cs="Times New Roman"/>
                  <w:color w:val="0000FF"/>
                  <w:sz w:val="24"/>
                  <w:szCs w:val="24"/>
                  <w:u w:val="single"/>
                  <w:lang w:val="ru-RU"/>
                </w:rPr>
                <w:t>https://urok.apkpro.ru/</w:t>
              </w:r>
            </w:hyperlink>
          </w:p>
          <w:p w14:paraId="0371EDD1"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3FA4AE9" w14:textId="77777777" w:rsidTr="00A1679E">
        <w:tc>
          <w:tcPr>
            <w:tcW w:w="746" w:type="dxa"/>
          </w:tcPr>
          <w:p w14:paraId="26BA01C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94" w:type="dxa"/>
            <w:vAlign w:val="center"/>
          </w:tcPr>
          <w:p w14:paraId="19928239"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расчетных задач (расходы, изменения)</w:t>
            </w:r>
          </w:p>
          <w:p w14:paraId="48E36C43" w14:textId="249A77C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57BD23ED" w14:textId="54F3156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E180FE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C2775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0D476A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1D826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A239DB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6" w:history="1">
              <w:r w:rsidRPr="003864D6">
                <w:rPr>
                  <w:rFonts w:ascii="Times New Roman" w:eastAsia="Calibri" w:hAnsi="Times New Roman" w:cs="Times New Roman"/>
                  <w:color w:val="0000FF"/>
                  <w:sz w:val="24"/>
                  <w:szCs w:val="24"/>
                  <w:u w:val="single"/>
                  <w:lang w:val="ru-RU"/>
                </w:rPr>
                <w:t>https://urok.apkpro.ru/</w:t>
              </w:r>
            </w:hyperlink>
          </w:p>
          <w:p w14:paraId="3345B33F"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17B7991" w14:textId="77777777" w:rsidTr="00A1679E">
        <w:tc>
          <w:tcPr>
            <w:tcW w:w="746" w:type="dxa"/>
          </w:tcPr>
          <w:p w14:paraId="04188A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694" w:type="dxa"/>
            <w:vAlign w:val="center"/>
          </w:tcPr>
          <w:p w14:paraId="0C888B54"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Разные формы представления одной и той же информации</w:t>
            </w:r>
          </w:p>
          <w:p w14:paraId="3C7365DD" w14:textId="6D55BB8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217A1C8" w14:textId="0D07213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FA64E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A306D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EEDD5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51ECF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36524E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7" w:history="1">
              <w:r w:rsidRPr="003864D6">
                <w:rPr>
                  <w:rFonts w:ascii="Times New Roman" w:eastAsia="Calibri" w:hAnsi="Times New Roman" w:cs="Times New Roman"/>
                  <w:color w:val="0000FF"/>
                  <w:sz w:val="24"/>
                  <w:szCs w:val="24"/>
                  <w:u w:val="single"/>
                  <w:lang w:val="ru-RU"/>
                </w:rPr>
                <w:t>https://urok.apkpro.ru/</w:t>
              </w:r>
            </w:hyperlink>
          </w:p>
          <w:p w14:paraId="25582476" w14:textId="2301F60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691105A" w14:textId="77777777" w:rsidTr="00A1679E">
        <w:tc>
          <w:tcPr>
            <w:tcW w:w="746" w:type="dxa"/>
          </w:tcPr>
          <w:p w14:paraId="38F37A1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694" w:type="dxa"/>
            <w:vAlign w:val="center"/>
          </w:tcPr>
          <w:p w14:paraId="6F9F3943" w14:textId="65926E2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Умножение на числа, оканчивающиеся нулями</w:t>
            </w:r>
          </w:p>
        </w:tc>
        <w:tc>
          <w:tcPr>
            <w:tcW w:w="995" w:type="dxa"/>
            <w:vAlign w:val="center"/>
          </w:tcPr>
          <w:p w14:paraId="4A64C40A" w14:textId="3D97F3C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6C1817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891415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783C76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58466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3C4F8FF" w14:textId="4A44B19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13-15</w:t>
            </w:r>
            <w:r w:rsidRPr="003864D6">
              <w:rPr>
                <w:rFonts w:ascii="Times New Roman" w:eastAsia="Calibri" w:hAnsi="Times New Roman" w:cs="Times New Roman"/>
                <w:sz w:val="24"/>
                <w:szCs w:val="24"/>
                <w:lang w:val="ru-RU"/>
              </w:rPr>
              <w:t xml:space="preserve"> Библиотека ЦОК </w:t>
            </w:r>
            <w:hyperlink r:id="rId22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32712FB" w14:textId="77777777" w:rsidTr="00A1679E">
        <w:tc>
          <w:tcPr>
            <w:tcW w:w="746" w:type="dxa"/>
          </w:tcPr>
          <w:p w14:paraId="262D0BA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94" w:type="dxa"/>
            <w:vAlign w:val="center"/>
          </w:tcPr>
          <w:p w14:paraId="6D3374B1" w14:textId="0970FD6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3 чеверти</w:t>
            </w:r>
          </w:p>
        </w:tc>
        <w:tc>
          <w:tcPr>
            <w:tcW w:w="995" w:type="dxa"/>
            <w:vAlign w:val="center"/>
          </w:tcPr>
          <w:p w14:paraId="6A108B7B" w14:textId="4EB7256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14:paraId="17C3DE27" w14:textId="6E50EF0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14:paraId="502E4A4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AE50E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0596E7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FD901CE" w14:textId="56774B21"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B46B5A4" w14:textId="77777777" w:rsidTr="00A1679E">
        <w:tc>
          <w:tcPr>
            <w:tcW w:w="746" w:type="dxa"/>
          </w:tcPr>
          <w:p w14:paraId="7D0FE42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694" w:type="dxa"/>
            <w:vAlign w:val="center"/>
          </w:tcPr>
          <w:p w14:paraId="65B166A4" w14:textId="63229BF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Перестановка и группировка множителей</w:t>
            </w:r>
          </w:p>
        </w:tc>
        <w:tc>
          <w:tcPr>
            <w:tcW w:w="995" w:type="dxa"/>
            <w:vAlign w:val="center"/>
          </w:tcPr>
          <w:p w14:paraId="61BB88C1" w14:textId="2D1CF221"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14:paraId="727A328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4F1136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F8300D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FC4BD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96E65DD" w14:textId="485CDBB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17</w:t>
            </w:r>
          </w:p>
        </w:tc>
      </w:tr>
      <w:tr w:rsidR="00A1679E" w:rsidRPr="003864D6" w14:paraId="549B6A21" w14:textId="77777777" w:rsidTr="00A1679E">
        <w:tc>
          <w:tcPr>
            <w:tcW w:w="746" w:type="dxa"/>
          </w:tcPr>
          <w:p w14:paraId="52B30CB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694" w:type="dxa"/>
            <w:vAlign w:val="center"/>
          </w:tcPr>
          <w:p w14:paraId="39FB0ABE" w14:textId="41C6FBE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5" w:type="dxa"/>
            <w:vAlign w:val="center"/>
          </w:tcPr>
          <w:p w14:paraId="6ED7DB16" w14:textId="09BA68D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9FCC07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06FAD2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752A5E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8B38E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AEC418B" w14:textId="2D67009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Ч.2, стр.18 (Куб), недостающий материал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22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66B89B80" w14:textId="77777777" w:rsidTr="00A1679E">
        <w:tc>
          <w:tcPr>
            <w:tcW w:w="746" w:type="dxa"/>
          </w:tcPr>
          <w:p w14:paraId="69435EE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94" w:type="dxa"/>
            <w:vAlign w:val="center"/>
          </w:tcPr>
          <w:p w14:paraId="4F55DCF9"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Проекции предметов окружающего мира на плоскость</w:t>
            </w:r>
          </w:p>
          <w:p w14:paraId="589CF233" w14:textId="2C0B0B8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8047B67" w14:textId="3EC545E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EFECE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056F4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2FE490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043E50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38E37E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0" w:history="1">
              <w:r w:rsidRPr="003864D6">
                <w:rPr>
                  <w:rFonts w:ascii="Times New Roman" w:eastAsia="Calibri" w:hAnsi="Times New Roman" w:cs="Times New Roman"/>
                  <w:color w:val="0000FF"/>
                  <w:sz w:val="24"/>
                  <w:szCs w:val="24"/>
                  <w:u w:val="single"/>
                  <w:lang w:val="ru-RU"/>
                </w:rPr>
                <w:t>https://urok.apkpro.ru/</w:t>
              </w:r>
            </w:hyperlink>
          </w:p>
          <w:p w14:paraId="483CFCBC" w14:textId="792FC9F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8645011" w14:textId="77777777" w:rsidTr="00A1679E">
        <w:tc>
          <w:tcPr>
            <w:tcW w:w="746" w:type="dxa"/>
          </w:tcPr>
          <w:p w14:paraId="53326A3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694" w:type="dxa"/>
            <w:vAlign w:val="center"/>
          </w:tcPr>
          <w:p w14:paraId="31179A4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алгоритмов для вычислений</w:t>
            </w:r>
          </w:p>
          <w:p w14:paraId="5021D5B0" w14:textId="7186EDE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D0F97A1" w14:textId="6060F1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A38DB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2459E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E690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F5466A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204A39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1" w:history="1">
              <w:r w:rsidRPr="003864D6">
                <w:rPr>
                  <w:rFonts w:ascii="Times New Roman" w:eastAsia="Calibri" w:hAnsi="Times New Roman" w:cs="Times New Roman"/>
                  <w:color w:val="0000FF"/>
                  <w:sz w:val="24"/>
                  <w:szCs w:val="24"/>
                  <w:u w:val="single"/>
                  <w:lang w:val="ru-RU"/>
                </w:rPr>
                <w:t>https://urok.apkpro.ru/</w:t>
              </w:r>
            </w:hyperlink>
          </w:p>
          <w:p w14:paraId="1EE8E9F6" w14:textId="1AA18C7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98FDA7E" w14:textId="77777777" w:rsidTr="00A1679E">
        <w:tc>
          <w:tcPr>
            <w:tcW w:w="746" w:type="dxa"/>
          </w:tcPr>
          <w:p w14:paraId="6B6083E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94" w:type="dxa"/>
            <w:vAlign w:val="center"/>
          </w:tcPr>
          <w:p w14:paraId="0221C6E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Деление с остатком</w:t>
            </w:r>
          </w:p>
          <w:p w14:paraId="70B01132" w14:textId="64D8BF4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2D90AFDD" w14:textId="6A2F9A9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2B77F2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49530F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A853A7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421D2D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703C00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2" w:history="1">
              <w:r w:rsidRPr="003864D6">
                <w:rPr>
                  <w:rFonts w:ascii="Times New Roman" w:eastAsia="Calibri" w:hAnsi="Times New Roman" w:cs="Times New Roman"/>
                  <w:color w:val="0000FF"/>
                  <w:sz w:val="24"/>
                  <w:szCs w:val="24"/>
                  <w:u w:val="single"/>
                  <w:lang w:val="ru-RU"/>
                </w:rPr>
                <w:t>https://urok.apkpro.ru/</w:t>
              </w:r>
            </w:hyperlink>
          </w:p>
          <w:p w14:paraId="20A308A8" w14:textId="76206F5B"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3868C9F" w14:textId="77777777" w:rsidTr="00A1679E">
        <w:tc>
          <w:tcPr>
            <w:tcW w:w="746" w:type="dxa"/>
          </w:tcPr>
          <w:p w14:paraId="0EBDD5D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94" w:type="dxa"/>
            <w:vAlign w:val="center"/>
          </w:tcPr>
          <w:p w14:paraId="3F4B0E8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p w14:paraId="23C23AB5" w14:textId="3D79A2F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lastRenderedPageBreak/>
              <w:t>Подобрать материал самостоятельно</w:t>
            </w:r>
          </w:p>
        </w:tc>
        <w:tc>
          <w:tcPr>
            <w:tcW w:w="995" w:type="dxa"/>
            <w:vAlign w:val="center"/>
          </w:tcPr>
          <w:p w14:paraId="6D52E6CD" w14:textId="7E6EC27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 xml:space="preserve"> </w:t>
            </w:r>
            <w:r w:rsidRPr="003864D6">
              <w:rPr>
                <w:rFonts w:ascii="Times New Roman" w:hAnsi="Times New Roman" w:cs="Times New Roman"/>
                <w:color w:val="000000"/>
                <w:sz w:val="24"/>
                <w:szCs w:val="24"/>
              </w:rPr>
              <w:t xml:space="preserve">1 </w:t>
            </w:r>
          </w:p>
        </w:tc>
        <w:tc>
          <w:tcPr>
            <w:tcW w:w="510" w:type="dxa"/>
            <w:vAlign w:val="center"/>
          </w:tcPr>
          <w:p w14:paraId="206D376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8F2C6F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4C841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194458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5EB8C6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3" w:history="1">
              <w:r w:rsidRPr="003864D6">
                <w:rPr>
                  <w:rFonts w:ascii="Times New Roman" w:eastAsia="Calibri" w:hAnsi="Times New Roman" w:cs="Times New Roman"/>
                  <w:color w:val="0000FF"/>
                  <w:sz w:val="24"/>
                  <w:szCs w:val="24"/>
                  <w:u w:val="single"/>
                  <w:lang w:val="ru-RU"/>
                </w:rPr>
                <w:t>https://urok.apkpro.ru/</w:t>
              </w:r>
            </w:hyperlink>
          </w:p>
          <w:p w14:paraId="67A9AE09" w14:textId="0CAD40B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AF9C2B5" w14:textId="77777777" w:rsidTr="00A1679E">
        <w:tc>
          <w:tcPr>
            <w:tcW w:w="746" w:type="dxa"/>
          </w:tcPr>
          <w:p w14:paraId="0BCDAB8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694" w:type="dxa"/>
            <w:vAlign w:val="center"/>
          </w:tcPr>
          <w:p w14:paraId="274BA943" w14:textId="7A27210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Деление на числа, оканчивающиеся нулями</w:t>
            </w:r>
          </w:p>
        </w:tc>
        <w:tc>
          <w:tcPr>
            <w:tcW w:w="995" w:type="dxa"/>
            <w:vAlign w:val="center"/>
          </w:tcPr>
          <w:p w14:paraId="1CA9279D" w14:textId="4484FE8E"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14:paraId="2061755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5DEA8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A053EA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641A9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C66488A" w14:textId="0876823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стр.32-33</w:t>
            </w:r>
            <w:r w:rsidRPr="003864D6">
              <w:rPr>
                <w:rFonts w:ascii="Times New Roman" w:eastAsia="Calibri" w:hAnsi="Times New Roman" w:cs="Times New Roman"/>
                <w:sz w:val="24"/>
                <w:szCs w:val="24"/>
                <w:lang w:val="ru-RU"/>
              </w:rPr>
              <w:t xml:space="preserve"> Библиотека ЦОК </w:t>
            </w:r>
            <w:hyperlink r:id="rId234"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750C1CF" w14:textId="77777777" w:rsidTr="00A1679E">
        <w:tc>
          <w:tcPr>
            <w:tcW w:w="746" w:type="dxa"/>
          </w:tcPr>
          <w:p w14:paraId="2AAF54C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694" w:type="dxa"/>
            <w:vAlign w:val="center"/>
          </w:tcPr>
          <w:p w14:paraId="2354F50C" w14:textId="4A2BD70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Проект. «Составляем сборник математических задач и заданий»</w:t>
            </w:r>
          </w:p>
        </w:tc>
        <w:tc>
          <w:tcPr>
            <w:tcW w:w="995" w:type="dxa"/>
            <w:vAlign w:val="center"/>
          </w:tcPr>
          <w:p w14:paraId="0D498629" w14:textId="0EE5D3C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8AC7A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BDA112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7D02E2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88852A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564CE72" w14:textId="456F662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стр.40-41</w:t>
            </w:r>
            <w:r w:rsidRPr="003864D6">
              <w:rPr>
                <w:rFonts w:ascii="Times New Roman" w:eastAsia="Calibri" w:hAnsi="Times New Roman" w:cs="Times New Roman"/>
                <w:sz w:val="24"/>
                <w:szCs w:val="24"/>
                <w:lang w:val="ru-RU"/>
              </w:rPr>
              <w:t xml:space="preserve"> Библиотека ЦОК </w:t>
            </w:r>
            <w:hyperlink r:id="rId235"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13FE15BE" w14:textId="77777777" w:rsidTr="00A1679E">
        <w:tc>
          <w:tcPr>
            <w:tcW w:w="746" w:type="dxa"/>
          </w:tcPr>
          <w:p w14:paraId="6027E63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694" w:type="dxa"/>
            <w:shd w:val="clear" w:color="auto" w:fill="auto"/>
            <w:vAlign w:val="center"/>
          </w:tcPr>
          <w:p w14:paraId="21FA7321" w14:textId="77777777"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работу</w:t>
            </w:r>
          </w:p>
          <w:p w14:paraId="3DB8748B" w14:textId="201F79C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14:paraId="685BCCF0" w14:textId="7BBD0E41"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shd w:val="clear" w:color="auto" w:fill="auto"/>
            <w:vAlign w:val="center"/>
          </w:tcPr>
          <w:p w14:paraId="24D208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2892684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B6F8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D6F0E5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288867AD" w14:textId="5DAEDA0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B585673" w14:textId="77777777" w:rsidTr="00A1679E">
        <w:tc>
          <w:tcPr>
            <w:tcW w:w="746" w:type="dxa"/>
          </w:tcPr>
          <w:p w14:paraId="1594CED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694" w:type="dxa"/>
            <w:vAlign w:val="center"/>
          </w:tcPr>
          <w:p w14:paraId="72908BE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3864D6">
              <w:rPr>
                <w:rFonts w:ascii="Times New Roman" w:hAnsi="Times New Roman" w:cs="Times New Roman"/>
                <w:color w:val="000000"/>
                <w:sz w:val="24"/>
                <w:szCs w:val="24"/>
              </w:rPr>
              <w:t>Повторение</w:t>
            </w:r>
          </w:p>
          <w:p w14:paraId="08D036D9" w14:textId="2E5331D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6D4D868" w14:textId="48AC161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E7EE2C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4CDB8D8" w14:textId="31EF021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899" w:type="dxa"/>
            <w:shd w:val="clear" w:color="auto" w:fill="FFFFFF"/>
          </w:tcPr>
          <w:p w14:paraId="6338E8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19489C8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7EE518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7" w:history="1">
              <w:r w:rsidRPr="003864D6">
                <w:rPr>
                  <w:rFonts w:ascii="Times New Roman" w:eastAsia="Calibri" w:hAnsi="Times New Roman" w:cs="Times New Roman"/>
                  <w:color w:val="0000FF"/>
                  <w:sz w:val="24"/>
                  <w:szCs w:val="24"/>
                  <w:u w:val="single"/>
                  <w:lang w:val="ru-RU"/>
                </w:rPr>
                <w:t>https://urok.apkpro.ru/</w:t>
              </w:r>
            </w:hyperlink>
          </w:p>
          <w:p w14:paraId="0BBF0CBD" w14:textId="7D48E16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1FF47CF" w14:textId="77777777" w:rsidTr="00A1679E">
        <w:tc>
          <w:tcPr>
            <w:tcW w:w="746" w:type="dxa"/>
          </w:tcPr>
          <w:p w14:paraId="46F93E9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94" w:type="dxa"/>
            <w:vAlign w:val="center"/>
          </w:tcPr>
          <w:p w14:paraId="0CD85C68" w14:textId="77777777"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умножения</w:t>
            </w:r>
          </w:p>
          <w:p w14:paraId="62E1EA69" w14:textId="635DB26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FEA9EA8" w14:textId="1C923B9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6D544B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EB9BE0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26BAF59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6D6BA74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CBA508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8" w:history="1">
              <w:r w:rsidRPr="003864D6">
                <w:rPr>
                  <w:rFonts w:ascii="Times New Roman" w:eastAsia="Calibri" w:hAnsi="Times New Roman" w:cs="Times New Roman"/>
                  <w:color w:val="0000FF"/>
                  <w:sz w:val="24"/>
                  <w:szCs w:val="24"/>
                  <w:u w:val="single"/>
                  <w:lang w:val="ru-RU"/>
                </w:rPr>
                <w:t>https://urok.apkpro.ru/</w:t>
              </w:r>
            </w:hyperlink>
          </w:p>
          <w:p w14:paraId="7F8B671A" w14:textId="7BF05266"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A59EB6E" w14:textId="77777777" w:rsidTr="00A1679E">
        <w:tc>
          <w:tcPr>
            <w:tcW w:w="746" w:type="dxa"/>
          </w:tcPr>
          <w:p w14:paraId="5972915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94" w:type="dxa"/>
            <w:vAlign w:val="center"/>
          </w:tcPr>
          <w:p w14:paraId="1B3D7DFC" w14:textId="3103DFD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двузначное число в пределах 100000</w:t>
            </w:r>
          </w:p>
        </w:tc>
        <w:tc>
          <w:tcPr>
            <w:tcW w:w="995" w:type="dxa"/>
            <w:vAlign w:val="center"/>
          </w:tcPr>
          <w:p w14:paraId="2116F0CF" w14:textId="7CAF6E2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820FA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445871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A5C7923" w14:textId="1D78A8EC"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38A0104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F9C4D99" w14:textId="02AF420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стр.42-43</w:t>
            </w:r>
            <w:r w:rsidRPr="003864D6">
              <w:rPr>
                <w:rFonts w:ascii="Times New Roman" w:eastAsia="Calibri" w:hAnsi="Times New Roman" w:cs="Times New Roman"/>
                <w:sz w:val="24"/>
                <w:szCs w:val="24"/>
                <w:lang w:val="ru-RU"/>
              </w:rPr>
              <w:t xml:space="preserve"> Библиотека ЦОК </w:t>
            </w:r>
            <w:hyperlink r:id="rId23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07C9886" w14:textId="77777777" w:rsidTr="00A1679E">
        <w:tc>
          <w:tcPr>
            <w:tcW w:w="746" w:type="dxa"/>
          </w:tcPr>
          <w:p w14:paraId="46A9B6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694" w:type="dxa"/>
            <w:vAlign w:val="center"/>
          </w:tcPr>
          <w:p w14:paraId="77D4AAC7" w14:textId="7122DF8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умножение на двузначное число . Алгоритм умножения на двузначное число в пределах 100000</w:t>
            </w:r>
          </w:p>
        </w:tc>
        <w:tc>
          <w:tcPr>
            <w:tcW w:w="995" w:type="dxa"/>
            <w:vAlign w:val="center"/>
          </w:tcPr>
          <w:p w14:paraId="34A89BFD" w14:textId="61E74CB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37510F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D1824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3E184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33514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898297E" w14:textId="1883CB6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44</w:t>
            </w:r>
            <w:r w:rsidRPr="003864D6">
              <w:rPr>
                <w:rFonts w:ascii="Times New Roman" w:eastAsia="Calibri" w:hAnsi="Times New Roman" w:cs="Times New Roman"/>
                <w:sz w:val="24"/>
                <w:szCs w:val="24"/>
                <w:lang w:val="ru-RU"/>
              </w:rPr>
              <w:t xml:space="preserve"> Библиотека ЦОК </w:t>
            </w:r>
            <w:hyperlink r:id="rId24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3BB16A26" w14:textId="77777777" w:rsidTr="00A1679E">
        <w:tc>
          <w:tcPr>
            <w:tcW w:w="746" w:type="dxa"/>
          </w:tcPr>
          <w:p w14:paraId="66F406A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694" w:type="dxa"/>
            <w:vAlign w:val="center"/>
          </w:tcPr>
          <w:p w14:paraId="2F4C30C5" w14:textId="0177B5C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по теме "Письменные вычисления"</w:t>
            </w:r>
          </w:p>
        </w:tc>
        <w:tc>
          <w:tcPr>
            <w:tcW w:w="995" w:type="dxa"/>
            <w:vAlign w:val="center"/>
          </w:tcPr>
          <w:p w14:paraId="18F7BE06" w14:textId="6885088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341B8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B4E36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29CD9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6572CD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31DDF66"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45</w:t>
            </w:r>
            <w:r w:rsidRPr="003864D6">
              <w:rPr>
                <w:rFonts w:ascii="Times New Roman" w:eastAsia="Calibri" w:hAnsi="Times New Roman" w:cs="Times New Roman"/>
                <w:sz w:val="24"/>
                <w:szCs w:val="24"/>
                <w:lang w:val="ru-RU"/>
              </w:rPr>
              <w:t xml:space="preserve"> Библиотека ЦОК </w:t>
            </w:r>
            <w:hyperlink r:id="rId241" w:history="1">
              <w:r w:rsidRPr="003864D6">
                <w:rPr>
                  <w:rFonts w:ascii="Times New Roman" w:eastAsia="Calibri" w:hAnsi="Times New Roman" w:cs="Times New Roman"/>
                  <w:color w:val="0000FF"/>
                  <w:sz w:val="24"/>
                  <w:szCs w:val="24"/>
                  <w:u w:val="single"/>
                  <w:lang w:val="ru-RU"/>
                </w:rPr>
                <w:t>https://urok.apkpro.ru/</w:t>
              </w:r>
            </w:hyperlink>
          </w:p>
          <w:p w14:paraId="0E10F5C6" w14:textId="50169021"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50DFD55" w14:textId="77777777" w:rsidTr="00A1679E">
        <w:tc>
          <w:tcPr>
            <w:tcW w:w="746" w:type="dxa"/>
          </w:tcPr>
          <w:p w14:paraId="2041F6A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694" w:type="dxa"/>
            <w:vAlign w:val="center"/>
          </w:tcPr>
          <w:p w14:paraId="1D9FCC52" w14:textId="52A410B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14:paraId="166E17FE" w14:textId="7B21DED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14:paraId="189B3994" w14:textId="392EF8E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15FC8F2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0B867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632FDF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D44D78D" w14:textId="4E98223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873059B" w14:textId="77777777" w:rsidTr="00A1679E">
        <w:tc>
          <w:tcPr>
            <w:tcW w:w="746" w:type="dxa"/>
          </w:tcPr>
          <w:p w14:paraId="34BCA02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694" w:type="dxa"/>
            <w:vAlign w:val="center"/>
          </w:tcPr>
          <w:p w14:paraId="43592F85" w14:textId="5D6FF92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95" w:type="dxa"/>
            <w:vAlign w:val="center"/>
          </w:tcPr>
          <w:p w14:paraId="4F80C700" w14:textId="2BB6865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A5F21F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EA7E2B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9B07CD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2B2041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C0FF50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46-47</w:t>
            </w:r>
            <w:r w:rsidRPr="003864D6">
              <w:rPr>
                <w:rFonts w:ascii="Times New Roman" w:eastAsia="Calibri" w:hAnsi="Times New Roman" w:cs="Times New Roman"/>
                <w:sz w:val="24"/>
                <w:szCs w:val="24"/>
                <w:lang w:val="ru-RU"/>
              </w:rPr>
              <w:t xml:space="preserve"> Библиотека ЦОК </w:t>
            </w:r>
            <w:hyperlink r:id="rId242" w:history="1">
              <w:r w:rsidRPr="003864D6">
                <w:rPr>
                  <w:rFonts w:ascii="Times New Roman" w:eastAsia="Calibri" w:hAnsi="Times New Roman" w:cs="Times New Roman"/>
                  <w:color w:val="0000FF"/>
                  <w:sz w:val="24"/>
                  <w:szCs w:val="24"/>
                  <w:u w:val="single"/>
                  <w:lang w:val="ru-RU"/>
                </w:rPr>
                <w:t>https://urok.apkpro.ru/</w:t>
              </w:r>
            </w:hyperlink>
          </w:p>
          <w:p w14:paraId="2253EB35" w14:textId="770E9701"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14106BE" w14:textId="77777777" w:rsidTr="00A1679E">
        <w:tc>
          <w:tcPr>
            <w:tcW w:w="746" w:type="dxa"/>
          </w:tcPr>
          <w:p w14:paraId="3FAACB5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94" w:type="dxa"/>
            <w:vAlign w:val="center"/>
          </w:tcPr>
          <w:p w14:paraId="1648E0F8" w14:textId="144BA4E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нахождение неизвестного по двум разностям</w:t>
            </w:r>
          </w:p>
        </w:tc>
        <w:tc>
          <w:tcPr>
            <w:tcW w:w="995" w:type="dxa"/>
            <w:vAlign w:val="center"/>
          </w:tcPr>
          <w:p w14:paraId="04EB3B53" w14:textId="3501CC5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F4F9F9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CAA45C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B44195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E8E13D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B38683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48-49</w:t>
            </w:r>
            <w:r w:rsidRPr="003864D6">
              <w:rPr>
                <w:rFonts w:ascii="Times New Roman" w:eastAsia="Calibri" w:hAnsi="Times New Roman" w:cs="Times New Roman"/>
                <w:sz w:val="24"/>
                <w:szCs w:val="24"/>
                <w:lang w:val="ru-RU"/>
              </w:rPr>
              <w:t xml:space="preserve"> Библиотека ЦОК </w:t>
            </w:r>
            <w:hyperlink r:id="rId243" w:history="1">
              <w:r w:rsidRPr="003864D6">
                <w:rPr>
                  <w:rFonts w:ascii="Times New Roman" w:eastAsia="Calibri" w:hAnsi="Times New Roman" w:cs="Times New Roman"/>
                  <w:color w:val="0000FF"/>
                  <w:sz w:val="24"/>
                  <w:szCs w:val="24"/>
                  <w:u w:val="single"/>
                  <w:lang w:val="ru-RU"/>
                </w:rPr>
                <w:t>https://urok.apkpro.ru/</w:t>
              </w:r>
            </w:hyperlink>
          </w:p>
          <w:p w14:paraId="1B9B560E" w14:textId="5751632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248C40BF" w14:textId="77777777" w:rsidTr="00A1679E">
        <w:tc>
          <w:tcPr>
            <w:tcW w:w="746" w:type="dxa"/>
          </w:tcPr>
          <w:p w14:paraId="26AC6E9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117</w:t>
            </w:r>
          </w:p>
        </w:tc>
        <w:tc>
          <w:tcPr>
            <w:tcW w:w="3694" w:type="dxa"/>
            <w:vAlign w:val="center"/>
          </w:tcPr>
          <w:p w14:paraId="210A108F"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p w14:paraId="401B0F83" w14:textId="1A2A12B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92EF612" w14:textId="5B1BFAD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9A2F67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BD528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B6FC86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A6908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E01AE1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4" w:history="1">
              <w:r w:rsidRPr="003864D6">
                <w:rPr>
                  <w:rFonts w:ascii="Times New Roman" w:eastAsia="Calibri" w:hAnsi="Times New Roman" w:cs="Times New Roman"/>
                  <w:color w:val="0000FF"/>
                  <w:sz w:val="24"/>
                  <w:szCs w:val="24"/>
                  <w:u w:val="single"/>
                  <w:lang w:val="ru-RU"/>
                </w:rPr>
                <w:t>https://urok.apkpro.ru/</w:t>
              </w:r>
            </w:hyperlink>
          </w:p>
          <w:p w14:paraId="0A6A214D" w14:textId="793E4D8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5B1E0D5D" w14:textId="77777777" w:rsidTr="00A1679E">
        <w:tc>
          <w:tcPr>
            <w:tcW w:w="746" w:type="dxa"/>
          </w:tcPr>
          <w:p w14:paraId="339C949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694" w:type="dxa"/>
            <w:vAlign w:val="center"/>
          </w:tcPr>
          <w:p w14:paraId="5B733BE9"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Суммирование данных строки, столбца данной таблицы</w:t>
            </w:r>
          </w:p>
          <w:p w14:paraId="18FD16FC" w14:textId="6ECE34C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406788E1" w14:textId="77CACB8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EFAF69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CD279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1903A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651F33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1815C9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5" w:history="1">
              <w:r w:rsidRPr="003864D6">
                <w:rPr>
                  <w:rFonts w:ascii="Times New Roman" w:eastAsia="Calibri" w:hAnsi="Times New Roman" w:cs="Times New Roman"/>
                  <w:color w:val="0000FF"/>
                  <w:sz w:val="24"/>
                  <w:szCs w:val="24"/>
                  <w:u w:val="single"/>
                  <w:lang w:val="ru-RU"/>
                </w:rPr>
                <w:t>https://urok.apkpro.ru/</w:t>
              </w:r>
            </w:hyperlink>
          </w:p>
          <w:p w14:paraId="3BC3A1AC" w14:textId="276A2BE9"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2B12403" w14:textId="77777777" w:rsidTr="00A1679E">
        <w:tc>
          <w:tcPr>
            <w:tcW w:w="746" w:type="dxa"/>
          </w:tcPr>
          <w:p w14:paraId="2AF391D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94" w:type="dxa"/>
            <w:vAlign w:val="center"/>
          </w:tcPr>
          <w:p w14:paraId="5D2E8B8B" w14:textId="39EE8D7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Деление с остатком.</w:t>
            </w:r>
          </w:p>
        </w:tc>
        <w:tc>
          <w:tcPr>
            <w:tcW w:w="995" w:type="dxa"/>
            <w:vAlign w:val="center"/>
          </w:tcPr>
          <w:p w14:paraId="5DAC344D" w14:textId="73BF91E3"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14:paraId="325F61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03B1B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690712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E5129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AA763EB" w14:textId="0ACAB0D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стр.59-60</w:t>
            </w:r>
            <w:r w:rsidRPr="003864D6">
              <w:rPr>
                <w:rFonts w:ascii="Times New Roman" w:eastAsia="Calibri" w:hAnsi="Times New Roman" w:cs="Times New Roman"/>
                <w:sz w:val="24"/>
                <w:szCs w:val="24"/>
                <w:lang w:val="ru-RU"/>
              </w:rPr>
              <w:t xml:space="preserve"> Библиотека ЦОК </w:t>
            </w:r>
            <w:hyperlink r:id="rId24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A9D83CF" w14:textId="77777777" w:rsidTr="00A1679E">
        <w:tc>
          <w:tcPr>
            <w:tcW w:w="746" w:type="dxa"/>
          </w:tcPr>
          <w:p w14:paraId="60BF417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694" w:type="dxa"/>
            <w:vAlign w:val="center"/>
          </w:tcPr>
          <w:p w14:paraId="243F1274" w14:textId="0FB5506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Алгоритм деления на двузначное число в пределах 100000</w:t>
            </w:r>
          </w:p>
        </w:tc>
        <w:tc>
          <w:tcPr>
            <w:tcW w:w="995" w:type="dxa"/>
            <w:vAlign w:val="center"/>
          </w:tcPr>
          <w:p w14:paraId="22B3BAAB" w14:textId="39DAD1F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0CF36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FE1D87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7639E2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25C1E4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708E09C" w14:textId="1CEF6F7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стр.63</w:t>
            </w:r>
            <w:r w:rsidRPr="003864D6">
              <w:rPr>
                <w:rFonts w:ascii="Times New Roman" w:eastAsia="Calibri" w:hAnsi="Times New Roman" w:cs="Times New Roman"/>
                <w:sz w:val="24"/>
                <w:szCs w:val="24"/>
                <w:lang w:val="ru-RU"/>
              </w:rPr>
              <w:t xml:space="preserve"> Библиотека ЦОК </w:t>
            </w:r>
            <w:hyperlink r:id="rId24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A8AEE6E" w14:textId="77777777" w:rsidTr="00A1679E">
        <w:tc>
          <w:tcPr>
            <w:tcW w:w="746" w:type="dxa"/>
          </w:tcPr>
          <w:p w14:paraId="17D66C7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94" w:type="dxa"/>
            <w:vAlign w:val="center"/>
          </w:tcPr>
          <w:p w14:paraId="180B3FDC" w14:textId="1AB5DA4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в пределах 100000</w:t>
            </w:r>
          </w:p>
        </w:tc>
        <w:tc>
          <w:tcPr>
            <w:tcW w:w="995" w:type="dxa"/>
            <w:vAlign w:val="center"/>
          </w:tcPr>
          <w:p w14:paraId="029DAAB9" w14:textId="4D84B98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5AB3FD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5BD03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41373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3F113C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0D5F0FE" w14:textId="2894F58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стр.64</w:t>
            </w:r>
            <w:r w:rsidRPr="003864D6">
              <w:rPr>
                <w:rFonts w:ascii="Times New Roman" w:eastAsia="Calibri" w:hAnsi="Times New Roman" w:cs="Times New Roman"/>
                <w:sz w:val="24"/>
                <w:szCs w:val="24"/>
                <w:lang w:val="ru-RU"/>
              </w:rPr>
              <w:t xml:space="preserve"> Библиотека ЦОК </w:t>
            </w:r>
            <w:hyperlink r:id="rId24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64DD1F6" w14:textId="77777777" w:rsidTr="00A1679E">
        <w:tc>
          <w:tcPr>
            <w:tcW w:w="746" w:type="dxa"/>
          </w:tcPr>
          <w:p w14:paraId="2EE9C79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94" w:type="dxa"/>
            <w:vAlign w:val="center"/>
          </w:tcPr>
          <w:p w14:paraId="77CF408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круг: распознавание и изображение</w:t>
            </w:r>
          </w:p>
          <w:p w14:paraId="599B5BE3" w14:textId="64EC0B0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3820FC1A" w14:textId="4E7019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74518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D67967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A03E31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22CBC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59B7A0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9" w:history="1">
              <w:r w:rsidRPr="003864D6">
                <w:rPr>
                  <w:rFonts w:ascii="Times New Roman" w:eastAsia="Calibri" w:hAnsi="Times New Roman" w:cs="Times New Roman"/>
                  <w:color w:val="0000FF"/>
                  <w:sz w:val="24"/>
                  <w:szCs w:val="24"/>
                  <w:u w:val="single"/>
                  <w:lang w:val="ru-RU"/>
                </w:rPr>
                <w:t>https://urok.apkpro.ru/</w:t>
              </w:r>
            </w:hyperlink>
          </w:p>
          <w:p w14:paraId="2900FF45" w14:textId="06DF7C2B"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94EB365" w14:textId="77777777" w:rsidTr="00A1679E">
        <w:tc>
          <w:tcPr>
            <w:tcW w:w="746" w:type="dxa"/>
          </w:tcPr>
          <w:p w14:paraId="127C805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94" w:type="dxa"/>
            <w:vAlign w:val="center"/>
          </w:tcPr>
          <w:p w14:paraId="4D5374DF" w14:textId="3D90584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5" w:type="dxa"/>
            <w:vAlign w:val="center"/>
          </w:tcPr>
          <w:p w14:paraId="15B779DD" w14:textId="6596E4B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ACAC78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054B7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D05B5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F1F976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8A55DC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68, №285, стр. 73, №23</w:t>
            </w:r>
            <w:r w:rsidRPr="003864D6">
              <w:rPr>
                <w:rFonts w:ascii="Times New Roman" w:eastAsia="Calibri" w:hAnsi="Times New Roman" w:cs="Times New Roman"/>
                <w:sz w:val="24"/>
                <w:szCs w:val="24"/>
                <w:lang w:val="ru-RU"/>
              </w:rPr>
              <w:t xml:space="preserve"> </w:t>
            </w:r>
          </w:p>
          <w:p w14:paraId="214042C8" w14:textId="2B0B38E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0"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8A0B591" w14:textId="77777777" w:rsidTr="00A1679E">
        <w:tc>
          <w:tcPr>
            <w:tcW w:w="746" w:type="dxa"/>
          </w:tcPr>
          <w:p w14:paraId="1B45012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94" w:type="dxa"/>
            <w:vAlign w:val="center"/>
          </w:tcPr>
          <w:p w14:paraId="68D153A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избыточными и недостающими данными</w:t>
            </w:r>
          </w:p>
          <w:p w14:paraId="41494E37" w14:textId="41828A8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344A7E28" w14:textId="48092F9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8D686C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8FCFCE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2C7FBCE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14:paraId="3B7EDB9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892530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1" w:history="1">
              <w:r w:rsidRPr="003864D6">
                <w:rPr>
                  <w:rFonts w:ascii="Times New Roman" w:eastAsia="Calibri" w:hAnsi="Times New Roman" w:cs="Times New Roman"/>
                  <w:color w:val="0000FF"/>
                  <w:sz w:val="24"/>
                  <w:szCs w:val="24"/>
                  <w:u w:val="single"/>
                  <w:lang w:val="ru-RU"/>
                </w:rPr>
                <w:t>https://urok.apkpro.ru/</w:t>
              </w:r>
            </w:hyperlink>
          </w:p>
          <w:p w14:paraId="12483EDF" w14:textId="57C16A4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256887C" w14:textId="77777777" w:rsidTr="00A1679E">
        <w:tc>
          <w:tcPr>
            <w:tcW w:w="746" w:type="dxa"/>
          </w:tcPr>
          <w:p w14:paraId="4862839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94" w:type="dxa"/>
            <w:vAlign w:val="center"/>
          </w:tcPr>
          <w:p w14:paraId="23747A52"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и круг: построение, нахождение радиуса</w:t>
            </w:r>
          </w:p>
          <w:p w14:paraId="065F4B3E" w14:textId="46855EE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10D64804" w14:textId="05977A5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79587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E823F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5D67A6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022C6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0870E7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2" w:history="1">
              <w:r w:rsidRPr="003864D6">
                <w:rPr>
                  <w:rFonts w:ascii="Times New Roman" w:eastAsia="Calibri" w:hAnsi="Times New Roman" w:cs="Times New Roman"/>
                  <w:color w:val="0000FF"/>
                  <w:sz w:val="24"/>
                  <w:szCs w:val="24"/>
                  <w:u w:val="single"/>
                  <w:lang w:val="ru-RU"/>
                </w:rPr>
                <w:t>https://urok.apkpro.ru/</w:t>
              </w:r>
            </w:hyperlink>
          </w:p>
          <w:p w14:paraId="403953F4" w14:textId="2E5BA39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B70ABCF" w14:textId="77777777" w:rsidTr="00A1679E">
        <w:tc>
          <w:tcPr>
            <w:tcW w:w="746" w:type="dxa"/>
          </w:tcPr>
          <w:p w14:paraId="7CBEFCD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694" w:type="dxa"/>
            <w:vAlign w:val="center"/>
          </w:tcPr>
          <w:p w14:paraId="1F3D706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p w14:paraId="45F7F2B8" w14:textId="130E624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5427527C" w14:textId="29DE355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39450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BE0A5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43619A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4A835FE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7FC7711" w14:textId="6843323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A6BC869" w14:textId="77777777" w:rsidTr="00A1679E">
        <w:tc>
          <w:tcPr>
            <w:tcW w:w="746" w:type="dxa"/>
          </w:tcPr>
          <w:p w14:paraId="7C7BD58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94" w:type="dxa"/>
            <w:vAlign w:val="center"/>
          </w:tcPr>
          <w:p w14:paraId="35BA7D45" w14:textId="4CB0E66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rPr>
              <w:t>Итоговая контрольная работа</w:t>
            </w:r>
          </w:p>
        </w:tc>
        <w:tc>
          <w:tcPr>
            <w:tcW w:w="995" w:type="dxa"/>
            <w:vAlign w:val="center"/>
          </w:tcPr>
          <w:p w14:paraId="4E649DF3" w14:textId="3983E62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10" w:type="dxa"/>
            <w:vAlign w:val="center"/>
          </w:tcPr>
          <w:p w14:paraId="050C63F9" w14:textId="5A0F8EA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4764022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2B2681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714FBB0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4FDDF49" w14:textId="6ED6BF1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17A29B77" w14:textId="77777777" w:rsidTr="00A1679E">
        <w:tc>
          <w:tcPr>
            <w:tcW w:w="746" w:type="dxa"/>
          </w:tcPr>
          <w:p w14:paraId="73F45CA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694" w:type="dxa"/>
            <w:vAlign w:val="center"/>
          </w:tcPr>
          <w:p w14:paraId="1421D6EA" w14:textId="77777777"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скорости, времени, пройденного пути</w:t>
            </w:r>
          </w:p>
          <w:p w14:paraId="00926954" w14:textId="2E4083CA"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0BDF7118" w14:textId="713E99E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602545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269D8B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1ACD863" w14:textId="6324EF12"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EF62AA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4EB38C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стр.81, 84</w:t>
            </w:r>
            <w:r w:rsidRPr="003864D6">
              <w:rPr>
                <w:rFonts w:ascii="Times New Roman" w:eastAsia="Calibri" w:hAnsi="Times New Roman" w:cs="Times New Roman"/>
                <w:sz w:val="24"/>
                <w:szCs w:val="24"/>
                <w:lang w:val="ru-RU"/>
              </w:rPr>
              <w:t xml:space="preserve"> </w:t>
            </w:r>
          </w:p>
          <w:p w14:paraId="7EEE3CB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4" w:history="1">
              <w:r w:rsidRPr="003864D6">
                <w:rPr>
                  <w:rFonts w:ascii="Times New Roman" w:eastAsia="Calibri" w:hAnsi="Times New Roman" w:cs="Times New Roman"/>
                  <w:color w:val="0000FF"/>
                  <w:sz w:val="24"/>
                  <w:szCs w:val="24"/>
                  <w:u w:val="single"/>
                  <w:lang w:val="ru-RU"/>
                </w:rPr>
                <w:t>https://urok.apkpro.ru/</w:t>
              </w:r>
            </w:hyperlink>
          </w:p>
          <w:p w14:paraId="04CF1699"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0B88441B" w14:textId="77777777" w:rsidTr="00A1679E">
        <w:tc>
          <w:tcPr>
            <w:tcW w:w="746" w:type="dxa"/>
          </w:tcPr>
          <w:p w14:paraId="5432DA5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129</w:t>
            </w:r>
          </w:p>
        </w:tc>
        <w:tc>
          <w:tcPr>
            <w:tcW w:w="3694" w:type="dxa"/>
            <w:vAlign w:val="center"/>
          </w:tcPr>
          <w:p w14:paraId="09A4583E"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p w14:paraId="3DEEA7E6" w14:textId="00DA041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07AC052A" w14:textId="46DB975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D4ED1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3BDAE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ED7B97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4F22E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49B9C8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5" w:history="1">
              <w:r w:rsidRPr="003864D6">
                <w:rPr>
                  <w:rFonts w:ascii="Times New Roman" w:eastAsia="Calibri" w:hAnsi="Times New Roman" w:cs="Times New Roman"/>
                  <w:color w:val="0000FF"/>
                  <w:sz w:val="24"/>
                  <w:szCs w:val="24"/>
                  <w:u w:val="single"/>
                  <w:lang w:val="ru-RU"/>
                </w:rPr>
                <w:t>https://urok.apkpro.ru/</w:t>
              </w:r>
            </w:hyperlink>
          </w:p>
          <w:p w14:paraId="48DAC36F" w14:textId="7C0C9AF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BD06CB2" w14:textId="77777777" w:rsidTr="00A1679E">
        <w:tc>
          <w:tcPr>
            <w:tcW w:w="746" w:type="dxa"/>
          </w:tcPr>
          <w:p w14:paraId="05A97DE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694" w:type="dxa"/>
            <w:vAlign w:val="center"/>
          </w:tcPr>
          <w:p w14:paraId="5250B6D4" w14:textId="714A765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Повторение. Величины</w:t>
            </w:r>
          </w:p>
        </w:tc>
        <w:tc>
          <w:tcPr>
            <w:tcW w:w="995" w:type="dxa"/>
            <w:vAlign w:val="center"/>
          </w:tcPr>
          <w:p w14:paraId="7D82B2A9" w14:textId="50A9FB2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A0D00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FE542D7" w14:textId="21DFB91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1</w:t>
            </w:r>
          </w:p>
        </w:tc>
        <w:tc>
          <w:tcPr>
            <w:tcW w:w="899" w:type="dxa"/>
            <w:shd w:val="clear" w:color="auto" w:fill="FFFFFF"/>
            <w:vAlign w:val="center"/>
          </w:tcPr>
          <w:p w14:paraId="1942280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1A07043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582890C" w14:textId="30D0F0D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97</w:t>
            </w:r>
            <w:r w:rsidRPr="003864D6">
              <w:rPr>
                <w:rFonts w:ascii="Times New Roman" w:eastAsia="Calibri" w:hAnsi="Times New Roman" w:cs="Times New Roman"/>
                <w:sz w:val="24"/>
                <w:szCs w:val="24"/>
                <w:lang w:val="ru-RU"/>
              </w:rPr>
              <w:t xml:space="preserve"> Библиотека ЦОК </w:t>
            </w:r>
            <w:hyperlink r:id="rId256"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07DF79C" w14:textId="77777777" w:rsidTr="00A1679E">
        <w:tc>
          <w:tcPr>
            <w:tcW w:w="746" w:type="dxa"/>
          </w:tcPr>
          <w:p w14:paraId="35E6D29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94" w:type="dxa"/>
            <w:vAlign w:val="center"/>
          </w:tcPr>
          <w:p w14:paraId="732AA4E1" w14:textId="24161A5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Работа с текстовой задачей</w:t>
            </w:r>
          </w:p>
        </w:tc>
        <w:tc>
          <w:tcPr>
            <w:tcW w:w="995" w:type="dxa"/>
            <w:vAlign w:val="center"/>
          </w:tcPr>
          <w:p w14:paraId="46042F65" w14:textId="7EFDFE8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99AFFA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A4E417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73375D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C3C5E4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D0EEBEF" w14:textId="5AB41D0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стр.101-104</w:t>
            </w:r>
            <w:r w:rsidRPr="003864D6">
              <w:rPr>
                <w:rFonts w:ascii="Times New Roman" w:eastAsia="Calibri" w:hAnsi="Times New Roman" w:cs="Times New Roman"/>
                <w:sz w:val="24"/>
                <w:szCs w:val="24"/>
                <w:lang w:val="ru-RU"/>
              </w:rPr>
              <w:t xml:space="preserve">    Библиотека ЦОК </w:t>
            </w:r>
            <w:hyperlink r:id="rId25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065F5340" w14:textId="77777777" w:rsidTr="00A1679E">
        <w:tc>
          <w:tcPr>
            <w:tcW w:w="746" w:type="dxa"/>
          </w:tcPr>
          <w:p w14:paraId="7B90CF9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694" w:type="dxa"/>
            <w:vAlign w:val="center"/>
          </w:tcPr>
          <w:p w14:paraId="7D78F5B3" w14:textId="711B843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3864D6">
              <w:rPr>
                <w:rFonts w:ascii="Times New Roman" w:hAnsi="Times New Roman" w:cs="Times New Roman"/>
                <w:color w:val="000000"/>
                <w:sz w:val="24"/>
                <w:szCs w:val="24"/>
              </w:rPr>
              <w:t>Материал для расширения и углубления знаний</w:t>
            </w:r>
          </w:p>
        </w:tc>
        <w:tc>
          <w:tcPr>
            <w:tcW w:w="995" w:type="dxa"/>
            <w:vAlign w:val="center"/>
          </w:tcPr>
          <w:p w14:paraId="2476C698" w14:textId="47AB60A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7BAD84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ECC71D6" w14:textId="77777777" w:rsidR="00A1679E" w:rsidRPr="003864D6" w:rsidRDefault="00A1679E" w:rsidP="003864D6">
            <w:pPr>
              <w:spacing w:after="0" w:line="240" w:lineRule="auto"/>
              <w:ind w:left="135"/>
              <w:jc w:val="center"/>
              <w:rPr>
                <w:rFonts w:ascii="Times New Roman" w:hAnsi="Times New Roman" w:cs="Times New Roman"/>
                <w:sz w:val="24"/>
                <w:szCs w:val="24"/>
                <w:lang w:val="ru-RU"/>
              </w:rPr>
            </w:pPr>
          </w:p>
          <w:p w14:paraId="4AC955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8F3DDB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2E8E82E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19D9B66" w14:textId="4AC9925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задания на стр.106-107      </w:t>
            </w:r>
            <w:r w:rsidRPr="003864D6">
              <w:rPr>
                <w:rFonts w:ascii="Times New Roman" w:eastAsia="Calibri" w:hAnsi="Times New Roman" w:cs="Times New Roman"/>
                <w:sz w:val="24"/>
                <w:szCs w:val="24"/>
                <w:lang w:val="ru-RU"/>
              </w:rPr>
              <w:t xml:space="preserve">Библиотека ЦОК </w:t>
            </w:r>
            <w:hyperlink r:id="rId25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44D42D40" w14:textId="77777777" w:rsidTr="00A1679E">
        <w:tc>
          <w:tcPr>
            <w:tcW w:w="746" w:type="dxa"/>
          </w:tcPr>
          <w:p w14:paraId="120984C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94" w:type="dxa"/>
            <w:vAlign w:val="center"/>
          </w:tcPr>
          <w:p w14:paraId="14A8F06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p w14:paraId="1236DD66" w14:textId="301C005B"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задания самостоятельно</w:t>
            </w:r>
          </w:p>
        </w:tc>
        <w:tc>
          <w:tcPr>
            <w:tcW w:w="995" w:type="dxa"/>
            <w:vAlign w:val="center"/>
          </w:tcPr>
          <w:p w14:paraId="5DD83A24" w14:textId="3D466179"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B3B57B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EA1AD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B81386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075EEAA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20011C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9" w:history="1">
              <w:r w:rsidRPr="003864D6">
                <w:rPr>
                  <w:rFonts w:ascii="Times New Roman" w:eastAsia="Calibri" w:hAnsi="Times New Roman" w:cs="Times New Roman"/>
                  <w:color w:val="0000FF"/>
                  <w:sz w:val="24"/>
                  <w:szCs w:val="24"/>
                  <w:u w:val="single"/>
                  <w:lang w:val="ru-RU"/>
                </w:rPr>
                <w:t>https://urok.apkpro.ru/</w:t>
              </w:r>
            </w:hyperlink>
          </w:p>
          <w:p w14:paraId="79C63B0C" w14:textId="77777777"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14:paraId="3EB1CDD7" w14:textId="77777777" w:rsidTr="00A1679E">
        <w:tc>
          <w:tcPr>
            <w:tcW w:w="746" w:type="dxa"/>
          </w:tcPr>
          <w:p w14:paraId="1AD8CDB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94" w:type="dxa"/>
            <w:vAlign w:val="center"/>
          </w:tcPr>
          <w:p w14:paraId="5016448F"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3864D6">
              <w:rPr>
                <w:rFonts w:ascii="Times New Roman" w:hAnsi="Times New Roman" w:cs="Times New Roman"/>
                <w:color w:val="000000"/>
                <w:sz w:val="24"/>
                <w:szCs w:val="24"/>
              </w:rPr>
              <w:t>Повторение по теме "Геометрические фигуры"</w:t>
            </w:r>
          </w:p>
          <w:p w14:paraId="0A579FD3" w14:textId="0151077B"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5E9B0EAF" w14:textId="1C98B1E2"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D8F2FC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928EE2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2467B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50B5B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7B7215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0" w:history="1">
              <w:r w:rsidRPr="003864D6">
                <w:rPr>
                  <w:rFonts w:ascii="Times New Roman" w:eastAsia="Calibri" w:hAnsi="Times New Roman" w:cs="Times New Roman"/>
                  <w:color w:val="0000FF"/>
                  <w:sz w:val="24"/>
                  <w:szCs w:val="24"/>
                  <w:u w:val="single"/>
                  <w:lang w:val="ru-RU"/>
                </w:rPr>
                <w:t>https://urok.apkpro.ru/</w:t>
              </w:r>
            </w:hyperlink>
          </w:p>
          <w:p w14:paraId="2457284D" w14:textId="4B16B168"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14:paraId="722ECF51" w14:textId="77777777" w:rsidTr="00A1679E">
        <w:tc>
          <w:tcPr>
            <w:tcW w:w="746" w:type="dxa"/>
          </w:tcPr>
          <w:p w14:paraId="46328FF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94" w:type="dxa"/>
            <w:vAlign w:val="center"/>
          </w:tcPr>
          <w:p w14:paraId="1CC9CEEC" w14:textId="28ECE76C"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Повторение.  Числовые выражения, содержащие 1-2 действия </w:t>
            </w: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514058F" w14:textId="2376E1AE"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C25FF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8D779F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D6FD1E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5D543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787C25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1" w:history="1">
              <w:r w:rsidRPr="003864D6">
                <w:rPr>
                  <w:rFonts w:ascii="Times New Roman" w:eastAsia="Calibri" w:hAnsi="Times New Roman" w:cs="Times New Roman"/>
                  <w:color w:val="0000FF"/>
                  <w:sz w:val="24"/>
                  <w:szCs w:val="24"/>
                  <w:u w:val="single"/>
                  <w:lang w:val="ru-RU"/>
                </w:rPr>
                <w:t>https://urok.apkpro.ru/</w:t>
              </w:r>
            </w:hyperlink>
          </w:p>
          <w:p w14:paraId="76FA0F6D" w14:textId="381FFAB8"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14:paraId="6590315F" w14:textId="77777777" w:rsidTr="00A1679E">
        <w:tc>
          <w:tcPr>
            <w:tcW w:w="746" w:type="dxa"/>
          </w:tcPr>
          <w:p w14:paraId="08D4470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694" w:type="dxa"/>
            <w:vAlign w:val="center"/>
          </w:tcPr>
          <w:p w14:paraId="22BC9E5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по теме "Пространственные </w:t>
            </w:r>
          </w:p>
          <w:p w14:paraId="3912AAA2"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геометрические фигуры (тела)"</w:t>
            </w:r>
          </w:p>
          <w:p w14:paraId="366D44E6" w14:textId="1C28EE32"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8F8F476" w14:textId="6946AE28"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1C7229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F86DE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42170C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1EF37E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E37E12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2" w:history="1">
              <w:r w:rsidRPr="003864D6">
                <w:rPr>
                  <w:rFonts w:ascii="Times New Roman" w:eastAsia="Calibri" w:hAnsi="Times New Roman" w:cs="Times New Roman"/>
                  <w:color w:val="0000FF"/>
                  <w:sz w:val="24"/>
                  <w:szCs w:val="24"/>
                  <w:u w:val="single"/>
                  <w:lang w:val="ru-RU"/>
                </w:rPr>
                <w:t>https://urok.apkpro.ru/</w:t>
              </w:r>
            </w:hyperlink>
          </w:p>
          <w:p w14:paraId="6149C179" w14:textId="7129361E"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14:paraId="6C88EA68" w14:textId="77777777" w:rsidTr="00165478">
        <w:tc>
          <w:tcPr>
            <w:tcW w:w="4440" w:type="dxa"/>
            <w:gridSpan w:val="2"/>
          </w:tcPr>
          <w:p w14:paraId="67C2F15C" w14:textId="7777777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14:paraId="3CB24D2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14:paraId="1F47DA18" w14:textId="6B08C88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523" w:type="dxa"/>
            <w:vAlign w:val="center"/>
          </w:tcPr>
          <w:p w14:paraId="22869247" w14:textId="4B0290A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4278" w:type="dxa"/>
            <w:gridSpan w:val="3"/>
            <w:vAlign w:val="center"/>
          </w:tcPr>
          <w:p w14:paraId="647EB8EB" w14:textId="133124AD" w:rsidR="00A1679E" w:rsidRPr="003864D6" w:rsidRDefault="00A1679E" w:rsidP="003864D6">
            <w:pPr>
              <w:spacing w:line="240" w:lineRule="auto"/>
              <w:jc w:val="center"/>
              <w:rPr>
                <w:rFonts w:ascii="Times New Roman" w:hAnsi="Times New Roman" w:cs="Times New Roman"/>
                <w:sz w:val="24"/>
                <w:szCs w:val="24"/>
                <w:lang w:val="ru-RU"/>
              </w:rPr>
            </w:pPr>
          </w:p>
        </w:tc>
      </w:tr>
    </w:tbl>
    <w:p w14:paraId="30EB83F3" w14:textId="5631D486" w:rsidR="00A1679E" w:rsidRDefault="00A1679E">
      <w:pPr>
        <w:rPr>
          <w:rFonts w:ascii="Times New Roman" w:hAnsi="Times New Roman" w:cs="Times New Roman"/>
          <w:sz w:val="24"/>
          <w:szCs w:val="24"/>
          <w:lang w:val="ru-RU"/>
        </w:rPr>
      </w:pPr>
    </w:p>
    <w:p w14:paraId="4BD86AE0" w14:textId="77777777"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lastRenderedPageBreak/>
        <w:t>УЧЕБНО-МЕТОДИЧЕСКОЕ ОБЕСПЕЧЕНИЕ ОБРАЗОВАТЕЛЬНОГО ПРОЦЕССА</w:t>
      </w:r>
    </w:p>
    <w:p w14:paraId="4888DEAE" w14:textId="77777777" w:rsidR="00A1679E" w:rsidRPr="00A1679E" w:rsidRDefault="00A1679E" w:rsidP="00A1679E">
      <w:pPr>
        <w:spacing w:after="0" w:line="240" w:lineRule="auto"/>
        <w:ind w:left="120"/>
        <w:rPr>
          <w:rFonts w:ascii="Times New Roman" w:hAnsi="Times New Roman"/>
          <w:b/>
          <w:color w:val="000000"/>
          <w:sz w:val="28"/>
          <w:lang w:val="ru-RU"/>
        </w:rPr>
      </w:pPr>
      <w:r w:rsidRPr="00A1679E">
        <w:rPr>
          <w:rFonts w:ascii="Times New Roman" w:hAnsi="Times New Roman"/>
          <w:b/>
          <w:color w:val="000000"/>
          <w:sz w:val="28"/>
          <w:lang w:val="ru-RU"/>
        </w:rPr>
        <w:t>ОБЯЗАТЕЛЬНЫЕ УЧЕБНЫЕ МАТЕРИАЛЫ ДЛЯ УЧЕНИКА</w:t>
      </w:r>
    </w:p>
    <w:p w14:paraId="45D381BE"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5E252944"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1 класс. «Школа России». Москва. «Просвещение», 2023 г.</w:t>
      </w:r>
    </w:p>
    <w:p w14:paraId="52AD0E56"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540BE404"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2 класс. «Школа России». Москва. «Просвещение», 2023 г.</w:t>
      </w:r>
    </w:p>
    <w:p w14:paraId="67374112"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4DC844A7"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3 класс. «Школа России». Москва. «Просвещение», 2023 г.</w:t>
      </w:r>
    </w:p>
    <w:p w14:paraId="16FE90D7"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3F07373C"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4 класс. «Школа России». Москва. «Просвещение», 2023 г.</w:t>
      </w:r>
    </w:p>
    <w:p w14:paraId="12DEDC4E" w14:textId="77777777" w:rsidR="00A1679E" w:rsidRPr="00A1679E" w:rsidRDefault="00A1679E" w:rsidP="00A1679E">
      <w:pPr>
        <w:spacing w:after="0" w:line="240" w:lineRule="auto"/>
        <w:rPr>
          <w:lang w:val="ru-RU"/>
        </w:rPr>
      </w:pPr>
    </w:p>
    <w:p w14:paraId="0AB65835" w14:textId="77777777"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МЕТОДИЧЕСКИЕ МАТЕРИАЛЫ ДЛЯ УЧИТЕЛЯ</w:t>
      </w:r>
    </w:p>
    <w:p w14:paraId="1062A1C1"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1 класс.   </w:t>
      </w:r>
    </w:p>
    <w:p w14:paraId="32E41AF1" w14:textId="77777777" w:rsidR="00A1679E" w:rsidRPr="00A1679E" w:rsidRDefault="00A1679E" w:rsidP="00A1679E">
      <w:p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73EA615F"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2 класс. </w:t>
      </w:r>
    </w:p>
    <w:p w14:paraId="01A660D8"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66DDDE29"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3 класс. </w:t>
      </w:r>
    </w:p>
    <w:p w14:paraId="68A0C4BA"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7AA80635"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4 класс. </w:t>
      </w:r>
    </w:p>
    <w:p w14:paraId="1B031C03"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61566333" w14:textId="77777777" w:rsidR="00A1679E" w:rsidRPr="00A1679E" w:rsidRDefault="003864D6" w:rsidP="00A1679E">
      <w:pPr>
        <w:spacing w:after="0" w:line="240" w:lineRule="auto"/>
        <w:ind w:left="142"/>
        <w:contextualSpacing/>
        <w:rPr>
          <w:rFonts w:ascii="Times New Roman" w:hAnsi="Times New Roman" w:cs="Times New Roman"/>
          <w:sz w:val="28"/>
          <w:szCs w:val="28"/>
          <w:lang w:val="ru-RU"/>
        </w:rPr>
      </w:pPr>
      <w:hyperlink r:id="rId263" w:history="1">
        <w:r w:rsidR="00A1679E" w:rsidRPr="00A1679E">
          <w:rPr>
            <w:rFonts w:ascii="Times New Roman" w:hAnsi="Times New Roman" w:cs="Times New Roman"/>
            <w:color w:val="0563C1" w:themeColor="hyperlink"/>
            <w:sz w:val="28"/>
            <w:szCs w:val="28"/>
            <w:u w:val="single"/>
            <w:lang w:val="ru-RU"/>
          </w:rPr>
          <w:t>https://edsoo.ru/mr-nachalnaya-shkola/</w:t>
        </w:r>
      </w:hyperlink>
      <w:r w:rsidR="00A1679E" w:rsidRPr="00A1679E">
        <w:rPr>
          <w:rFonts w:ascii="Times New Roman" w:hAnsi="Times New Roman" w:cs="Times New Roman"/>
          <w:sz w:val="28"/>
          <w:szCs w:val="28"/>
          <w:lang w:val="ru-RU"/>
        </w:rPr>
        <w:t xml:space="preserve"> </w:t>
      </w:r>
    </w:p>
    <w:p w14:paraId="4A2879A3" w14:textId="77777777" w:rsidR="00A1679E" w:rsidRPr="00A1679E" w:rsidRDefault="003864D6" w:rsidP="00A1679E">
      <w:pPr>
        <w:spacing w:after="0" w:line="240" w:lineRule="auto"/>
        <w:ind w:left="142"/>
        <w:contextualSpacing/>
        <w:rPr>
          <w:rFonts w:ascii="Times New Roman" w:hAnsi="Times New Roman" w:cs="Times New Roman"/>
          <w:sz w:val="28"/>
          <w:szCs w:val="28"/>
          <w:lang w:val="ru-RU"/>
        </w:rPr>
      </w:pPr>
      <w:hyperlink r:id="rId264" w:history="1">
        <w:r w:rsidR="00A1679E" w:rsidRPr="00A1679E">
          <w:rPr>
            <w:rFonts w:ascii="Times New Roman" w:hAnsi="Times New Roman" w:cs="Times New Roman"/>
            <w:color w:val="0563C1" w:themeColor="hyperlink"/>
            <w:sz w:val="28"/>
            <w:szCs w:val="28"/>
            <w:u w:val="single"/>
            <w:lang w:val="ru-RU"/>
          </w:rPr>
          <w:t>https://uchitel.club/fgos/fgos-nachalnaya-shkola</w:t>
        </w:r>
      </w:hyperlink>
      <w:r w:rsidR="00A1679E" w:rsidRPr="00A1679E">
        <w:rPr>
          <w:rFonts w:ascii="Times New Roman" w:hAnsi="Times New Roman" w:cs="Times New Roman"/>
          <w:sz w:val="28"/>
          <w:szCs w:val="28"/>
          <w:lang w:val="ru-RU"/>
        </w:rPr>
        <w:t xml:space="preserve"> </w:t>
      </w:r>
    </w:p>
    <w:p w14:paraId="0DCF4174" w14:textId="77777777"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ЦИФРОВЫЕ ОБРАЗОВАТЕЛЬНЫЕ РЕСУРСЫ И РЕСУРСЫ СЕТИ ИНТЕРНЕТ</w:t>
      </w:r>
    </w:p>
    <w:p w14:paraId="630EAD72" w14:textId="77777777" w:rsidR="00A1679E" w:rsidRPr="00A1679E" w:rsidRDefault="00A1679E" w:rsidP="00A1679E">
      <w:pPr>
        <w:spacing w:line="240" w:lineRule="auto"/>
        <w:rPr>
          <w:color w:val="0563C1" w:themeColor="hyperlink"/>
          <w:sz w:val="28"/>
          <w:szCs w:val="28"/>
          <w:u w:val="single"/>
          <w:lang w:val="ru-RU"/>
        </w:rPr>
      </w:pPr>
      <w:r w:rsidRPr="00A1679E">
        <w:rPr>
          <w:iCs/>
          <w:sz w:val="28"/>
          <w:szCs w:val="28"/>
          <w:lang w:val="ru-RU"/>
        </w:rPr>
        <w:t xml:space="preserve">   ЦОС Моя школа  </w:t>
      </w:r>
      <w:hyperlink r:id="rId265" w:history="1">
        <w:r w:rsidRPr="00A1679E">
          <w:rPr>
            <w:color w:val="0563C1" w:themeColor="hyperlink"/>
            <w:sz w:val="28"/>
            <w:szCs w:val="28"/>
            <w:u w:val="single"/>
            <w:lang w:val="ru-RU"/>
          </w:rPr>
          <w:t>https://myschool.edu.ru/</w:t>
        </w:r>
      </w:hyperlink>
    </w:p>
    <w:p w14:paraId="4520D1FE" w14:textId="77777777" w:rsidR="00A1679E" w:rsidRPr="00A1679E" w:rsidRDefault="00A1679E" w:rsidP="00A1679E">
      <w:pPr>
        <w:spacing w:after="0" w:line="240" w:lineRule="auto"/>
        <w:ind w:left="135"/>
        <w:rPr>
          <w:rFonts w:ascii="Times New Roman" w:eastAsia="Calibri" w:hAnsi="Times New Roman" w:cs="Times New Roman"/>
          <w:color w:val="000000"/>
          <w:sz w:val="28"/>
          <w:szCs w:val="28"/>
          <w:lang w:val="ru-RU"/>
        </w:rPr>
      </w:pPr>
      <w:r w:rsidRPr="00A1679E">
        <w:rPr>
          <w:rFonts w:ascii="Times New Roman" w:eastAsia="Calibri" w:hAnsi="Times New Roman" w:cs="Times New Roman"/>
          <w:color w:val="000000"/>
          <w:sz w:val="28"/>
          <w:szCs w:val="28"/>
          <w:lang w:val="ru-RU"/>
        </w:rPr>
        <w:t xml:space="preserve">Библиотека ЦОК </w:t>
      </w:r>
      <w:hyperlink r:id="rId266" w:history="1">
        <w:r w:rsidRPr="00A1679E">
          <w:rPr>
            <w:rFonts w:ascii="Times New Roman" w:eastAsia="Calibri" w:hAnsi="Times New Roman" w:cs="Times New Roman"/>
            <w:color w:val="0563C1" w:themeColor="hyperlink"/>
            <w:sz w:val="28"/>
            <w:szCs w:val="28"/>
            <w:u w:val="single"/>
          </w:rPr>
          <w:t>https</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m</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edsoo</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ru</w:t>
        </w:r>
        <w:r w:rsidRPr="00A1679E">
          <w:rPr>
            <w:rFonts w:ascii="Times New Roman" w:eastAsia="Calibri" w:hAnsi="Times New Roman" w:cs="Times New Roman"/>
            <w:color w:val="0563C1" w:themeColor="hyperlink"/>
            <w:sz w:val="28"/>
            <w:szCs w:val="28"/>
            <w:u w:val="single"/>
            <w:lang w:val="ru-RU"/>
          </w:rPr>
          <w:t>/7</w:t>
        </w:r>
        <w:r w:rsidRPr="00A1679E">
          <w:rPr>
            <w:rFonts w:ascii="Times New Roman" w:eastAsia="Calibri" w:hAnsi="Times New Roman" w:cs="Times New Roman"/>
            <w:color w:val="0563C1" w:themeColor="hyperlink"/>
            <w:sz w:val="28"/>
            <w:szCs w:val="28"/>
            <w:u w:val="single"/>
          </w:rPr>
          <w:t>f</w:t>
        </w:r>
        <w:r w:rsidRPr="00A1679E">
          <w:rPr>
            <w:rFonts w:ascii="Times New Roman" w:eastAsia="Calibri" w:hAnsi="Times New Roman" w:cs="Times New Roman"/>
            <w:color w:val="0563C1" w:themeColor="hyperlink"/>
            <w:sz w:val="28"/>
            <w:szCs w:val="28"/>
            <w:u w:val="single"/>
            <w:lang w:val="ru-RU"/>
          </w:rPr>
          <w:t>4110</w:t>
        </w:r>
        <w:r w:rsidRPr="00A1679E">
          <w:rPr>
            <w:rFonts w:ascii="Times New Roman" w:eastAsia="Calibri" w:hAnsi="Times New Roman" w:cs="Times New Roman"/>
            <w:color w:val="0563C1" w:themeColor="hyperlink"/>
            <w:sz w:val="28"/>
            <w:szCs w:val="28"/>
            <w:u w:val="single"/>
          </w:rPr>
          <w:t>fe</w:t>
        </w:r>
      </w:hyperlink>
    </w:p>
    <w:p w14:paraId="50B2EAF3" w14:textId="7AEC570C" w:rsidR="00A1679E" w:rsidRDefault="00A1679E">
      <w:pPr>
        <w:rPr>
          <w:rFonts w:ascii="Times New Roman" w:hAnsi="Times New Roman" w:cs="Times New Roman"/>
          <w:sz w:val="24"/>
          <w:szCs w:val="24"/>
          <w:lang w:val="ru-RU"/>
        </w:rPr>
      </w:pPr>
    </w:p>
    <w:p w14:paraId="57D46157" w14:textId="09A73BB9" w:rsidR="00A1679E" w:rsidRDefault="00A1679E">
      <w:pPr>
        <w:rPr>
          <w:rFonts w:ascii="Times New Roman" w:hAnsi="Times New Roman" w:cs="Times New Roman"/>
          <w:sz w:val="24"/>
          <w:szCs w:val="24"/>
          <w:lang w:val="ru-RU"/>
        </w:rPr>
      </w:pPr>
    </w:p>
    <w:p w14:paraId="6FAAD802" w14:textId="77777777" w:rsidR="00A1679E" w:rsidRPr="003451C6" w:rsidRDefault="00A1679E">
      <w:pPr>
        <w:rPr>
          <w:rFonts w:ascii="Times New Roman" w:hAnsi="Times New Roman" w:cs="Times New Roman"/>
          <w:sz w:val="24"/>
          <w:szCs w:val="24"/>
          <w:lang w:val="ru-RU"/>
        </w:rPr>
      </w:pPr>
    </w:p>
    <w:sectPr w:rsidR="00A1679E" w:rsidRPr="003451C6" w:rsidSect="00E160CB">
      <w:pgSz w:w="11906" w:h="16838"/>
      <w:pgMar w:top="568" w:right="567" w:bottom="568"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17068"/>
    <w:multiLevelType w:val="hybridMultilevel"/>
    <w:tmpl w:val="632CFE74"/>
    <w:lvl w:ilvl="0" w:tplc="512EB184">
      <w:start w:val="1"/>
      <w:numFmt w:val="decimal"/>
      <w:lvlText w:val="%1."/>
      <w:lvlJc w:val="left"/>
      <w:pPr>
        <w:ind w:left="502" w:hanging="360"/>
      </w:pPr>
      <w:rPr>
        <w:rFonts w:ascii="Times New Roman" w:hAnsi="Times New Roman" w:hint="default"/>
        <w:b w:val="0"/>
        <w:bCs/>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BAE491E"/>
    <w:multiLevelType w:val="multilevel"/>
    <w:tmpl w:val="8ED64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20493"/>
    <w:multiLevelType w:val="multilevel"/>
    <w:tmpl w:val="5532C7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844FFE"/>
    <w:multiLevelType w:val="multilevel"/>
    <w:tmpl w:val="064A8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914B61"/>
    <w:multiLevelType w:val="hybridMultilevel"/>
    <w:tmpl w:val="292A7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EE0D22"/>
    <w:multiLevelType w:val="hybridMultilevel"/>
    <w:tmpl w:val="9ED4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1D7DCE"/>
    <w:multiLevelType w:val="hybridMultilevel"/>
    <w:tmpl w:val="F8207254"/>
    <w:lvl w:ilvl="0" w:tplc="7AAEE3B6">
      <w:start w:val="1"/>
      <w:numFmt w:val="decimal"/>
      <w:lvlText w:val="%1."/>
      <w:lvlJc w:val="left"/>
      <w:pPr>
        <w:ind w:left="7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805EAD"/>
    <w:multiLevelType w:val="multilevel"/>
    <w:tmpl w:val="31BC8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2D586A"/>
    <w:multiLevelType w:val="hybridMultilevel"/>
    <w:tmpl w:val="408ED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235006"/>
    <w:multiLevelType w:val="hybridMultilevel"/>
    <w:tmpl w:val="B28E887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739A3522"/>
    <w:multiLevelType w:val="multilevel"/>
    <w:tmpl w:val="3D881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732CF0"/>
    <w:multiLevelType w:val="hybridMultilevel"/>
    <w:tmpl w:val="B28E8874"/>
    <w:lvl w:ilvl="0" w:tplc="141A699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15:restartNumberingAfterBreak="0">
    <w:nsid w:val="7EFD7147"/>
    <w:multiLevelType w:val="multilevel"/>
    <w:tmpl w:val="1C66EB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11"/>
  </w:num>
  <w:num w:numId="5">
    <w:abstractNumId w:val="9"/>
  </w:num>
  <w:num w:numId="6">
    <w:abstractNumId w:val="0"/>
  </w:num>
  <w:num w:numId="7">
    <w:abstractNumId w:val="5"/>
  </w:num>
  <w:num w:numId="8">
    <w:abstractNumId w:val="7"/>
  </w:num>
  <w:num w:numId="9">
    <w:abstractNumId w:val="12"/>
  </w:num>
  <w:num w:numId="10">
    <w:abstractNumId w:val="4"/>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B96"/>
    <w:rsid w:val="003451C6"/>
    <w:rsid w:val="003864D6"/>
    <w:rsid w:val="007D4DF9"/>
    <w:rsid w:val="00A1679E"/>
    <w:rsid w:val="00E160CB"/>
    <w:rsid w:val="00E5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F654"/>
  <w15:chartTrackingRefBased/>
  <w15:docId w15:val="{4BCC44AC-38B5-41F9-B2F4-5DC9A915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1B96"/>
    <w:pPr>
      <w:spacing w:after="200" w:line="276" w:lineRule="auto"/>
    </w:pPr>
    <w:rPr>
      <w:lang w:val="en-US"/>
    </w:rPr>
  </w:style>
  <w:style w:type="paragraph" w:styleId="1">
    <w:name w:val="heading 1"/>
    <w:basedOn w:val="a"/>
    <w:next w:val="a"/>
    <w:link w:val="10"/>
    <w:uiPriority w:val="9"/>
    <w:qFormat/>
    <w:rsid w:val="00E51B9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51B9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51B9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51B96"/>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next w:val="a"/>
    <w:link w:val="50"/>
    <w:uiPriority w:val="9"/>
    <w:qFormat/>
    <w:rsid w:val="00E51B96"/>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1B96"/>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E51B96"/>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E51B96"/>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E51B96"/>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0"/>
    <w:link w:val="5"/>
    <w:uiPriority w:val="9"/>
    <w:rsid w:val="00E51B96"/>
    <w:rPr>
      <w:rFonts w:ascii="XO Thames" w:eastAsia="Times New Roman" w:hAnsi="XO Thames" w:cs="Times New Roman"/>
      <w:b/>
      <w:color w:val="000000"/>
      <w:szCs w:val="20"/>
      <w:lang w:eastAsia="ru-RU"/>
    </w:rPr>
  </w:style>
  <w:style w:type="paragraph" w:styleId="a3">
    <w:name w:val="header"/>
    <w:basedOn w:val="a"/>
    <w:link w:val="a4"/>
    <w:unhideWhenUsed/>
    <w:rsid w:val="00E51B96"/>
    <w:pPr>
      <w:tabs>
        <w:tab w:val="center" w:pos="4680"/>
        <w:tab w:val="right" w:pos="9360"/>
      </w:tabs>
    </w:pPr>
  </w:style>
  <w:style w:type="character" w:customStyle="1" w:styleId="a4">
    <w:name w:val="Верхний колонтитул Знак"/>
    <w:basedOn w:val="a0"/>
    <w:link w:val="a3"/>
    <w:rsid w:val="00E51B96"/>
    <w:rPr>
      <w:lang w:val="en-US"/>
    </w:rPr>
  </w:style>
  <w:style w:type="paragraph" w:styleId="a5">
    <w:name w:val="Normal Indent"/>
    <w:basedOn w:val="a"/>
    <w:link w:val="a6"/>
    <w:unhideWhenUsed/>
    <w:rsid w:val="00E51B96"/>
    <w:pPr>
      <w:ind w:left="720"/>
    </w:pPr>
  </w:style>
  <w:style w:type="paragraph" w:styleId="a7">
    <w:name w:val="Subtitle"/>
    <w:basedOn w:val="a"/>
    <w:next w:val="a"/>
    <w:link w:val="a8"/>
    <w:uiPriority w:val="11"/>
    <w:qFormat/>
    <w:rsid w:val="00E51B96"/>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E51B96"/>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E51B9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E51B96"/>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link w:val="11"/>
    <w:qFormat/>
    <w:rsid w:val="00E51B96"/>
    <w:rPr>
      <w:i/>
      <w:iCs/>
    </w:rPr>
  </w:style>
  <w:style w:type="character" w:styleId="ac">
    <w:name w:val="Hyperlink"/>
    <w:basedOn w:val="a0"/>
    <w:link w:val="12"/>
    <w:unhideWhenUsed/>
    <w:rsid w:val="00E51B96"/>
    <w:rPr>
      <w:color w:val="0563C1" w:themeColor="hyperlink"/>
      <w:u w:val="single"/>
    </w:rPr>
  </w:style>
  <w:style w:type="table" w:styleId="ad">
    <w:name w:val="Table Grid"/>
    <w:basedOn w:val="a1"/>
    <w:uiPriority w:val="59"/>
    <w:rsid w:val="00E51B96"/>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link w:val="af"/>
    <w:unhideWhenUsed/>
    <w:qFormat/>
    <w:rsid w:val="00E51B96"/>
    <w:pPr>
      <w:spacing w:line="240" w:lineRule="auto"/>
    </w:pPr>
    <w:rPr>
      <w:b/>
      <w:bCs/>
      <w:color w:val="4472C4" w:themeColor="accent1"/>
      <w:sz w:val="18"/>
      <w:szCs w:val="18"/>
    </w:rPr>
  </w:style>
  <w:style w:type="character" w:styleId="af0">
    <w:name w:val="annotation reference"/>
    <w:basedOn w:val="a0"/>
    <w:link w:val="13"/>
    <w:unhideWhenUsed/>
    <w:rsid w:val="00E51B96"/>
    <w:rPr>
      <w:sz w:val="16"/>
      <w:szCs w:val="16"/>
    </w:rPr>
  </w:style>
  <w:style w:type="paragraph" w:styleId="af1">
    <w:name w:val="annotation text"/>
    <w:basedOn w:val="a"/>
    <w:link w:val="af2"/>
    <w:unhideWhenUsed/>
    <w:rsid w:val="00E51B96"/>
    <w:pPr>
      <w:spacing w:line="240" w:lineRule="auto"/>
    </w:pPr>
    <w:rPr>
      <w:sz w:val="20"/>
      <w:szCs w:val="20"/>
    </w:rPr>
  </w:style>
  <w:style w:type="character" w:customStyle="1" w:styleId="af2">
    <w:name w:val="Текст примечания Знак"/>
    <w:basedOn w:val="a0"/>
    <w:link w:val="af1"/>
    <w:rsid w:val="00E51B96"/>
    <w:rPr>
      <w:sz w:val="20"/>
      <w:szCs w:val="20"/>
      <w:lang w:val="en-US"/>
    </w:rPr>
  </w:style>
  <w:style w:type="paragraph" w:styleId="af3">
    <w:name w:val="annotation subject"/>
    <w:basedOn w:val="af1"/>
    <w:next w:val="af1"/>
    <w:link w:val="af4"/>
    <w:unhideWhenUsed/>
    <w:rsid w:val="00E51B96"/>
    <w:rPr>
      <w:b/>
      <w:bCs/>
    </w:rPr>
  </w:style>
  <w:style w:type="character" w:customStyle="1" w:styleId="af4">
    <w:name w:val="Тема примечания Знак"/>
    <w:basedOn w:val="af2"/>
    <w:link w:val="af3"/>
    <w:rsid w:val="00E51B96"/>
    <w:rPr>
      <w:b/>
      <w:bCs/>
      <w:sz w:val="20"/>
      <w:szCs w:val="20"/>
      <w:lang w:val="en-US"/>
    </w:rPr>
  </w:style>
  <w:style w:type="character" w:customStyle="1" w:styleId="14">
    <w:name w:val="Неразрешенное упоминание1"/>
    <w:basedOn w:val="a0"/>
    <w:uiPriority w:val="99"/>
    <w:semiHidden/>
    <w:unhideWhenUsed/>
    <w:rsid w:val="00E51B96"/>
    <w:rPr>
      <w:color w:val="605E5C"/>
      <w:shd w:val="clear" w:color="auto" w:fill="E1DFDD"/>
    </w:rPr>
  </w:style>
  <w:style w:type="character" w:styleId="af5">
    <w:name w:val="FollowedHyperlink"/>
    <w:basedOn w:val="a0"/>
    <w:uiPriority w:val="99"/>
    <w:semiHidden/>
    <w:unhideWhenUsed/>
    <w:rsid w:val="00E51B96"/>
    <w:rPr>
      <w:color w:val="954F72" w:themeColor="followedHyperlink"/>
      <w:u w:val="single"/>
    </w:rPr>
  </w:style>
  <w:style w:type="paragraph" w:styleId="af6">
    <w:name w:val="List Paragraph"/>
    <w:basedOn w:val="a"/>
    <w:link w:val="af7"/>
    <w:rsid w:val="00E51B96"/>
    <w:pPr>
      <w:ind w:left="720"/>
      <w:contextualSpacing/>
    </w:pPr>
  </w:style>
  <w:style w:type="paragraph" w:styleId="af8">
    <w:name w:val="Balloon Text"/>
    <w:basedOn w:val="a"/>
    <w:link w:val="af9"/>
    <w:uiPriority w:val="99"/>
    <w:semiHidden/>
    <w:unhideWhenUsed/>
    <w:rsid w:val="00E51B96"/>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E51B96"/>
    <w:rPr>
      <w:rFonts w:ascii="Segoe UI" w:hAnsi="Segoe UI" w:cs="Segoe UI"/>
      <w:sz w:val="18"/>
      <w:szCs w:val="18"/>
      <w:lang w:val="en-US"/>
    </w:rPr>
  </w:style>
  <w:style w:type="paragraph" w:styleId="afa">
    <w:name w:val="footer"/>
    <w:basedOn w:val="a"/>
    <w:link w:val="afb"/>
    <w:uiPriority w:val="99"/>
    <w:unhideWhenUsed/>
    <w:rsid w:val="00E51B96"/>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E51B96"/>
    <w:rPr>
      <w:lang w:val="en-US"/>
    </w:rPr>
  </w:style>
  <w:style w:type="character" w:customStyle="1" w:styleId="21">
    <w:name w:val="Неразрешенное упоминание2"/>
    <w:basedOn w:val="a0"/>
    <w:uiPriority w:val="99"/>
    <w:semiHidden/>
    <w:unhideWhenUsed/>
    <w:rsid w:val="00E51B96"/>
    <w:rPr>
      <w:color w:val="605E5C"/>
      <w:shd w:val="clear" w:color="auto" w:fill="E1DFDD"/>
    </w:rPr>
  </w:style>
  <w:style w:type="paragraph" w:styleId="afc">
    <w:name w:val="Revision"/>
    <w:hidden/>
    <w:uiPriority w:val="99"/>
    <w:unhideWhenUsed/>
    <w:rsid w:val="00E51B96"/>
    <w:pPr>
      <w:spacing w:after="0" w:line="240" w:lineRule="auto"/>
    </w:pPr>
    <w:rPr>
      <w:lang w:val="en-US"/>
    </w:rPr>
  </w:style>
  <w:style w:type="paragraph" w:customStyle="1" w:styleId="TableParagraph">
    <w:name w:val="Table Paragraph"/>
    <w:basedOn w:val="a"/>
    <w:qFormat/>
    <w:rsid w:val="00E51B96"/>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ParagraphStyle">
    <w:name w:val="Paragraph Style"/>
    <w:rsid w:val="00E51B96"/>
    <w:pPr>
      <w:autoSpaceDE w:val="0"/>
      <w:autoSpaceDN w:val="0"/>
      <w:adjustRightInd w:val="0"/>
      <w:spacing w:after="0" w:line="240" w:lineRule="auto"/>
    </w:pPr>
    <w:rPr>
      <w:rFonts w:ascii="Arial" w:hAnsi="Arial" w:cs="Arial"/>
      <w:sz w:val="24"/>
      <w:szCs w:val="24"/>
    </w:rPr>
  </w:style>
  <w:style w:type="numbering" w:customStyle="1" w:styleId="15">
    <w:name w:val="Нет списка1"/>
    <w:next w:val="a2"/>
    <w:uiPriority w:val="99"/>
    <w:semiHidden/>
    <w:unhideWhenUsed/>
    <w:rsid w:val="00E51B96"/>
  </w:style>
  <w:style w:type="character" w:customStyle="1" w:styleId="16">
    <w:name w:val="Обычный1"/>
    <w:rsid w:val="00E51B96"/>
  </w:style>
  <w:style w:type="paragraph" w:styleId="22">
    <w:name w:val="toc 2"/>
    <w:next w:val="a"/>
    <w:link w:val="23"/>
    <w:uiPriority w:val="39"/>
    <w:rsid w:val="00E51B96"/>
    <w:pPr>
      <w:spacing w:after="200" w:line="276"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E51B96"/>
    <w:rPr>
      <w:rFonts w:ascii="XO Thames" w:eastAsia="Times New Roman" w:hAnsi="XO Thames" w:cs="Times New Roman"/>
      <w:color w:val="000000"/>
      <w:sz w:val="28"/>
      <w:szCs w:val="20"/>
      <w:lang w:eastAsia="ru-RU"/>
    </w:rPr>
  </w:style>
  <w:style w:type="paragraph" w:styleId="41">
    <w:name w:val="toc 4"/>
    <w:next w:val="a"/>
    <w:link w:val="42"/>
    <w:uiPriority w:val="39"/>
    <w:rsid w:val="00E51B96"/>
    <w:pPr>
      <w:spacing w:after="200" w:line="276"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51B96"/>
    <w:rPr>
      <w:rFonts w:ascii="XO Thames" w:eastAsia="Times New Roman" w:hAnsi="XO Thames" w:cs="Times New Roman"/>
      <w:color w:val="000000"/>
      <w:sz w:val="28"/>
      <w:szCs w:val="20"/>
      <w:lang w:eastAsia="ru-RU"/>
    </w:rPr>
  </w:style>
  <w:style w:type="paragraph" w:customStyle="1" w:styleId="13">
    <w:name w:val="Знак примечания1"/>
    <w:basedOn w:val="17"/>
    <w:link w:val="af0"/>
    <w:rsid w:val="00E51B96"/>
    <w:rPr>
      <w:rFonts w:eastAsiaTheme="minorHAnsi" w:cstheme="minorBidi"/>
      <w:color w:val="auto"/>
      <w:sz w:val="16"/>
      <w:szCs w:val="16"/>
      <w:lang w:eastAsia="en-US"/>
    </w:rPr>
  </w:style>
  <w:style w:type="paragraph" w:styleId="6">
    <w:name w:val="toc 6"/>
    <w:next w:val="a"/>
    <w:link w:val="60"/>
    <w:uiPriority w:val="39"/>
    <w:rsid w:val="00E51B96"/>
    <w:pPr>
      <w:spacing w:after="200" w:line="276"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E51B96"/>
    <w:rPr>
      <w:rFonts w:ascii="XO Thames" w:eastAsia="Times New Roman" w:hAnsi="XO Thames" w:cs="Times New Roman"/>
      <w:color w:val="000000"/>
      <w:sz w:val="28"/>
      <w:szCs w:val="20"/>
      <w:lang w:eastAsia="ru-RU"/>
    </w:rPr>
  </w:style>
  <w:style w:type="paragraph" w:styleId="7">
    <w:name w:val="toc 7"/>
    <w:next w:val="a"/>
    <w:link w:val="70"/>
    <w:uiPriority w:val="39"/>
    <w:rsid w:val="00E51B96"/>
    <w:pPr>
      <w:spacing w:after="200" w:line="276"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51B96"/>
    <w:rPr>
      <w:rFonts w:ascii="XO Thames" w:eastAsia="Times New Roman" w:hAnsi="XO Thames" w:cs="Times New Roman"/>
      <w:color w:val="000000"/>
      <w:sz w:val="28"/>
      <w:szCs w:val="20"/>
      <w:lang w:eastAsia="ru-RU"/>
    </w:rPr>
  </w:style>
  <w:style w:type="paragraph" w:customStyle="1" w:styleId="Endnote">
    <w:name w:val="End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afd">
    <w:name w:val="No Spacing"/>
    <w:link w:val="afe"/>
    <w:rsid w:val="00E51B96"/>
    <w:pPr>
      <w:spacing w:after="0" w:line="240" w:lineRule="auto"/>
    </w:pPr>
    <w:rPr>
      <w:rFonts w:eastAsia="Times New Roman" w:cs="Times New Roman"/>
      <w:color w:val="000000"/>
      <w:szCs w:val="20"/>
      <w:lang w:eastAsia="ru-RU"/>
    </w:rPr>
  </w:style>
  <w:style w:type="character" w:customStyle="1" w:styleId="afe">
    <w:name w:val="Без интервала Знак"/>
    <w:link w:val="afd"/>
    <w:rsid w:val="00E51B96"/>
    <w:rPr>
      <w:rFonts w:eastAsia="Times New Roman" w:cs="Times New Roman"/>
      <w:color w:val="000000"/>
      <w:szCs w:val="20"/>
      <w:lang w:eastAsia="ru-RU"/>
    </w:rPr>
  </w:style>
  <w:style w:type="paragraph" w:styleId="31">
    <w:name w:val="toc 3"/>
    <w:next w:val="a"/>
    <w:link w:val="32"/>
    <w:uiPriority w:val="39"/>
    <w:rsid w:val="00E51B96"/>
    <w:pPr>
      <w:spacing w:after="200" w:line="276"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E51B96"/>
    <w:rPr>
      <w:rFonts w:ascii="XO Thames" w:eastAsia="Times New Roman" w:hAnsi="XO Thames" w:cs="Times New Roman"/>
      <w:color w:val="000000"/>
      <w:sz w:val="28"/>
      <w:szCs w:val="20"/>
      <w:lang w:eastAsia="ru-RU"/>
    </w:rPr>
  </w:style>
  <w:style w:type="character" w:customStyle="1" w:styleId="af7">
    <w:name w:val="Абзац списка Знак"/>
    <w:basedOn w:val="16"/>
    <w:link w:val="af6"/>
    <w:rsid w:val="00E51B96"/>
    <w:rPr>
      <w:lang w:val="en-US"/>
    </w:rPr>
  </w:style>
  <w:style w:type="paragraph" w:customStyle="1" w:styleId="17">
    <w:name w:val="Основной шрифт абзаца1"/>
    <w:rsid w:val="00E51B96"/>
    <w:pPr>
      <w:spacing w:after="200" w:line="276" w:lineRule="auto"/>
    </w:pPr>
    <w:rPr>
      <w:rFonts w:eastAsia="Times New Roman" w:cs="Times New Roman"/>
      <w:color w:val="000000"/>
      <w:szCs w:val="20"/>
      <w:lang w:eastAsia="ru-RU"/>
    </w:rPr>
  </w:style>
  <w:style w:type="paragraph" w:customStyle="1" w:styleId="12">
    <w:name w:val="Гиперссылка1"/>
    <w:basedOn w:val="17"/>
    <w:link w:val="ac"/>
    <w:rsid w:val="00E51B96"/>
    <w:rPr>
      <w:rFonts w:eastAsiaTheme="minorHAnsi" w:cstheme="minorBidi"/>
      <w:color w:val="0563C1" w:themeColor="hyperlink"/>
      <w:szCs w:val="22"/>
      <w:u w:val="single"/>
      <w:lang w:eastAsia="en-US"/>
    </w:rPr>
  </w:style>
  <w:style w:type="paragraph" w:customStyle="1" w:styleId="Footnote">
    <w:name w:val="Foot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18">
    <w:name w:val="toc 1"/>
    <w:next w:val="a"/>
    <w:link w:val="19"/>
    <w:uiPriority w:val="39"/>
    <w:rsid w:val="00E51B96"/>
    <w:pPr>
      <w:spacing w:after="200" w:line="276"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E51B96"/>
    <w:rPr>
      <w:rFonts w:ascii="XO Thames" w:eastAsia="Times New Roman" w:hAnsi="XO Thames" w:cs="Times New Roman"/>
      <w:b/>
      <w:color w:val="000000"/>
      <w:sz w:val="28"/>
      <w:szCs w:val="20"/>
      <w:lang w:eastAsia="ru-RU"/>
    </w:rPr>
  </w:style>
  <w:style w:type="paragraph" w:customStyle="1" w:styleId="HeaderandFooter">
    <w:name w:val="Header and Footer"/>
    <w:rsid w:val="00E51B96"/>
    <w:pPr>
      <w:spacing w:after="200"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E51B96"/>
    <w:pPr>
      <w:spacing w:after="200" w:line="276"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51B96"/>
    <w:rPr>
      <w:rFonts w:ascii="XO Thames" w:eastAsia="Times New Roman" w:hAnsi="XO Thames" w:cs="Times New Roman"/>
      <w:color w:val="000000"/>
      <w:sz w:val="28"/>
      <w:szCs w:val="20"/>
      <w:lang w:eastAsia="ru-RU"/>
    </w:rPr>
  </w:style>
  <w:style w:type="paragraph" w:styleId="8">
    <w:name w:val="toc 8"/>
    <w:next w:val="a"/>
    <w:link w:val="80"/>
    <w:uiPriority w:val="39"/>
    <w:rsid w:val="00E51B96"/>
    <w:pPr>
      <w:spacing w:after="200" w:line="276"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51B96"/>
    <w:rPr>
      <w:rFonts w:ascii="XO Thames" w:eastAsia="Times New Roman" w:hAnsi="XO Thames" w:cs="Times New Roman"/>
      <w:color w:val="000000"/>
      <w:sz w:val="28"/>
      <w:szCs w:val="20"/>
      <w:lang w:eastAsia="ru-RU"/>
    </w:rPr>
  </w:style>
  <w:style w:type="paragraph" w:styleId="51">
    <w:name w:val="toc 5"/>
    <w:next w:val="a"/>
    <w:link w:val="52"/>
    <w:uiPriority w:val="39"/>
    <w:rsid w:val="00E51B96"/>
    <w:pPr>
      <w:spacing w:after="200" w:line="276"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51B96"/>
    <w:rPr>
      <w:rFonts w:ascii="XO Thames" w:eastAsia="Times New Roman" w:hAnsi="XO Thames" w:cs="Times New Roman"/>
      <w:color w:val="000000"/>
      <w:sz w:val="28"/>
      <w:szCs w:val="20"/>
      <w:lang w:eastAsia="ru-RU"/>
    </w:rPr>
  </w:style>
  <w:style w:type="paragraph" w:customStyle="1" w:styleId="11">
    <w:name w:val="Выделение1"/>
    <w:basedOn w:val="17"/>
    <w:link w:val="ab"/>
    <w:rsid w:val="00E51B96"/>
    <w:rPr>
      <w:rFonts w:eastAsiaTheme="minorHAnsi" w:cstheme="minorBidi"/>
      <w:i/>
      <w:iCs/>
      <w:color w:val="auto"/>
      <w:szCs w:val="22"/>
      <w:lang w:eastAsia="en-US"/>
    </w:rPr>
  </w:style>
  <w:style w:type="character" w:customStyle="1" w:styleId="af">
    <w:name w:val="Название объекта Знак"/>
    <w:basedOn w:val="16"/>
    <w:link w:val="ae"/>
    <w:rsid w:val="00E51B96"/>
    <w:rPr>
      <w:b/>
      <w:bCs/>
      <w:color w:val="4472C4" w:themeColor="accent1"/>
      <w:sz w:val="18"/>
      <w:szCs w:val="18"/>
      <w:lang w:val="en-US"/>
    </w:rPr>
  </w:style>
  <w:style w:type="character" w:customStyle="1" w:styleId="a6">
    <w:name w:val="Обычный отступ Знак"/>
    <w:basedOn w:val="16"/>
    <w:link w:val="a5"/>
    <w:rsid w:val="00E51B96"/>
    <w:rPr>
      <w:lang w:val="en-US"/>
    </w:rPr>
  </w:style>
  <w:style w:type="table" w:customStyle="1" w:styleId="1a">
    <w:name w:val="Сетка таблицы1"/>
    <w:basedOn w:val="a1"/>
    <w:next w:val="ad"/>
    <w:rsid w:val="00E51B9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
    <w:name w:val="Нет списка2"/>
    <w:next w:val="a2"/>
    <w:uiPriority w:val="99"/>
    <w:semiHidden/>
    <w:unhideWhenUsed/>
    <w:rsid w:val="00E51B96"/>
  </w:style>
  <w:style w:type="table" w:customStyle="1" w:styleId="25">
    <w:name w:val="Сетка таблицы2"/>
    <w:basedOn w:val="a1"/>
    <w:next w:val="ad"/>
    <w:rsid w:val="00E51B9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d"/>
    <w:uiPriority w:val="59"/>
    <w:rsid w:val="00A1679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1" Type="http://schemas.openxmlformats.org/officeDocument/2006/relationships/hyperlink" Target="https://m.edsoo.ru/7f411f36" TargetMode="External"/><Relationship Id="rId42" Type="http://schemas.openxmlformats.org/officeDocument/2006/relationships/hyperlink" Target="https://urok.apkpro.ru/" TargetMode="External"/><Relationship Id="rId63" Type="http://schemas.openxmlformats.org/officeDocument/2006/relationships/hyperlink" Target="https://urok.apkpro.ru/" TargetMode="External"/><Relationship Id="rId84" Type="http://schemas.openxmlformats.org/officeDocument/2006/relationships/hyperlink" Target="https://urok.apkpro.ru/" TargetMode="External"/><Relationship Id="rId138" Type="http://schemas.openxmlformats.org/officeDocument/2006/relationships/hyperlink" Target="https://urok.apkpro.ru/" TargetMode="External"/><Relationship Id="rId159" Type="http://schemas.openxmlformats.org/officeDocument/2006/relationships/hyperlink" Target="https://urok.apkpro.ru/" TargetMode="External"/><Relationship Id="rId170" Type="http://schemas.openxmlformats.org/officeDocument/2006/relationships/hyperlink" Target="https://urok.apkpro.ru/" TargetMode="External"/><Relationship Id="rId191" Type="http://schemas.openxmlformats.org/officeDocument/2006/relationships/hyperlink" Target="https://urok.apkpro.ru/" TargetMode="External"/><Relationship Id="rId205" Type="http://schemas.openxmlformats.org/officeDocument/2006/relationships/hyperlink" Target="https://urok.apkpro.ru/" TargetMode="External"/><Relationship Id="rId226" Type="http://schemas.openxmlformats.org/officeDocument/2006/relationships/hyperlink" Target="https://urok.apkpro.ru/" TargetMode="External"/><Relationship Id="rId247" Type="http://schemas.openxmlformats.org/officeDocument/2006/relationships/hyperlink" Target="https://urok.apkpro.ru/" TargetMode="External"/><Relationship Id="rId107" Type="http://schemas.openxmlformats.org/officeDocument/2006/relationships/hyperlink" Target="https://myschool.edu.ru/" TargetMode="External"/><Relationship Id="rId268" Type="http://schemas.openxmlformats.org/officeDocument/2006/relationships/theme" Target="theme/theme1.xml"/><Relationship Id="rId11" Type="http://schemas.openxmlformats.org/officeDocument/2006/relationships/hyperlink" Target="https://m.edsoo.ru/7f4110fe" TargetMode="External"/><Relationship Id="rId32" Type="http://schemas.openxmlformats.org/officeDocument/2006/relationships/hyperlink" Target="https://urok.apkpro.ru/" TargetMode="External"/><Relationship Id="rId53" Type="http://schemas.openxmlformats.org/officeDocument/2006/relationships/hyperlink" Target="https://urok.apkpro.ru/" TargetMode="External"/><Relationship Id="rId74" Type="http://schemas.openxmlformats.org/officeDocument/2006/relationships/hyperlink" Target="https://urok.apkpro.ru/" TargetMode="External"/><Relationship Id="rId128" Type="http://schemas.openxmlformats.org/officeDocument/2006/relationships/hyperlink" Target="https://urok.apkpro.ru/" TargetMode="External"/><Relationship Id="rId149" Type="http://schemas.openxmlformats.org/officeDocument/2006/relationships/hyperlink" Target="https://urok.apkpro.ru/" TargetMode="External"/><Relationship Id="rId5" Type="http://schemas.openxmlformats.org/officeDocument/2006/relationships/hyperlink" Target="https://m.edsoo.ru/7f4110fe" TargetMode="External"/><Relationship Id="rId95" Type="http://schemas.openxmlformats.org/officeDocument/2006/relationships/hyperlink" Target="https://urok.apkpro.ru/" TargetMode="External"/><Relationship Id="rId160" Type="http://schemas.openxmlformats.org/officeDocument/2006/relationships/hyperlink" Target="https://urok.apkpro.ru/" TargetMode="External"/><Relationship Id="rId181" Type="http://schemas.openxmlformats.org/officeDocument/2006/relationships/hyperlink" Target="https://urok.apkpro.ru/" TargetMode="External"/><Relationship Id="rId216" Type="http://schemas.openxmlformats.org/officeDocument/2006/relationships/hyperlink" Target="https://urok.apkpro.ru/" TargetMode="External"/><Relationship Id="rId237" Type="http://schemas.openxmlformats.org/officeDocument/2006/relationships/hyperlink" Target="https://urok.apkpro.ru/" TargetMode="External"/><Relationship Id="rId258" Type="http://schemas.openxmlformats.org/officeDocument/2006/relationships/hyperlink" Target="https://urok.apkpro.ru/" TargetMode="External"/><Relationship Id="rId22" Type="http://schemas.openxmlformats.org/officeDocument/2006/relationships/hyperlink" Target="https://m.edsoo.ru/7f411f36" TargetMode="External"/><Relationship Id="rId43" Type="http://schemas.openxmlformats.org/officeDocument/2006/relationships/hyperlink" Target="https://urok.apkpro.ru/" TargetMode="External"/><Relationship Id="rId64" Type="http://schemas.openxmlformats.org/officeDocument/2006/relationships/hyperlink" Target="https://urok.apkpro.ru/" TargetMode="External"/><Relationship Id="rId118" Type="http://schemas.openxmlformats.org/officeDocument/2006/relationships/hyperlink" Target="https://urok.apkpro.ru/" TargetMode="External"/><Relationship Id="rId139" Type="http://schemas.openxmlformats.org/officeDocument/2006/relationships/hyperlink" Target="https://urok.apkpro.ru/" TargetMode="External"/><Relationship Id="rId85" Type="http://schemas.openxmlformats.org/officeDocument/2006/relationships/hyperlink" Target="https://urok.apkpro.ru/" TargetMode="External"/><Relationship Id="rId150" Type="http://schemas.openxmlformats.org/officeDocument/2006/relationships/hyperlink" Target="https://urok.apkpro.ru/" TargetMode="External"/><Relationship Id="rId171" Type="http://schemas.openxmlformats.org/officeDocument/2006/relationships/hyperlink" Target="https://urok.apkpro.ru/" TargetMode="External"/><Relationship Id="rId192" Type="http://schemas.openxmlformats.org/officeDocument/2006/relationships/hyperlink" Target="https://urok.apkpro.ru/" TargetMode="External"/><Relationship Id="rId206" Type="http://schemas.openxmlformats.org/officeDocument/2006/relationships/hyperlink" Target="https://urok.apkpro.ru/" TargetMode="External"/><Relationship Id="rId227" Type="http://schemas.openxmlformats.org/officeDocument/2006/relationships/hyperlink" Target="https://urok.apkpro.ru/" TargetMode="External"/><Relationship Id="rId248" Type="http://schemas.openxmlformats.org/officeDocument/2006/relationships/hyperlink" Target="https://urok.apkpro.ru/" TargetMode="External"/><Relationship Id="rId12" Type="http://schemas.openxmlformats.org/officeDocument/2006/relationships/hyperlink" Target="https://m.edsoo.ru/7f4110fe" TargetMode="External"/><Relationship Id="rId33" Type="http://schemas.openxmlformats.org/officeDocument/2006/relationships/hyperlink" Target="https://urok.apkpro.ru/" TargetMode="External"/><Relationship Id="rId108" Type="http://schemas.openxmlformats.org/officeDocument/2006/relationships/hyperlink" Target="https://urok.apkpro.ru/" TargetMode="External"/><Relationship Id="rId129" Type="http://schemas.openxmlformats.org/officeDocument/2006/relationships/hyperlink" Target="https://myschool.edu.ru/" TargetMode="External"/><Relationship Id="rId54" Type="http://schemas.openxmlformats.org/officeDocument/2006/relationships/hyperlink" Target="https://urok.apkpro.ru/" TargetMode="External"/><Relationship Id="rId75" Type="http://schemas.openxmlformats.org/officeDocument/2006/relationships/hyperlink" Target="https://urok.apkpro.ru/" TargetMode="External"/><Relationship Id="rId96" Type="http://schemas.openxmlformats.org/officeDocument/2006/relationships/hyperlink" Target="https://urok.apkpro.ru/" TargetMode="External"/><Relationship Id="rId140" Type="http://schemas.openxmlformats.org/officeDocument/2006/relationships/hyperlink" Target="https://urok.apkpro.ru/" TargetMode="External"/><Relationship Id="rId161" Type="http://schemas.openxmlformats.org/officeDocument/2006/relationships/hyperlink" Target="https://urok.apkpro.ru/" TargetMode="External"/><Relationship Id="rId182" Type="http://schemas.openxmlformats.org/officeDocument/2006/relationships/hyperlink" Target="https://urok.apkpro.ru/" TargetMode="External"/><Relationship Id="rId217" Type="http://schemas.openxmlformats.org/officeDocument/2006/relationships/hyperlink" Target="https://urok.apkpro.ru/" TargetMode="External"/><Relationship Id="rId6" Type="http://schemas.openxmlformats.org/officeDocument/2006/relationships/hyperlink" Target="https://m.edsoo.ru/7f4110fe" TargetMode="External"/><Relationship Id="rId238" Type="http://schemas.openxmlformats.org/officeDocument/2006/relationships/hyperlink" Target="https://urok.apkpro.ru/" TargetMode="External"/><Relationship Id="rId259" Type="http://schemas.openxmlformats.org/officeDocument/2006/relationships/hyperlink" Target="https://urok.apkpro.ru/" TargetMode="External"/><Relationship Id="rId23" Type="http://schemas.openxmlformats.org/officeDocument/2006/relationships/hyperlink" Target="https://m.edsoo.ru/7f411f36" TargetMode="External"/><Relationship Id="rId28" Type="http://schemas.openxmlformats.org/officeDocument/2006/relationships/hyperlink" Target="https://urok.apkpro.ru/" TargetMode="External"/><Relationship Id="rId49" Type="http://schemas.openxmlformats.org/officeDocument/2006/relationships/hyperlink" Target="https://urok.apkpro.ru/" TargetMode="External"/><Relationship Id="rId114" Type="http://schemas.openxmlformats.org/officeDocument/2006/relationships/hyperlink" Target="https://myschool.edu.ru/" TargetMode="External"/><Relationship Id="rId119" Type="http://schemas.openxmlformats.org/officeDocument/2006/relationships/hyperlink" Target="https://urok.apkpro.ru/" TargetMode="External"/><Relationship Id="rId44" Type="http://schemas.openxmlformats.org/officeDocument/2006/relationships/hyperlink" Target="https://urok.apkpro.ru/" TargetMode="External"/><Relationship Id="rId60" Type="http://schemas.openxmlformats.org/officeDocument/2006/relationships/hyperlink" Target="https://urok.apkpro.ru/" TargetMode="External"/><Relationship Id="rId65" Type="http://schemas.openxmlformats.org/officeDocument/2006/relationships/hyperlink" Target="https://urok.apkpro.ru/" TargetMode="External"/><Relationship Id="rId81" Type="http://schemas.openxmlformats.org/officeDocument/2006/relationships/hyperlink" Target="https://urok.apkpro.ru/" TargetMode="External"/><Relationship Id="rId86" Type="http://schemas.openxmlformats.org/officeDocument/2006/relationships/hyperlink" Target="https://urok.apkpro.ru/" TargetMode="External"/><Relationship Id="rId130" Type="http://schemas.openxmlformats.org/officeDocument/2006/relationships/hyperlink" Target="https://urok.apkpro.ru/" TargetMode="External"/><Relationship Id="rId135" Type="http://schemas.openxmlformats.org/officeDocument/2006/relationships/hyperlink" Target="https://urok.apkpro.ru/" TargetMode="External"/><Relationship Id="rId151" Type="http://schemas.openxmlformats.org/officeDocument/2006/relationships/hyperlink" Target="https://urok.apkpro.ru/" TargetMode="External"/><Relationship Id="rId156" Type="http://schemas.openxmlformats.org/officeDocument/2006/relationships/hyperlink" Target="https://urok.apkpro.ru/" TargetMode="External"/><Relationship Id="rId177" Type="http://schemas.openxmlformats.org/officeDocument/2006/relationships/hyperlink" Target="https://urok.apkpro.ru/" TargetMode="External"/><Relationship Id="rId198" Type="http://schemas.openxmlformats.org/officeDocument/2006/relationships/hyperlink" Target="https://urok.apkpro.ru/" TargetMode="External"/><Relationship Id="rId172" Type="http://schemas.openxmlformats.org/officeDocument/2006/relationships/hyperlink" Target="https://urok.apkpro.ru/" TargetMode="External"/><Relationship Id="rId193" Type="http://schemas.openxmlformats.org/officeDocument/2006/relationships/hyperlink" Target="https://urok.apkpro.ru/" TargetMode="External"/><Relationship Id="rId202" Type="http://schemas.openxmlformats.org/officeDocument/2006/relationships/hyperlink" Target="https://urok.apkpro.ru/" TargetMode="External"/><Relationship Id="rId207" Type="http://schemas.openxmlformats.org/officeDocument/2006/relationships/hyperlink" Target="https://urok.apkpro.ru/" TargetMode="External"/><Relationship Id="rId223" Type="http://schemas.openxmlformats.org/officeDocument/2006/relationships/hyperlink" Target="https://urok.apkpro.ru/" TargetMode="External"/><Relationship Id="rId228" Type="http://schemas.openxmlformats.org/officeDocument/2006/relationships/hyperlink" Target="https://urok.apkpro.ru/" TargetMode="External"/><Relationship Id="rId244" Type="http://schemas.openxmlformats.org/officeDocument/2006/relationships/hyperlink" Target="https://urok.apkpro.ru/" TargetMode="External"/><Relationship Id="rId249" Type="http://schemas.openxmlformats.org/officeDocument/2006/relationships/hyperlink" Target="https://urok.apkpro.ru/"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urok.apkpro.ru/" TargetMode="External"/><Relationship Id="rId109" Type="http://schemas.openxmlformats.org/officeDocument/2006/relationships/hyperlink" Target="https://urok.apkpro.ru/" TargetMode="External"/><Relationship Id="rId260" Type="http://schemas.openxmlformats.org/officeDocument/2006/relationships/hyperlink" Target="https://urok.apkpro.ru/" TargetMode="External"/><Relationship Id="rId265" Type="http://schemas.openxmlformats.org/officeDocument/2006/relationships/hyperlink" Target="https://myschool.edu.ru/" TargetMode="External"/><Relationship Id="rId34" Type="http://schemas.openxmlformats.org/officeDocument/2006/relationships/hyperlink" Target="https://urok.apkpro.ru/" TargetMode="External"/><Relationship Id="rId50" Type="http://schemas.openxmlformats.org/officeDocument/2006/relationships/hyperlink" Target="https://urok.apkpro.ru/" TargetMode="External"/><Relationship Id="rId55" Type="http://schemas.openxmlformats.org/officeDocument/2006/relationships/hyperlink" Target="https://urok.apkpro.ru/" TargetMode="External"/><Relationship Id="rId76" Type="http://schemas.openxmlformats.org/officeDocument/2006/relationships/hyperlink" Target="https://urok.apkpro.ru/" TargetMode="External"/><Relationship Id="rId97" Type="http://schemas.openxmlformats.org/officeDocument/2006/relationships/hyperlink" Target="https://urok.apkpro.ru/" TargetMode="External"/><Relationship Id="rId104" Type="http://schemas.openxmlformats.org/officeDocument/2006/relationships/hyperlink" Target="https://myschool.edu.ru/" TargetMode="External"/><Relationship Id="rId120" Type="http://schemas.openxmlformats.org/officeDocument/2006/relationships/hyperlink" Target="https://myschool.edu.ru/" TargetMode="External"/><Relationship Id="rId125" Type="http://schemas.openxmlformats.org/officeDocument/2006/relationships/hyperlink" Target="https://urok.apkpro.ru/" TargetMode="External"/><Relationship Id="rId141" Type="http://schemas.openxmlformats.org/officeDocument/2006/relationships/hyperlink" Target="https://urok.apkpro.ru/" TargetMode="External"/><Relationship Id="rId146" Type="http://schemas.openxmlformats.org/officeDocument/2006/relationships/hyperlink" Target="https://urok.apkpro.ru/" TargetMode="External"/><Relationship Id="rId167" Type="http://schemas.openxmlformats.org/officeDocument/2006/relationships/hyperlink" Target="https://urok.apkpro.ru/" TargetMode="External"/><Relationship Id="rId188" Type="http://schemas.openxmlformats.org/officeDocument/2006/relationships/hyperlink" Target="https://urok.apkpro.ru/" TargetMode="External"/><Relationship Id="rId7" Type="http://schemas.openxmlformats.org/officeDocument/2006/relationships/hyperlink" Target="https://m.edsoo.ru/7f4110fe" TargetMode="External"/><Relationship Id="rId71" Type="http://schemas.openxmlformats.org/officeDocument/2006/relationships/hyperlink" Target="https://urok.apkpro.ru/" TargetMode="External"/><Relationship Id="rId92" Type="http://schemas.openxmlformats.org/officeDocument/2006/relationships/hyperlink" Target="https://urok.apkpro.ru/" TargetMode="External"/><Relationship Id="rId162" Type="http://schemas.openxmlformats.org/officeDocument/2006/relationships/hyperlink" Target="https://urok.apkpro.ru/" TargetMode="External"/><Relationship Id="rId183" Type="http://schemas.openxmlformats.org/officeDocument/2006/relationships/hyperlink" Target="https://urok.apkpro.ru/" TargetMode="External"/><Relationship Id="rId213" Type="http://schemas.openxmlformats.org/officeDocument/2006/relationships/hyperlink" Target="https://urok.apkpro.ru/" TargetMode="External"/><Relationship Id="rId218" Type="http://schemas.openxmlformats.org/officeDocument/2006/relationships/hyperlink" Target="https://urok.apkpro.ru/" TargetMode="External"/><Relationship Id="rId234" Type="http://schemas.openxmlformats.org/officeDocument/2006/relationships/hyperlink" Target="https://urok.apkpro.ru/" TargetMode="External"/><Relationship Id="rId239" Type="http://schemas.openxmlformats.org/officeDocument/2006/relationships/hyperlink" Target="https://urok.apkpro.ru/" TargetMode="External"/><Relationship Id="rId2" Type="http://schemas.openxmlformats.org/officeDocument/2006/relationships/styles" Target="styles.xml"/><Relationship Id="rId29" Type="http://schemas.openxmlformats.org/officeDocument/2006/relationships/hyperlink" Target="https://urok.apkpro.ru/" TargetMode="External"/><Relationship Id="rId250" Type="http://schemas.openxmlformats.org/officeDocument/2006/relationships/hyperlink" Target="https://urok.apkpro.ru/" TargetMode="External"/><Relationship Id="rId255" Type="http://schemas.openxmlformats.org/officeDocument/2006/relationships/hyperlink" Target="https://urok.apkpro.ru/" TargetMode="External"/><Relationship Id="rId24" Type="http://schemas.openxmlformats.org/officeDocument/2006/relationships/hyperlink" Target="https://m.edsoo.ru/7f411f36" TargetMode="External"/><Relationship Id="rId40" Type="http://schemas.openxmlformats.org/officeDocument/2006/relationships/hyperlink" Target="https://urok.apkpro.ru/" TargetMode="External"/><Relationship Id="rId45" Type="http://schemas.openxmlformats.org/officeDocument/2006/relationships/hyperlink" Target="https://urok.apkpro.ru/" TargetMode="External"/><Relationship Id="rId66" Type="http://schemas.openxmlformats.org/officeDocument/2006/relationships/hyperlink" Target="https://urok.apkpro.ru/" TargetMode="External"/><Relationship Id="rId87" Type="http://schemas.openxmlformats.org/officeDocument/2006/relationships/hyperlink" Target="https://urok.apkpro.ru/" TargetMode="External"/><Relationship Id="rId110" Type="http://schemas.openxmlformats.org/officeDocument/2006/relationships/hyperlink" Target="https://urok.apkpro.ru/" TargetMode="External"/><Relationship Id="rId115" Type="http://schemas.openxmlformats.org/officeDocument/2006/relationships/hyperlink" Target="https://urok.apkpro.ru/" TargetMode="External"/><Relationship Id="rId131" Type="http://schemas.openxmlformats.org/officeDocument/2006/relationships/hyperlink" Target="https://myschool.edu.ru/" TargetMode="External"/><Relationship Id="rId136" Type="http://schemas.openxmlformats.org/officeDocument/2006/relationships/hyperlink" Target="https://urok.apkpro.ru/" TargetMode="External"/><Relationship Id="rId157" Type="http://schemas.openxmlformats.org/officeDocument/2006/relationships/hyperlink" Target="https://urok.apkpro.ru/" TargetMode="External"/><Relationship Id="rId178" Type="http://schemas.openxmlformats.org/officeDocument/2006/relationships/hyperlink" Target="https://urok.apkpro.ru/" TargetMode="External"/><Relationship Id="rId61" Type="http://schemas.openxmlformats.org/officeDocument/2006/relationships/hyperlink" Target="https://urok.apkpro.ru/" TargetMode="External"/><Relationship Id="rId82" Type="http://schemas.openxmlformats.org/officeDocument/2006/relationships/hyperlink" Target="https://urok.apkpro.ru/" TargetMode="External"/><Relationship Id="rId152" Type="http://schemas.openxmlformats.org/officeDocument/2006/relationships/hyperlink" Target="https://urok.apkpro.ru/" TargetMode="External"/><Relationship Id="rId173" Type="http://schemas.openxmlformats.org/officeDocument/2006/relationships/hyperlink" Target="https://urok.apkpro.ru/" TargetMode="External"/><Relationship Id="rId194" Type="http://schemas.openxmlformats.org/officeDocument/2006/relationships/hyperlink" Target="https://urok.apkpro.ru/" TargetMode="External"/><Relationship Id="rId199" Type="http://schemas.openxmlformats.org/officeDocument/2006/relationships/hyperlink" Target="https://urok.apkpro.ru/" TargetMode="External"/><Relationship Id="rId203" Type="http://schemas.openxmlformats.org/officeDocument/2006/relationships/hyperlink" Target="https://urok.apkpro.ru/" TargetMode="External"/><Relationship Id="rId208" Type="http://schemas.openxmlformats.org/officeDocument/2006/relationships/hyperlink" Target="https://urok.apkpro.ru/" TargetMode="External"/><Relationship Id="rId229" Type="http://schemas.openxmlformats.org/officeDocument/2006/relationships/hyperlink" Target="https://urok.apkpro.ru/" TargetMode="External"/><Relationship Id="rId19" Type="http://schemas.openxmlformats.org/officeDocument/2006/relationships/hyperlink" Target="https://m.edsoo.ru/7f411f36" TargetMode="External"/><Relationship Id="rId224" Type="http://schemas.openxmlformats.org/officeDocument/2006/relationships/hyperlink" Target="https://urok.apkpro.ru/" TargetMode="External"/><Relationship Id="rId240" Type="http://schemas.openxmlformats.org/officeDocument/2006/relationships/hyperlink" Target="https://urok.apkpro.ru/" TargetMode="External"/><Relationship Id="rId245" Type="http://schemas.openxmlformats.org/officeDocument/2006/relationships/hyperlink" Target="https://urok.apkpro.ru/" TargetMode="External"/><Relationship Id="rId261" Type="http://schemas.openxmlformats.org/officeDocument/2006/relationships/hyperlink" Target="https://urok.apkpro.ru/" TargetMode="External"/><Relationship Id="rId266" Type="http://schemas.openxmlformats.org/officeDocument/2006/relationships/hyperlink" Target="https://m.edsoo.ru/7f4110fe" TargetMode="External"/><Relationship Id="rId14" Type="http://schemas.openxmlformats.org/officeDocument/2006/relationships/hyperlink" Target="https://m.edsoo.ru/7f4110fe" TargetMode="External"/><Relationship Id="rId30" Type="http://schemas.openxmlformats.org/officeDocument/2006/relationships/hyperlink" Target="https://m.edsoo.ru/c4e0ee40" TargetMode="External"/><Relationship Id="rId35" Type="http://schemas.openxmlformats.org/officeDocument/2006/relationships/hyperlink" Target="https://urok.apkpro.ru/" TargetMode="External"/><Relationship Id="rId56" Type="http://schemas.openxmlformats.org/officeDocument/2006/relationships/hyperlink" Target="https://urok.apkpro.ru/"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105" Type="http://schemas.openxmlformats.org/officeDocument/2006/relationships/hyperlink" Target="https://myschool.edu.ru/" TargetMode="External"/><Relationship Id="rId126" Type="http://schemas.openxmlformats.org/officeDocument/2006/relationships/hyperlink" Target="https://urok.apkpro.ru/" TargetMode="External"/><Relationship Id="rId147" Type="http://schemas.openxmlformats.org/officeDocument/2006/relationships/hyperlink" Target="https://urok.apkpro.ru/" TargetMode="External"/><Relationship Id="rId168" Type="http://schemas.openxmlformats.org/officeDocument/2006/relationships/hyperlink" Target="https://urok.apkpro.ru/" TargetMode="External"/><Relationship Id="rId8" Type="http://schemas.openxmlformats.org/officeDocument/2006/relationships/hyperlink" Target="https://m.edsoo.ru/7f4110fe" TargetMode="External"/><Relationship Id="rId51" Type="http://schemas.openxmlformats.org/officeDocument/2006/relationships/hyperlink" Target="https://urok.apkpro.ru/"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98" Type="http://schemas.openxmlformats.org/officeDocument/2006/relationships/hyperlink" Target="https://urok.apkpro.ru/" TargetMode="External"/><Relationship Id="rId121" Type="http://schemas.openxmlformats.org/officeDocument/2006/relationships/hyperlink" Target="https://urok.apkpro.ru/" TargetMode="External"/><Relationship Id="rId142" Type="http://schemas.openxmlformats.org/officeDocument/2006/relationships/hyperlink" Target="https://urok.apkpro.ru/" TargetMode="External"/><Relationship Id="rId163" Type="http://schemas.openxmlformats.org/officeDocument/2006/relationships/hyperlink" Target="https://urok.apkpro.ru/" TargetMode="External"/><Relationship Id="rId184" Type="http://schemas.openxmlformats.org/officeDocument/2006/relationships/hyperlink" Target="https://urok.apkpro.ru/" TargetMode="External"/><Relationship Id="rId189" Type="http://schemas.openxmlformats.org/officeDocument/2006/relationships/hyperlink" Target="https://urok.apkpro.ru/" TargetMode="External"/><Relationship Id="rId219" Type="http://schemas.openxmlformats.org/officeDocument/2006/relationships/hyperlink" Target="https://urok.apkpro.ru/" TargetMode="External"/><Relationship Id="rId3" Type="http://schemas.openxmlformats.org/officeDocument/2006/relationships/settings" Target="settings.xml"/><Relationship Id="rId214" Type="http://schemas.openxmlformats.org/officeDocument/2006/relationships/hyperlink" Target="https://urok.apkpro.ru/" TargetMode="External"/><Relationship Id="rId230" Type="http://schemas.openxmlformats.org/officeDocument/2006/relationships/hyperlink" Target="https://urok.apkpro.ru/" TargetMode="External"/><Relationship Id="rId235" Type="http://schemas.openxmlformats.org/officeDocument/2006/relationships/hyperlink" Target="https://urok.apkpro.ru/" TargetMode="External"/><Relationship Id="rId251" Type="http://schemas.openxmlformats.org/officeDocument/2006/relationships/hyperlink" Target="https://urok.apkpro.ru/" TargetMode="External"/><Relationship Id="rId256" Type="http://schemas.openxmlformats.org/officeDocument/2006/relationships/hyperlink" Target="https://urok.apkpro.ru/" TargetMode="External"/><Relationship Id="rId25" Type="http://schemas.openxmlformats.org/officeDocument/2006/relationships/hyperlink" Target="https://myschool.edu.ru/" TargetMode="External"/><Relationship Id="rId46" Type="http://schemas.openxmlformats.org/officeDocument/2006/relationships/hyperlink" Target="https://urok.apkpro.ru/" TargetMode="External"/><Relationship Id="rId67" Type="http://schemas.openxmlformats.org/officeDocument/2006/relationships/hyperlink" Target="https://urok.apkpro.ru/" TargetMode="External"/><Relationship Id="rId116" Type="http://schemas.openxmlformats.org/officeDocument/2006/relationships/hyperlink" Target="https://urok.apkpro.ru/" TargetMode="External"/><Relationship Id="rId137" Type="http://schemas.openxmlformats.org/officeDocument/2006/relationships/hyperlink" Target="https://urok.apkpro.ru/" TargetMode="External"/><Relationship Id="rId158" Type="http://schemas.openxmlformats.org/officeDocument/2006/relationships/hyperlink" Target="https://urok.apkpro.ru/" TargetMode="External"/><Relationship Id="rId20" Type="http://schemas.openxmlformats.org/officeDocument/2006/relationships/hyperlink" Target="https://m.edsoo.ru/7f411f36" TargetMode="External"/><Relationship Id="rId41" Type="http://schemas.openxmlformats.org/officeDocument/2006/relationships/hyperlink" Target="https://urok.apkpro.ru/" TargetMode="External"/><Relationship Id="rId62" Type="http://schemas.openxmlformats.org/officeDocument/2006/relationships/hyperlink" Target="https://urok.apkpro.ru/" TargetMode="External"/><Relationship Id="rId83" Type="http://schemas.openxmlformats.org/officeDocument/2006/relationships/hyperlink" Target="https://urok.apkpro.ru/" TargetMode="External"/><Relationship Id="rId88" Type="http://schemas.openxmlformats.org/officeDocument/2006/relationships/hyperlink" Target="https://myschool.edu.ru/" TargetMode="External"/><Relationship Id="rId111" Type="http://schemas.openxmlformats.org/officeDocument/2006/relationships/hyperlink" Target="https://urok.apkpro.ru/" TargetMode="External"/><Relationship Id="rId132" Type="http://schemas.openxmlformats.org/officeDocument/2006/relationships/hyperlink" Target="https://urok.apkpro.ru/" TargetMode="External"/><Relationship Id="rId153" Type="http://schemas.openxmlformats.org/officeDocument/2006/relationships/hyperlink" Target="https://urok.apkpro.ru/" TargetMode="External"/><Relationship Id="rId174" Type="http://schemas.openxmlformats.org/officeDocument/2006/relationships/hyperlink" Target="https://urok.apkpro.ru/" TargetMode="External"/><Relationship Id="rId179" Type="http://schemas.openxmlformats.org/officeDocument/2006/relationships/hyperlink" Target="https://urok.apkpro.ru/" TargetMode="External"/><Relationship Id="rId195" Type="http://schemas.openxmlformats.org/officeDocument/2006/relationships/hyperlink" Target="https://urok.apkpro.ru/" TargetMode="External"/><Relationship Id="rId209" Type="http://schemas.openxmlformats.org/officeDocument/2006/relationships/hyperlink" Target="https://urok.apkpro.ru/" TargetMode="External"/><Relationship Id="rId190" Type="http://schemas.openxmlformats.org/officeDocument/2006/relationships/hyperlink" Target="https://urok.apkpro.ru/" TargetMode="External"/><Relationship Id="rId204" Type="http://schemas.openxmlformats.org/officeDocument/2006/relationships/hyperlink" Target="https://urok.apkpro.ru/" TargetMode="External"/><Relationship Id="rId220" Type="http://schemas.openxmlformats.org/officeDocument/2006/relationships/hyperlink" Target="https://urok.apkpro.ru/" TargetMode="External"/><Relationship Id="rId225" Type="http://schemas.openxmlformats.org/officeDocument/2006/relationships/hyperlink" Target="https://urok.apkpro.ru/" TargetMode="External"/><Relationship Id="rId241" Type="http://schemas.openxmlformats.org/officeDocument/2006/relationships/hyperlink" Target="https://urok.apkpro.ru/" TargetMode="External"/><Relationship Id="rId246" Type="http://schemas.openxmlformats.org/officeDocument/2006/relationships/hyperlink" Target="https://urok.apkpro.ru/" TargetMode="External"/><Relationship Id="rId267" Type="http://schemas.openxmlformats.org/officeDocument/2006/relationships/fontTable" Target="fontTable.xml"/><Relationship Id="rId15" Type="http://schemas.openxmlformats.org/officeDocument/2006/relationships/hyperlink" Target="https://m.edsoo.ru/7f411f36" TargetMode="External"/><Relationship Id="rId36" Type="http://schemas.openxmlformats.org/officeDocument/2006/relationships/hyperlink" Target="https://urok.apkpro.ru/" TargetMode="External"/><Relationship Id="rId57" Type="http://schemas.openxmlformats.org/officeDocument/2006/relationships/hyperlink" Target="https://urok.apkpro.ru/" TargetMode="External"/><Relationship Id="rId106" Type="http://schemas.openxmlformats.org/officeDocument/2006/relationships/hyperlink" Target="https://urok.apkpro.ru/" TargetMode="External"/><Relationship Id="rId127" Type="http://schemas.openxmlformats.org/officeDocument/2006/relationships/hyperlink" Target="https://urok.apkpro.ru/" TargetMode="External"/><Relationship Id="rId262" Type="http://schemas.openxmlformats.org/officeDocument/2006/relationships/hyperlink" Target="https://urok.apkpro.ru/" TargetMode="External"/><Relationship Id="rId10" Type="http://schemas.openxmlformats.org/officeDocument/2006/relationships/hyperlink" Target="https://m.edsoo.ru/7f4110fe" TargetMode="External"/><Relationship Id="rId31" Type="http://schemas.openxmlformats.org/officeDocument/2006/relationships/hyperlink" Target="https://urok.apkpro.ru/" TargetMode="External"/><Relationship Id="rId52" Type="http://schemas.openxmlformats.org/officeDocument/2006/relationships/hyperlink" Target="https://urok.apkpro.ru/" TargetMode="External"/><Relationship Id="rId73" Type="http://schemas.openxmlformats.org/officeDocument/2006/relationships/hyperlink" Target="https://urok.apkpro.ru/" TargetMode="External"/><Relationship Id="rId78" Type="http://schemas.openxmlformats.org/officeDocument/2006/relationships/hyperlink" Target="https://urok.apkpro.ru/" TargetMode="External"/><Relationship Id="rId94" Type="http://schemas.openxmlformats.org/officeDocument/2006/relationships/hyperlink" Target="https://urok.apkpro.ru/" TargetMode="External"/><Relationship Id="rId99" Type="http://schemas.openxmlformats.org/officeDocument/2006/relationships/hyperlink" Target="https://urok.apkpro.ru/" TargetMode="External"/><Relationship Id="rId101" Type="http://schemas.openxmlformats.org/officeDocument/2006/relationships/hyperlink" Target="https://urok.apkpro.ru/" TargetMode="External"/><Relationship Id="rId122" Type="http://schemas.openxmlformats.org/officeDocument/2006/relationships/hyperlink" Target="https://urok.apkpro.ru/" TargetMode="External"/><Relationship Id="rId143" Type="http://schemas.openxmlformats.org/officeDocument/2006/relationships/hyperlink" Target="https://urok.apkpro.ru/" TargetMode="External"/><Relationship Id="rId148" Type="http://schemas.openxmlformats.org/officeDocument/2006/relationships/hyperlink" Target="https://urok.apkpro.ru/" TargetMode="External"/><Relationship Id="rId164" Type="http://schemas.openxmlformats.org/officeDocument/2006/relationships/hyperlink" Target="https://urok.apkpro.ru/" TargetMode="External"/><Relationship Id="rId169" Type="http://schemas.openxmlformats.org/officeDocument/2006/relationships/hyperlink" Target="https://urok.apkpro.ru/" TargetMode="External"/><Relationship Id="rId185" Type="http://schemas.openxmlformats.org/officeDocument/2006/relationships/hyperlink" Target="https://urok.apkpro.ru/"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urok.apkpro.ru/" TargetMode="External"/><Relationship Id="rId210" Type="http://schemas.openxmlformats.org/officeDocument/2006/relationships/hyperlink" Target="https://urok.apkpro.ru/" TargetMode="External"/><Relationship Id="rId215" Type="http://schemas.openxmlformats.org/officeDocument/2006/relationships/hyperlink" Target="https://urok.apkpro.ru/" TargetMode="External"/><Relationship Id="rId236" Type="http://schemas.openxmlformats.org/officeDocument/2006/relationships/hyperlink" Target="https://urok.apkpro.ru/" TargetMode="External"/><Relationship Id="rId257" Type="http://schemas.openxmlformats.org/officeDocument/2006/relationships/hyperlink" Target="https://urok.apkpro.ru/" TargetMode="External"/><Relationship Id="rId26" Type="http://schemas.openxmlformats.org/officeDocument/2006/relationships/hyperlink" Target="https://urok.apkpro.ru/" TargetMode="External"/><Relationship Id="rId231" Type="http://schemas.openxmlformats.org/officeDocument/2006/relationships/hyperlink" Target="https://urok.apkpro.ru/" TargetMode="External"/><Relationship Id="rId252" Type="http://schemas.openxmlformats.org/officeDocument/2006/relationships/hyperlink" Target="https://urok.apkpro.ru/" TargetMode="External"/><Relationship Id="rId47" Type="http://schemas.openxmlformats.org/officeDocument/2006/relationships/hyperlink" Target="https://urok.apkpro.ru/" TargetMode="External"/><Relationship Id="rId68" Type="http://schemas.openxmlformats.org/officeDocument/2006/relationships/hyperlink" Target="https://urok.apkpro.ru/" TargetMode="External"/><Relationship Id="rId89" Type="http://schemas.openxmlformats.org/officeDocument/2006/relationships/hyperlink" Target="https://urok.apkpro.ru/" TargetMode="External"/><Relationship Id="rId112" Type="http://schemas.openxmlformats.org/officeDocument/2006/relationships/hyperlink" Target="https://urok.apkpro.ru/" TargetMode="External"/><Relationship Id="rId133" Type="http://schemas.openxmlformats.org/officeDocument/2006/relationships/hyperlink" Target="https://urok.apkpro.ru/" TargetMode="External"/><Relationship Id="rId154" Type="http://schemas.openxmlformats.org/officeDocument/2006/relationships/hyperlink" Target="https://urok.apkpro.ru/" TargetMode="External"/><Relationship Id="rId175" Type="http://schemas.openxmlformats.org/officeDocument/2006/relationships/hyperlink" Target="https://urok.apkpro.ru/" TargetMode="External"/><Relationship Id="rId196" Type="http://schemas.openxmlformats.org/officeDocument/2006/relationships/hyperlink" Target="https://urok.apkpro.ru/" TargetMode="External"/><Relationship Id="rId200" Type="http://schemas.openxmlformats.org/officeDocument/2006/relationships/hyperlink" Target="https://urok.apkpro.ru/" TargetMode="External"/><Relationship Id="rId16" Type="http://schemas.openxmlformats.org/officeDocument/2006/relationships/hyperlink" Target="https://m.edsoo.ru/7f411f36" TargetMode="External"/><Relationship Id="rId221" Type="http://schemas.openxmlformats.org/officeDocument/2006/relationships/hyperlink" Target="https://urok.apkpro.ru/" TargetMode="External"/><Relationship Id="rId242" Type="http://schemas.openxmlformats.org/officeDocument/2006/relationships/hyperlink" Target="https://urok.apkpro.ru/" TargetMode="External"/><Relationship Id="rId263" Type="http://schemas.openxmlformats.org/officeDocument/2006/relationships/hyperlink" Target="https://edsoo.ru/mr-nachalnaya-shkola/" TargetMode="External"/><Relationship Id="rId37" Type="http://schemas.openxmlformats.org/officeDocument/2006/relationships/hyperlink" Target="https://urok.apkpro.ru/" TargetMode="External"/><Relationship Id="rId58" Type="http://schemas.openxmlformats.org/officeDocument/2006/relationships/hyperlink" Target="https://urok.apkpro.ru/" TargetMode="External"/><Relationship Id="rId79" Type="http://schemas.openxmlformats.org/officeDocument/2006/relationships/hyperlink" Target="https://myschool.edu.ru/" TargetMode="External"/><Relationship Id="rId102" Type="http://schemas.openxmlformats.org/officeDocument/2006/relationships/hyperlink" Target="https://urok.apkpro.ru/" TargetMode="External"/><Relationship Id="rId123" Type="http://schemas.openxmlformats.org/officeDocument/2006/relationships/hyperlink" Target="https://urok.apkpro.ru/" TargetMode="External"/><Relationship Id="rId144" Type="http://schemas.openxmlformats.org/officeDocument/2006/relationships/hyperlink" Target="https://urok.apkpro.ru/" TargetMode="External"/><Relationship Id="rId90" Type="http://schemas.openxmlformats.org/officeDocument/2006/relationships/hyperlink" Target="https://urok.apkpro.ru/" TargetMode="External"/><Relationship Id="rId165" Type="http://schemas.openxmlformats.org/officeDocument/2006/relationships/hyperlink" Target="https://urok.apkpro.ru/" TargetMode="External"/><Relationship Id="rId186" Type="http://schemas.openxmlformats.org/officeDocument/2006/relationships/hyperlink" Target="https://urok.apkpro.ru/" TargetMode="External"/><Relationship Id="rId211" Type="http://schemas.openxmlformats.org/officeDocument/2006/relationships/hyperlink" Target="https://urok.apkpro.ru/" TargetMode="External"/><Relationship Id="rId232" Type="http://schemas.openxmlformats.org/officeDocument/2006/relationships/hyperlink" Target="https://urok.apkpro.ru/" TargetMode="External"/><Relationship Id="rId253" Type="http://schemas.openxmlformats.org/officeDocument/2006/relationships/hyperlink" Target="https://urok.apkpro.ru/" TargetMode="External"/><Relationship Id="rId27" Type="http://schemas.openxmlformats.org/officeDocument/2006/relationships/hyperlink" Target="https://urok.apkpro.ru/" TargetMode="External"/><Relationship Id="rId48" Type="http://schemas.openxmlformats.org/officeDocument/2006/relationships/hyperlink" Target="https://urok.apkpro.ru/" TargetMode="External"/><Relationship Id="rId69" Type="http://schemas.openxmlformats.org/officeDocument/2006/relationships/hyperlink" Target="https://urok.apkpro.ru/" TargetMode="External"/><Relationship Id="rId113" Type="http://schemas.openxmlformats.org/officeDocument/2006/relationships/hyperlink" Target="https://urok.apkpro.ru/" TargetMode="External"/><Relationship Id="rId134" Type="http://schemas.openxmlformats.org/officeDocument/2006/relationships/hyperlink" Target="https://urok.apkpro.ru/" TargetMode="External"/><Relationship Id="rId80" Type="http://schemas.openxmlformats.org/officeDocument/2006/relationships/hyperlink" Target="https://myschool.edu.ru/" TargetMode="External"/><Relationship Id="rId155" Type="http://schemas.openxmlformats.org/officeDocument/2006/relationships/hyperlink" Target="https://urok.apkpro.ru/" TargetMode="External"/><Relationship Id="rId176" Type="http://schemas.openxmlformats.org/officeDocument/2006/relationships/hyperlink" Target="https://urok.apkpro.ru/" TargetMode="External"/><Relationship Id="rId197" Type="http://schemas.openxmlformats.org/officeDocument/2006/relationships/hyperlink" Target="https://urok.apkpro.ru/" TargetMode="External"/><Relationship Id="rId201" Type="http://schemas.openxmlformats.org/officeDocument/2006/relationships/hyperlink" Target="https://urok.apkpro.ru/" TargetMode="External"/><Relationship Id="rId222" Type="http://schemas.openxmlformats.org/officeDocument/2006/relationships/hyperlink" Target="https://urok.apkpro.ru/" TargetMode="External"/><Relationship Id="rId243" Type="http://schemas.openxmlformats.org/officeDocument/2006/relationships/hyperlink" Target="https://urok.apkpro.ru/" TargetMode="External"/><Relationship Id="rId264" Type="http://schemas.openxmlformats.org/officeDocument/2006/relationships/hyperlink" Target="https://uchitel.club/fgos/fgos-nachalnaya-shkola" TargetMode="External"/><Relationship Id="rId17" Type="http://schemas.openxmlformats.org/officeDocument/2006/relationships/hyperlink" Target="https://m.edsoo.ru/7f411f36" TargetMode="External"/><Relationship Id="rId38" Type="http://schemas.openxmlformats.org/officeDocument/2006/relationships/hyperlink" Target="https://urok.apkpro.ru/" TargetMode="External"/><Relationship Id="rId59" Type="http://schemas.openxmlformats.org/officeDocument/2006/relationships/hyperlink" Target="https://urok.apkpro.ru/" TargetMode="External"/><Relationship Id="rId103" Type="http://schemas.openxmlformats.org/officeDocument/2006/relationships/hyperlink" Target="https://myschool.edu.ru/" TargetMode="External"/><Relationship Id="rId124" Type="http://schemas.openxmlformats.org/officeDocument/2006/relationships/hyperlink" Target="https://urok.apkpro.ru/" TargetMode="External"/><Relationship Id="rId70" Type="http://schemas.openxmlformats.org/officeDocument/2006/relationships/hyperlink" Target="https://urok.apkpro.ru/" TargetMode="External"/><Relationship Id="rId91" Type="http://schemas.openxmlformats.org/officeDocument/2006/relationships/hyperlink" Target="https://myschool.edu.ru/" TargetMode="External"/><Relationship Id="rId145" Type="http://schemas.openxmlformats.org/officeDocument/2006/relationships/hyperlink" Target="https://urok.apkpro.ru/" TargetMode="External"/><Relationship Id="rId166" Type="http://schemas.openxmlformats.org/officeDocument/2006/relationships/hyperlink" Target="https://urok.apkpro.ru/" TargetMode="External"/><Relationship Id="rId187" Type="http://schemas.openxmlformats.org/officeDocument/2006/relationships/hyperlink" Target="https://urok.apkpro.ru/" TargetMode="External"/><Relationship Id="rId1" Type="http://schemas.openxmlformats.org/officeDocument/2006/relationships/numbering" Target="numbering.xml"/><Relationship Id="rId212" Type="http://schemas.openxmlformats.org/officeDocument/2006/relationships/hyperlink" Target="https://urok.apkpro.ru/" TargetMode="External"/><Relationship Id="rId233" Type="http://schemas.openxmlformats.org/officeDocument/2006/relationships/hyperlink" Target="https://urok.apkpro.ru/" TargetMode="External"/><Relationship Id="rId254"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18693</Words>
  <Characters>106556</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EXPRES2022+</cp:lastModifiedBy>
  <cp:revision>3</cp:revision>
  <dcterms:created xsi:type="dcterms:W3CDTF">2024-08-28T12:04:00Z</dcterms:created>
  <dcterms:modified xsi:type="dcterms:W3CDTF">2024-08-29T05:41:00Z</dcterms:modified>
</cp:coreProperties>
</file>